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6926" w:rsidRPr="00A603AF" w:rsidRDefault="006D6926" w:rsidP="00E8561F">
      <w:pPr>
        <w:widowControl w:val="0"/>
        <w:spacing w:after="160"/>
        <w:ind w:firstLine="567"/>
        <w:contextualSpacing/>
        <w:jc w:val="right"/>
        <w:rPr>
          <w:rFonts w:ascii="GHEA Grapalat" w:hAnsi="GHEA Grapalat" w:cs="Sylfaen"/>
          <w:i/>
          <w:sz w:val="22"/>
          <w:szCs w:val="22"/>
        </w:rPr>
      </w:pPr>
      <w:r w:rsidRPr="00A603AF">
        <w:rPr>
          <w:rFonts w:ascii="GHEA Grapalat" w:hAnsi="GHEA Grapalat"/>
          <w:i/>
          <w:sz w:val="22"/>
          <w:szCs w:val="22"/>
        </w:rPr>
        <w:t>Приложение №</w:t>
      </w:r>
      <w:r w:rsidR="001E07D4">
        <w:rPr>
          <w:rFonts w:ascii="GHEA Grapalat" w:hAnsi="GHEA Grapalat"/>
          <w:i/>
          <w:sz w:val="22"/>
          <w:szCs w:val="22"/>
        </w:rPr>
        <w:t>9</w:t>
      </w:r>
      <w:r w:rsidR="00665EB9" w:rsidRPr="00A603AF">
        <w:rPr>
          <w:rFonts w:ascii="GHEA Grapalat" w:hAnsi="GHEA Grapalat"/>
          <w:i/>
          <w:sz w:val="22"/>
          <w:szCs w:val="22"/>
        </w:rPr>
        <w:t xml:space="preserve"> </w:t>
      </w:r>
    </w:p>
    <w:p w:rsidR="006D6926" w:rsidRPr="00A603AF" w:rsidRDefault="006D6926" w:rsidP="00E8561F">
      <w:pPr>
        <w:widowControl w:val="0"/>
        <w:spacing w:after="160"/>
        <w:ind w:firstLine="567"/>
        <w:contextualSpacing/>
        <w:jc w:val="right"/>
        <w:rPr>
          <w:rFonts w:ascii="GHEA Grapalat" w:hAnsi="GHEA Grapalat" w:cs="Sylfaen"/>
          <w:i/>
          <w:sz w:val="22"/>
          <w:szCs w:val="22"/>
        </w:rPr>
      </w:pPr>
      <w:r w:rsidRPr="00A603AF">
        <w:rPr>
          <w:rFonts w:ascii="GHEA Grapalat" w:hAnsi="GHEA Grapalat"/>
          <w:i/>
          <w:sz w:val="22"/>
          <w:szCs w:val="22"/>
        </w:rPr>
        <w:t xml:space="preserve">к приказу Министра финансов РА </w:t>
      </w:r>
      <w:r w:rsidRPr="00A603AF">
        <w:rPr>
          <w:rFonts w:ascii="GHEA Grapalat" w:hAnsi="GHEA Grapalat" w:cs="Sylfaen"/>
          <w:i/>
          <w:sz w:val="22"/>
          <w:szCs w:val="22"/>
        </w:rPr>
        <w:br/>
      </w:r>
      <w:r w:rsidR="0022712B" w:rsidRPr="00A603AF">
        <w:rPr>
          <w:rFonts w:ascii="GHEA Grapalat" w:hAnsi="GHEA Grapalat"/>
          <w:i/>
          <w:sz w:val="22"/>
          <w:szCs w:val="22"/>
        </w:rPr>
        <w:t xml:space="preserve">от </w:t>
      </w:r>
      <w:r w:rsidR="00665EB9">
        <w:rPr>
          <w:rFonts w:ascii="GHEA Grapalat" w:hAnsi="GHEA Grapalat"/>
          <w:i/>
          <w:sz w:val="22"/>
          <w:szCs w:val="22"/>
        </w:rPr>
        <w:t>24 марта</w:t>
      </w:r>
      <w:r w:rsidR="001457AE" w:rsidRPr="00665EB9">
        <w:rPr>
          <w:rFonts w:ascii="GHEA Grapalat" w:hAnsi="GHEA Grapalat"/>
          <w:i/>
          <w:sz w:val="22"/>
          <w:szCs w:val="22"/>
        </w:rPr>
        <w:t xml:space="preserve">  </w:t>
      </w:r>
      <w:r w:rsidR="0022712B" w:rsidRPr="00A603AF">
        <w:rPr>
          <w:rFonts w:ascii="GHEA Grapalat" w:hAnsi="GHEA Grapalat"/>
          <w:i/>
          <w:sz w:val="22"/>
          <w:szCs w:val="22"/>
        </w:rPr>
        <w:t>202</w:t>
      </w:r>
      <w:r w:rsidR="00BB4D52">
        <w:rPr>
          <w:rFonts w:ascii="GHEA Grapalat" w:hAnsi="GHEA Grapalat"/>
          <w:i/>
          <w:sz w:val="22"/>
          <w:szCs w:val="22"/>
        </w:rPr>
        <w:t>5</w:t>
      </w:r>
      <w:r w:rsidR="0022712B" w:rsidRPr="00A603AF">
        <w:rPr>
          <w:rFonts w:ascii="GHEA Grapalat" w:hAnsi="GHEA Grapalat"/>
          <w:i/>
          <w:sz w:val="22"/>
          <w:szCs w:val="22"/>
        </w:rPr>
        <w:t xml:space="preserve"> года № </w:t>
      </w:r>
      <w:r w:rsidR="00665EB9">
        <w:rPr>
          <w:rFonts w:ascii="GHEA Grapalat" w:hAnsi="GHEA Grapalat"/>
          <w:i/>
          <w:sz w:val="22"/>
          <w:szCs w:val="22"/>
        </w:rPr>
        <w:t>110</w:t>
      </w:r>
      <w:r w:rsidR="0022712B" w:rsidRPr="00A603AF">
        <w:rPr>
          <w:rFonts w:ascii="GHEA Grapalat" w:hAnsi="GHEA Grapalat"/>
          <w:i/>
          <w:sz w:val="22"/>
          <w:szCs w:val="22"/>
        </w:rPr>
        <w:t>-A</w:t>
      </w:r>
    </w:p>
    <w:p w:rsidR="00E8561F" w:rsidRDefault="00E8561F" w:rsidP="006D6926">
      <w:pPr>
        <w:widowControl w:val="0"/>
        <w:spacing w:after="160" w:line="360" w:lineRule="auto"/>
        <w:ind w:right="-7" w:firstLine="567"/>
        <w:jc w:val="right"/>
        <w:rPr>
          <w:rFonts w:ascii="GHEA Grapalat" w:hAnsi="GHEA Grapalat"/>
          <w:i/>
          <w:u w:val="single"/>
        </w:rPr>
      </w:pP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3F73C7"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lang w:val="en-US"/>
        </w:rPr>
        <w:t>ИЗМЕНЕНИЕ</w:t>
      </w:r>
      <w:r w:rsidRPr="009044F1">
        <w:rPr>
          <w:rFonts w:ascii="GHEA Grapalat" w:hAnsi="GHEA Grapalat"/>
          <w:i w:val="0"/>
          <w:sz w:val="24"/>
          <w:szCs w:val="24"/>
        </w:rPr>
        <w:t xml:space="preserve"> </w:t>
      </w:r>
      <w:r w:rsidR="00642EFE" w:rsidRPr="009044F1">
        <w:rPr>
          <w:rFonts w:ascii="GHEA Grapalat" w:hAnsi="GHEA Grapalat"/>
          <w:i w:val="0"/>
          <w:sz w:val="24"/>
          <w:szCs w:val="24"/>
        </w:rPr>
        <w:t>ОБ ОТКРЫТОМ КОНКУРСЕ</w:t>
      </w:r>
      <w:r w:rsidR="00BA7128">
        <w:rPr>
          <w:rStyle w:val="af6"/>
          <w:rFonts w:ascii="GHEA Grapalat" w:hAnsi="GHEA Grapalat"/>
          <w:i w:val="0"/>
          <w:sz w:val="24"/>
          <w:szCs w:val="24"/>
        </w:rPr>
        <w:footnoteReference w:customMarkFollows="1" w:id="1"/>
        <w:t>*</w:t>
      </w:r>
      <w:bookmarkStart w:id="0" w:name="_GoBack"/>
      <w:bookmarkEnd w:id="0"/>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00BF4795">
        <w:rPr>
          <w:rFonts w:ascii="GHEA Grapalat" w:hAnsi="GHEA Grapalat"/>
          <w:i w:val="0"/>
          <w:sz w:val="24"/>
          <w:szCs w:val="24"/>
        </w:rPr>
        <w:t xml:space="preserve">Комиссии от </w:t>
      </w:r>
      <w:r w:rsidR="00BF4795" w:rsidRPr="00BF4795">
        <w:rPr>
          <w:rFonts w:ascii="GHEA Grapalat" w:hAnsi="GHEA Grapalat"/>
          <w:i w:val="0"/>
          <w:sz w:val="24"/>
          <w:szCs w:val="24"/>
        </w:rPr>
        <w:t xml:space="preserve">27-ого </w:t>
      </w:r>
      <w:r w:rsidR="00A3695C">
        <w:rPr>
          <w:rFonts w:ascii="GHEA Grapalat" w:hAnsi="GHEA Grapalat"/>
          <w:i w:val="0"/>
          <w:sz w:val="24"/>
          <w:szCs w:val="24"/>
        </w:rPr>
        <w:t xml:space="preserve"> </w:t>
      </w:r>
      <w:r w:rsidR="00BF4795">
        <w:rPr>
          <w:rFonts w:ascii="GHEA Grapalat" w:hAnsi="GHEA Grapalat"/>
          <w:i w:val="0"/>
          <w:sz w:val="24"/>
          <w:szCs w:val="24"/>
        </w:rPr>
        <w:t xml:space="preserve"> ию</w:t>
      </w:r>
      <w:r w:rsidR="00BF4795" w:rsidRPr="00BF4795">
        <w:rPr>
          <w:rFonts w:ascii="GHEA Grapalat" w:hAnsi="GHEA Grapalat"/>
          <w:i w:val="0"/>
          <w:sz w:val="24"/>
          <w:szCs w:val="24"/>
        </w:rPr>
        <w:t>н</w:t>
      </w:r>
      <w:r w:rsidR="00A3695C" w:rsidRPr="00A3695C">
        <w:rPr>
          <w:rFonts w:ascii="GHEA Grapalat" w:hAnsi="GHEA Grapalat"/>
          <w:i w:val="0"/>
          <w:sz w:val="24"/>
          <w:szCs w:val="24"/>
        </w:rPr>
        <w:t>я</w:t>
      </w:r>
      <w:r w:rsidRPr="009044F1">
        <w:rPr>
          <w:rFonts w:ascii="GHEA Grapalat" w:hAnsi="GHEA Grapalat"/>
          <w:i w:val="0"/>
          <w:sz w:val="24"/>
          <w:szCs w:val="24"/>
        </w:rPr>
        <w:t xml:space="preserve"> 20</w:t>
      </w:r>
      <w:r w:rsidR="00A3695C" w:rsidRPr="00A3695C">
        <w:rPr>
          <w:rFonts w:ascii="GHEA Grapalat" w:hAnsi="GHEA Grapalat"/>
          <w:i w:val="0"/>
          <w:sz w:val="24"/>
          <w:szCs w:val="24"/>
        </w:rPr>
        <w:t>25</w:t>
      </w:r>
      <w:r w:rsidR="00AA7117">
        <w:rPr>
          <w:rFonts w:ascii="GHEA Grapalat" w:hAnsi="GHEA Grapalat"/>
          <w:i w:val="0"/>
          <w:sz w:val="24"/>
          <w:szCs w:val="24"/>
        </w:rPr>
        <w:t xml:space="preserve"> </w:t>
      </w:r>
      <w:r w:rsidR="00BF4795">
        <w:rPr>
          <w:rFonts w:ascii="GHEA Grapalat" w:hAnsi="GHEA Grapalat"/>
          <w:i w:val="0"/>
          <w:sz w:val="24"/>
          <w:szCs w:val="24"/>
        </w:rPr>
        <w:t>года номер решения</w:t>
      </w:r>
      <w:r w:rsidR="00BF4795" w:rsidRPr="00BF4795">
        <w:rPr>
          <w:rFonts w:ascii="GHEA Grapalat" w:hAnsi="GHEA Grapalat"/>
          <w:i w:val="0"/>
          <w:sz w:val="24"/>
          <w:szCs w:val="24"/>
        </w:rPr>
        <w:t xml:space="preserve">  11</w:t>
      </w:r>
      <w:r w:rsidRPr="009044F1">
        <w:rPr>
          <w:rFonts w:ascii="GHEA Grapalat" w:hAnsi="GHEA Grapalat"/>
          <w:i w:val="0"/>
          <w:sz w:val="24"/>
          <w:szCs w:val="24"/>
        </w:rPr>
        <w:t xml:space="preserve"> </w:t>
      </w:r>
    </w:p>
    <w:p w:rsidR="00AC4996" w:rsidRPr="001756C0" w:rsidRDefault="0006703E" w:rsidP="00AC4996">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AC4996" w:rsidRPr="008450D2">
        <w:rPr>
          <w:rFonts w:ascii="GHEA Grapalat" w:hAnsi="GHEA Grapalat"/>
          <w:i w:val="0"/>
          <w:sz w:val="24"/>
          <w:szCs w:val="24"/>
        </w:rPr>
        <w:t>SХMAH-GHASХDЗB</w:t>
      </w:r>
      <w:r w:rsidR="00AC4996">
        <w:rPr>
          <w:rFonts w:ascii="GHEA Grapalat" w:hAnsi="GHEA Grapalat"/>
          <w:i w:val="0"/>
          <w:sz w:val="24"/>
          <w:szCs w:val="24"/>
          <w:lang w:val="hy-AM"/>
        </w:rPr>
        <w:t>-2</w:t>
      </w:r>
      <w:r w:rsidR="00AC4996" w:rsidRPr="00A61357">
        <w:rPr>
          <w:rFonts w:ascii="GHEA Grapalat" w:hAnsi="GHEA Grapalat"/>
          <w:i w:val="0"/>
          <w:sz w:val="24"/>
          <w:szCs w:val="24"/>
        </w:rPr>
        <w:t>5</w:t>
      </w:r>
      <w:r w:rsidR="00AC4996">
        <w:rPr>
          <w:rFonts w:ascii="GHEA Grapalat" w:hAnsi="GHEA Grapalat"/>
          <w:i w:val="0"/>
          <w:sz w:val="24"/>
          <w:szCs w:val="24"/>
          <w:lang w:val="hy-AM"/>
        </w:rPr>
        <w:t>/</w:t>
      </w:r>
      <w:r w:rsidR="006908AA" w:rsidRPr="001756C0">
        <w:rPr>
          <w:rFonts w:ascii="GHEA Grapalat" w:hAnsi="GHEA Grapalat"/>
          <w:i w:val="0"/>
          <w:sz w:val="24"/>
          <w:szCs w:val="24"/>
        </w:rPr>
        <w:t>11</w:t>
      </w:r>
    </w:p>
    <w:p w:rsidR="00BA1BC1" w:rsidRDefault="00BA1BC1" w:rsidP="00AC4996">
      <w:pPr>
        <w:pStyle w:val="a3"/>
        <w:widowControl w:val="0"/>
        <w:spacing w:after="160" w:line="240" w:lineRule="auto"/>
        <w:ind w:firstLine="0"/>
        <w:jc w:val="center"/>
        <w:rPr>
          <w:rFonts w:ascii="GHEA Grapalat" w:hAnsi="GHEA Grapalat"/>
          <w:i w:val="0"/>
          <w:sz w:val="24"/>
          <w:szCs w:val="24"/>
        </w:rPr>
      </w:pPr>
    </w:p>
    <w:p w:rsidR="0091042F" w:rsidRPr="009044F1" w:rsidRDefault="00BA1BC1" w:rsidP="00AC4996">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Процедура </w:t>
      </w:r>
      <w:r w:rsidRPr="00BA1BC1">
        <w:rPr>
          <w:rFonts w:ascii="GHEA Grapalat" w:hAnsi="GHEA Grapalat"/>
          <w:i w:val="0"/>
          <w:sz w:val="24"/>
          <w:szCs w:val="24"/>
        </w:rPr>
        <w:t xml:space="preserve"> работы организуется на основании статьи 15 части 6 Закона.</w:t>
      </w:r>
    </w:p>
    <w:p w:rsidR="00BA1BC1" w:rsidRDefault="00BA1BC1" w:rsidP="00AC4996">
      <w:pPr>
        <w:pStyle w:val="a3"/>
        <w:widowControl w:val="0"/>
        <w:spacing w:line="240" w:lineRule="auto"/>
        <w:ind w:firstLine="709"/>
        <w:jc w:val="left"/>
        <w:rPr>
          <w:rFonts w:ascii="GHEA Grapalat" w:hAnsi="GHEA Grapalat"/>
          <w:i w:val="0"/>
          <w:sz w:val="24"/>
          <w:szCs w:val="24"/>
        </w:rPr>
      </w:pPr>
    </w:p>
    <w:p w:rsidR="00BA1BC1" w:rsidRDefault="00BA1BC1" w:rsidP="00AC4996">
      <w:pPr>
        <w:pStyle w:val="a3"/>
        <w:widowControl w:val="0"/>
        <w:spacing w:line="240" w:lineRule="auto"/>
        <w:ind w:firstLine="709"/>
        <w:jc w:val="left"/>
        <w:rPr>
          <w:rFonts w:ascii="GHEA Grapalat" w:hAnsi="GHEA Grapalat"/>
          <w:i w:val="0"/>
          <w:sz w:val="24"/>
          <w:szCs w:val="24"/>
        </w:rPr>
      </w:pPr>
    </w:p>
    <w:p w:rsidR="00BA1BC1" w:rsidRDefault="00BA1BC1" w:rsidP="00AC4996">
      <w:pPr>
        <w:pStyle w:val="a3"/>
        <w:widowControl w:val="0"/>
        <w:spacing w:line="240" w:lineRule="auto"/>
        <w:ind w:firstLine="709"/>
        <w:jc w:val="left"/>
        <w:rPr>
          <w:rFonts w:ascii="GHEA Grapalat" w:hAnsi="GHEA Grapalat"/>
          <w:i w:val="0"/>
          <w:sz w:val="24"/>
          <w:szCs w:val="24"/>
        </w:rPr>
      </w:pPr>
    </w:p>
    <w:p w:rsidR="00642EFE" w:rsidRPr="00AC4996" w:rsidRDefault="00AC4996" w:rsidP="00AC4996">
      <w:pPr>
        <w:pStyle w:val="a3"/>
        <w:widowControl w:val="0"/>
        <w:spacing w:line="240" w:lineRule="auto"/>
        <w:ind w:firstLine="709"/>
        <w:jc w:val="left"/>
        <w:rPr>
          <w:rFonts w:ascii="GHEA Grapalat" w:hAnsi="GHEA Grapalat"/>
          <w:i w:val="0"/>
          <w:sz w:val="24"/>
          <w:szCs w:val="24"/>
        </w:rPr>
      </w:pPr>
      <w:r>
        <w:rPr>
          <w:rFonts w:ascii="GHEA Grapalat" w:hAnsi="GHEA Grapalat"/>
          <w:i w:val="0"/>
          <w:sz w:val="24"/>
          <w:szCs w:val="24"/>
        </w:rPr>
        <w:t xml:space="preserve">Заказчик </w:t>
      </w:r>
      <w:r w:rsidRPr="008450D2">
        <w:rPr>
          <w:rFonts w:ascii="GHEA Grapalat" w:hAnsi="GHEA Grapalat"/>
          <w:i w:val="0"/>
          <w:sz w:val="24"/>
          <w:szCs w:val="24"/>
        </w:rPr>
        <w:t>муниципалитет Амасии</w:t>
      </w:r>
      <w:r w:rsidR="00642EFE" w:rsidRPr="009044F1">
        <w:rPr>
          <w:rFonts w:ascii="GHEA Grapalat" w:hAnsi="GHEA Grapalat"/>
          <w:i w:val="0"/>
          <w:sz w:val="24"/>
          <w:szCs w:val="24"/>
        </w:rPr>
        <w:t>, находящийся по адресу:</w:t>
      </w:r>
      <w:r w:rsidRPr="00AC4996">
        <w:rPr>
          <w:rFonts w:ascii="GHEA Grapalat" w:hAnsi="GHEA Grapalat"/>
          <w:i w:val="0"/>
          <w:sz w:val="24"/>
          <w:szCs w:val="24"/>
        </w:rPr>
        <w:t xml:space="preserve"> </w:t>
      </w:r>
      <w:r w:rsidRPr="008450D2">
        <w:rPr>
          <w:rFonts w:ascii="GHEA Grapalat" w:hAnsi="GHEA Grapalat"/>
          <w:i w:val="0"/>
          <w:sz w:val="24"/>
          <w:szCs w:val="24"/>
        </w:rPr>
        <w:t xml:space="preserve">РА, Ширакский область, село Амасия, улица 26, здание </w:t>
      </w:r>
      <w:r>
        <w:rPr>
          <w:rFonts w:ascii="GHEA Grapalat" w:hAnsi="GHEA Grapalat"/>
          <w:i w:val="0"/>
          <w:sz w:val="24"/>
          <w:szCs w:val="24"/>
        </w:rPr>
        <w:t>19</w:t>
      </w:r>
      <w:r w:rsidRPr="00AC4996">
        <w:rPr>
          <w:rFonts w:ascii="GHEA Grapalat" w:hAnsi="GHEA Grapalat"/>
          <w:i w:val="0"/>
          <w:sz w:val="24"/>
          <w:szCs w:val="24"/>
        </w:rPr>
        <w:t xml:space="preserve"> </w:t>
      </w:r>
      <w:r w:rsidR="00642EFE" w:rsidRPr="007B0562">
        <w:rPr>
          <w:rFonts w:ascii="GHEA Grapalat" w:hAnsi="GHEA Grapalat"/>
          <w:i w:val="0"/>
          <w:sz w:val="24"/>
          <w:szCs w:val="24"/>
        </w:rPr>
        <w:t xml:space="preserve">объявляет </w:t>
      </w:r>
      <w:r w:rsidR="00642EFE" w:rsidRPr="008030B6">
        <w:rPr>
          <w:rFonts w:ascii="GHEA Grapalat" w:hAnsi="GHEA Grapalat"/>
          <w:i w:val="0"/>
          <w:sz w:val="24"/>
          <w:szCs w:val="24"/>
        </w:rPr>
        <w:t>открытый конкурс,</w:t>
      </w:r>
      <w:r w:rsidR="00642EFE" w:rsidRPr="009044F1">
        <w:rPr>
          <w:rFonts w:ascii="GHEA Grapalat" w:hAnsi="GHEA Grapalat"/>
          <w:i w:val="0"/>
          <w:sz w:val="24"/>
          <w:szCs w:val="24"/>
        </w:rPr>
        <w:t xml:space="preserve"> который проводится одним этапом</w:t>
      </w:r>
      <w:r w:rsidR="00E13BA4">
        <w:rPr>
          <w:rFonts w:ascii="GHEA Grapalat" w:hAnsi="GHEA Grapalat"/>
          <w:i w:val="0"/>
          <w:sz w:val="24"/>
          <w:szCs w:val="24"/>
          <w:lang w:val="hy-AM"/>
        </w:rPr>
        <w:t>.</w:t>
      </w:r>
    </w:p>
    <w:p w:rsidR="00341A74" w:rsidRPr="00AC4996" w:rsidRDefault="00A20B69" w:rsidP="00AC4996">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00AC4996" w:rsidRPr="00AC4996">
        <w:rPr>
          <w:rFonts w:ascii="GHEA Grapalat" w:hAnsi="GHEA Grapalat"/>
          <w:i w:val="0"/>
          <w:spacing w:val="6"/>
          <w:sz w:val="24"/>
          <w:szCs w:val="24"/>
        </w:rPr>
        <w:t>Строительные работы на 25-й улице поселка Амасия общины Амасия Ширакской области Республики Армения</w:t>
      </w:r>
      <w:r w:rsidR="00782D60">
        <w:rPr>
          <w:rFonts w:ascii="GHEA Grapalat" w:hAnsi="GHEA Grapalat"/>
          <w:i w:val="0"/>
          <w:sz w:val="24"/>
          <w:szCs w:val="24"/>
        </w:rPr>
        <w:t xml:space="preserve"> (далее — договор).</w:t>
      </w:r>
    </w:p>
    <w:p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357D48" w:rsidRPr="003F762C" w:rsidRDefault="00052084" w:rsidP="00B46D58">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0E2427" w:rsidRPr="009044F1" w:rsidRDefault="000E242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применяются положения Соглашения </w:t>
      </w:r>
      <w:r w:rsidRPr="009044F1">
        <w:rPr>
          <w:rFonts w:ascii="GHEA Grapalat" w:hAnsi="GHEA Grapalat"/>
          <w:i w:val="0"/>
          <w:sz w:val="24"/>
          <w:szCs w:val="24"/>
        </w:rPr>
        <w:lastRenderedPageBreak/>
        <w:t>Всемирной торговой организации по правительственным закупкам.</w:t>
      </w:r>
      <w:r w:rsidRPr="009044F1">
        <w:rPr>
          <w:rStyle w:val="af6"/>
          <w:rFonts w:ascii="GHEA Grapalat" w:hAnsi="GHEA Grapalat"/>
          <w:i w:val="0"/>
          <w:sz w:val="24"/>
          <w:szCs w:val="24"/>
        </w:rPr>
        <w:footnoteReference w:id="2"/>
      </w:r>
    </w:p>
    <w:p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EF52E4" w:rsidRPr="00AC4996" w:rsidRDefault="00EF52E4" w:rsidP="00AC4996">
      <w:pPr>
        <w:pStyle w:val="a3"/>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sidR="00D50690">
        <w:rPr>
          <w:rFonts w:ascii="GHEA Grapalat" w:hAnsi="GHEA Grapalat"/>
          <w:i w:val="0"/>
          <w:sz w:val="24"/>
          <w:szCs w:val="24"/>
        </w:rPr>
        <w:t>настоящую процедуру</w:t>
      </w:r>
      <w:r w:rsidRPr="000F11E5">
        <w:rPr>
          <w:rFonts w:ascii="GHEA Grapalat" w:hAnsi="GHEA Grapalat"/>
          <w:i w:val="0"/>
          <w:sz w:val="24"/>
          <w:szCs w:val="24"/>
        </w:rPr>
        <w:t xml:space="preserve"> необходимо подавать по адресу</w:t>
      </w:r>
      <w:r w:rsidR="00AC4996">
        <w:rPr>
          <w:rFonts w:ascii="GHEA Grapalat" w:hAnsi="GHEA Grapalat"/>
          <w:i w:val="0"/>
          <w:spacing w:val="6"/>
          <w:sz w:val="24"/>
          <w:szCs w:val="24"/>
        </w:rPr>
        <w:t xml:space="preserve"> </w:t>
      </w:r>
      <w:r w:rsidR="00AC4996" w:rsidRPr="008450D2">
        <w:rPr>
          <w:rFonts w:ascii="GHEA Grapalat" w:hAnsi="GHEA Grapalat"/>
          <w:i w:val="0"/>
          <w:sz w:val="24"/>
          <w:szCs w:val="24"/>
        </w:rPr>
        <w:t xml:space="preserve">РА, Ширакский область, село Амасия, улица 26, здание </w:t>
      </w:r>
      <w:r w:rsidR="00AC4996">
        <w:rPr>
          <w:rFonts w:ascii="GHEA Grapalat" w:hAnsi="GHEA Grapalat"/>
          <w:i w:val="0"/>
          <w:sz w:val="24"/>
          <w:szCs w:val="24"/>
        </w:rPr>
        <w:t>19</w:t>
      </w:r>
      <w:r w:rsidR="00AC4996" w:rsidRPr="00AC4996">
        <w:rPr>
          <w:rFonts w:ascii="GHEA Grapalat" w:hAnsi="GHEA Grapalat"/>
          <w:i w:val="0"/>
          <w:spacing w:val="6"/>
          <w:sz w:val="24"/>
          <w:szCs w:val="24"/>
        </w:rPr>
        <w:t xml:space="preserve"> </w:t>
      </w:r>
      <w:r w:rsidR="00AC4996">
        <w:rPr>
          <w:rFonts w:ascii="GHEA Grapalat" w:hAnsi="GHEA Grapalat"/>
          <w:i w:val="0"/>
          <w:sz w:val="24"/>
          <w:szCs w:val="24"/>
        </w:rPr>
        <w:t>в доку</w:t>
      </w:r>
      <w:r w:rsidR="00BF4795">
        <w:rPr>
          <w:rFonts w:ascii="GHEA Grapalat" w:hAnsi="GHEA Grapalat"/>
          <w:i w:val="0"/>
          <w:sz w:val="24"/>
          <w:szCs w:val="24"/>
        </w:rPr>
        <w:t>ментарной форме, до 1</w:t>
      </w:r>
      <w:r w:rsidR="00BF4795" w:rsidRPr="00BF4795">
        <w:rPr>
          <w:rFonts w:ascii="GHEA Grapalat" w:hAnsi="GHEA Grapalat"/>
          <w:i w:val="0"/>
          <w:sz w:val="24"/>
          <w:szCs w:val="24"/>
        </w:rPr>
        <w:t>1</w:t>
      </w:r>
      <w:r w:rsidR="00F434C9">
        <w:rPr>
          <w:rFonts w:ascii="GHEA Grapalat" w:hAnsi="GHEA Grapalat"/>
          <w:i w:val="0"/>
          <w:sz w:val="24"/>
          <w:szCs w:val="24"/>
        </w:rPr>
        <w:t>-00часов 40</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2028BF" w:rsidRPr="001B32D9" w:rsidRDefault="002028BF" w:rsidP="002028BF">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EF52E4" w:rsidRPr="000F11E5" w:rsidRDefault="00EF52E4" w:rsidP="00EF52E4">
      <w:pPr>
        <w:pStyle w:val="a3"/>
        <w:widowControl w:val="0"/>
        <w:spacing w:after="160"/>
        <w:ind w:firstLine="567"/>
        <w:rPr>
          <w:rFonts w:ascii="GHEA Grapalat" w:hAnsi="GHEA Grapalat"/>
          <w:i w:val="0"/>
          <w:sz w:val="24"/>
          <w:szCs w:val="24"/>
        </w:rPr>
      </w:pPr>
      <w:r w:rsidRPr="000F0CA8">
        <w:rPr>
          <w:rFonts w:ascii="GHEA Grapalat" w:hAnsi="GHEA Grapalat"/>
          <w:i w:val="0"/>
          <w:sz w:val="24"/>
          <w:szCs w:val="24"/>
        </w:rPr>
        <w:t>Вскрытие заявок будет пров</w:t>
      </w:r>
      <w:r w:rsidR="00AC4996">
        <w:rPr>
          <w:rFonts w:ascii="GHEA Grapalat" w:hAnsi="GHEA Grapalat"/>
          <w:i w:val="0"/>
          <w:sz w:val="24"/>
          <w:szCs w:val="24"/>
        </w:rPr>
        <w:t xml:space="preserve">одиться по адресу </w:t>
      </w:r>
      <w:r w:rsidR="00A6477C" w:rsidRPr="00A6477C">
        <w:rPr>
          <w:rFonts w:ascii="GHEA Grapalat" w:hAnsi="GHEA Grapalat"/>
          <w:i w:val="0"/>
          <w:sz w:val="24"/>
          <w:szCs w:val="24"/>
        </w:rPr>
        <w:t xml:space="preserve">  </w:t>
      </w:r>
      <w:r w:rsidR="00A6477C" w:rsidRPr="008450D2">
        <w:rPr>
          <w:rFonts w:ascii="GHEA Grapalat" w:hAnsi="GHEA Grapalat"/>
          <w:i w:val="0"/>
          <w:sz w:val="24"/>
          <w:szCs w:val="24"/>
        </w:rPr>
        <w:t xml:space="preserve">РА, Ширакский область, село Амасия, улица 26, здание </w:t>
      </w:r>
      <w:r w:rsidR="00A6477C">
        <w:rPr>
          <w:rFonts w:ascii="GHEA Grapalat" w:hAnsi="GHEA Grapalat"/>
          <w:i w:val="0"/>
          <w:sz w:val="24"/>
          <w:szCs w:val="24"/>
        </w:rPr>
        <w:t>19</w:t>
      </w:r>
      <w:r w:rsidRPr="000F0CA8">
        <w:rPr>
          <w:rFonts w:ascii="GHEA Grapalat" w:hAnsi="GHEA Grapalat"/>
          <w:i w:val="0"/>
          <w:sz w:val="24"/>
          <w:szCs w:val="24"/>
        </w:rPr>
        <w:t>,</w:t>
      </w:r>
      <w:r w:rsidR="00BC7B92">
        <w:rPr>
          <w:rFonts w:ascii="GHEA Grapalat" w:hAnsi="GHEA Grapalat"/>
          <w:i w:val="0"/>
          <w:sz w:val="24"/>
          <w:szCs w:val="24"/>
        </w:rPr>
        <w:t xml:space="preserve"> в 11-00часов  1</w:t>
      </w:r>
      <w:r w:rsidR="00B13B21" w:rsidRPr="00B13B21">
        <w:rPr>
          <w:rFonts w:ascii="GHEA Grapalat" w:hAnsi="GHEA Grapalat"/>
          <w:i w:val="0"/>
          <w:sz w:val="24"/>
          <w:szCs w:val="24"/>
        </w:rPr>
        <w:t>3</w:t>
      </w:r>
      <w:r w:rsidR="00BF4795">
        <w:rPr>
          <w:rFonts w:ascii="GHEA Grapalat" w:hAnsi="GHEA Grapalat"/>
          <w:i w:val="0"/>
          <w:sz w:val="24"/>
          <w:szCs w:val="24"/>
        </w:rPr>
        <w:t xml:space="preserve">-ого августа   </w:t>
      </w:r>
      <w:r w:rsidR="00A6477C" w:rsidRPr="00A6477C">
        <w:rPr>
          <w:rFonts w:ascii="GHEA Grapalat" w:hAnsi="GHEA Grapalat"/>
          <w:i w:val="0"/>
          <w:sz w:val="24"/>
          <w:szCs w:val="24"/>
        </w:rPr>
        <w:t xml:space="preserve"> 2025</w:t>
      </w:r>
      <w:r w:rsidR="00A6477C">
        <w:rPr>
          <w:rFonts w:ascii="GHEA Grapalat" w:hAnsi="GHEA Grapalat"/>
          <w:i w:val="0"/>
          <w:sz w:val="24"/>
          <w:szCs w:val="24"/>
        </w:rPr>
        <w:t xml:space="preserve"> года</w:t>
      </w:r>
      <w:r>
        <w:rPr>
          <w:rFonts w:ascii="GHEA Grapalat" w:hAnsi="GHEA Grapalat"/>
          <w:i w:val="0"/>
          <w:sz w:val="24"/>
          <w:szCs w:val="24"/>
        </w:rPr>
        <w:t>.</w:t>
      </w:r>
    </w:p>
    <w:p w:rsidR="00EF52E4" w:rsidRDefault="00EF52E4">
      <w:pPr>
        <w:rPr>
          <w:rFonts w:ascii="GHEA Grapalat" w:hAnsi="GHEA Grapalat"/>
        </w:rPr>
      </w:pPr>
      <w:r>
        <w:rPr>
          <w:rFonts w:ascii="GHEA Grapalat" w:hAnsi="GHEA Grapalat"/>
          <w:i/>
        </w:rPr>
        <w:br w:type="page"/>
      </w:r>
    </w:p>
    <w:p w:rsidR="00BE1C5E" w:rsidRPr="001B32D9" w:rsidRDefault="00BE1C5E" w:rsidP="00B46D58">
      <w:pPr>
        <w:pStyle w:val="a3"/>
        <w:widowControl w:val="0"/>
        <w:spacing w:after="160" w:line="240" w:lineRule="auto"/>
        <w:ind w:firstLine="567"/>
        <w:rPr>
          <w:rFonts w:ascii="GHEA Grapalat" w:hAnsi="GHEA Grapalat"/>
          <w:i w:val="0"/>
          <w:sz w:val="24"/>
          <w:szCs w:val="24"/>
        </w:rPr>
      </w:pPr>
    </w:p>
    <w:p w:rsidR="00BE1C5E" w:rsidRPr="006E534B" w:rsidRDefault="0075469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A6477C" w:rsidRPr="006E534B">
        <w:rPr>
          <w:rFonts w:ascii="GHEA Grapalat" w:hAnsi="GHEA Grapalat"/>
          <w:i w:val="0"/>
          <w:sz w:val="24"/>
          <w:szCs w:val="24"/>
        </w:rPr>
        <w:t>Артеняан Карине</w:t>
      </w:r>
    </w:p>
    <w:p w:rsidR="00754697" w:rsidRPr="009044F1" w:rsidRDefault="00754697" w:rsidP="00A6477C">
      <w:pPr>
        <w:pStyle w:val="a3"/>
        <w:widowControl w:val="0"/>
        <w:spacing w:after="160" w:line="240" w:lineRule="auto"/>
        <w:ind w:firstLine="0"/>
        <w:rPr>
          <w:rFonts w:ascii="GHEA Grapalat" w:hAnsi="GHEA Grapalat"/>
          <w:i w:val="0"/>
          <w:sz w:val="24"/>
          <w:szCs w:val="24"/>
          <w:u w:val="single"/>
        </w:rPr>
      </w:pPr>
      <w:r w:rsidRPr="009044F1">
        <w:rPr>
          <w:rFonts w:ascii="GHEA Grapalat" w:hAnsi="GHEA Grapalat"/>
          <w:i w:val="0"/>
          <w:sz w:val="24"/>
          <w:szCs w:val="24"/>
        </w:rPr>
        <w:t>Телефон</w:t>
      </w:r>
      <w:r w:rsidR="00A6477C">
        <w:rPr>
          <w:rFonts w:ascii="GHEA Grapalat" w:hAnsi="GHEA Grapalat"/>
          <w:i w:val="0"/>
          <w:sz w:val="24"/>
          <w:szCs w:val="24"/>
        </w:rPr>
        <w:t xml:space="preserve"> 094086969</w:t>
      </w:r>
    </w:p>
    <w:p w:rsidR="00754697" w:rsidRPr="006E534B" w:rsidRDefault="00754697" w:rsidP="00A6477C">
      <w:pPr>
        <w:pStyle w:val="a3"/>
        <w:widowControl w:val="0"/>
        <w:spacing w:after="160" w:line="240" w:lineRule="auto"/>
        <w:ind w:firstLine="0"/>
        <w:rPr>
          <w:rFonts w:ascii="GHEA Grapalat" w:hAnsi="GHEA Grapalat"/>
          <w:i w:val="0"/>
          <w:sz w:val="24"/>
          <w:szCs w:val="24"/>
          <w:u w:val="single"/>
        </w:rPr>
      </w:pPr>
      <w:r w:rsidRPr="009044F1">
        <w:rPr>
          <w:rFonts w:ascii="GHEA Grapalat" w:hAnsi="GHEA Grapalat"/>
          <w:i w:val="0"/>
          <w:sz w:val="24"/>
          <w:szCs w:val="24"/>
        </w:rPr>
        <w:t>Элек</w:t>
      </w:r>
      <w:r w:rsidR="00A6477C">
        <w:rPr>
          <w:rFonts w:ascii="GHEA Grapalat" w:hAnsi="GHEA Grapalat"/>
          <w:i w:val="0"/>
          <w:sz w:val="24"/>
          <w:szCs w:val="24"/>
        </w:rPr>
        <w:t xml:space="preserve">тронная почта </w:t>
      </w:r>
      <w:r w:rsidR="00A6477C">
        <w:rPr>
          <w:rFonts w:ascii="GHEA Grapalat" w:hAnsi="GHEA Grapalat"/>
          <w:i w:val="0"/>
          <w:sz w:val="24"/>
          <w:szCs w:val="24"/>
          <w:lang w:val="en-US"/>
        </w:rPr>
        <w:t>karinehartenyan</w:t>
      </w:r>
      <w:r w:rsidR="00A6477C" w:rsidRPr="006E534B">
        <w:rPr>
          <w:rFonts w:ascii="GHEA Grapalat" w:hAnsi="GHEA Grapalat"/>
          <w:i w:val="0"/>
          <w:sz w:val="24"/>
          <w:szCs w:val="24"/>
        </w:rPr>
        <w:t>1957@</w:t>
      </w:r>
      <w:r w:rsidR="00A6477C">
        <w:rPr>
          <w:rFonts w:ascii="GHEA Grapalat" w:hAnsi="GHEA Grapalat"/>
          <w:i w:val="0"/>
          <w:sz w:val="24"/>
          <w:szCs w:val="24"/>
          <w:lang w:val="en-US"/>
        </w:rPr>
        <w:t>gmail</w:t>
      </w:r>
      <w:r w:rsidR="00A6477C" w:rsidRPr="006E534B">
        <w:rPr>
          <w:rFonts w:ascii="GHEA Grapalat" w:hAnsi="GHEA Grapalat"/>
          <w:i w:val="0"/>
          <w:sz w:val="24"/>
          <w:szCs w:val="24"/>
        </w:rPr>
        <w:t>.</w:t>
      </w:r>
      <w:r w:rsidR="00A6477C">
        <w:rPr>
          <w:rFonts w:ascii="GHEA Grapalat" w:hAnsi="GHEA Grapalat"/>
          <w:i w:val="0"/>
          <w:sz w:val="24"/>
          <w:szCs w:val="24"/>
          <w:lang w:val="en-US"/>
        </w:rPr>
        <w:t>com</w:t>
      </w:r>
    </w:p>
    <w:p w:rsidR="00754697" w:rsidRPr="00BA1BC1" w:rsidRDefault="006E534B" w:rsidP="00A6477C">
      <w:pPr>
        <w:pStyle w:val="a3"/>
        <w:widowControl w:val="0"/>
        <w:spacing w:line="240" w:lineRule="auto"/>
        <w:ind w:firstLine="0"/>
        <w:jc w:val="left"/>
        <w:rPr>
          <w:rFonts w:ascii="GHEA Grapalat" w:hAnsi="GHEA Grapalat"/>
          <w:i w:val="0"/>
          <w:sz w:val="24"/>
          <w:szCs w:val="24"/>
          <w:u w:val="single"/>
        </w:rPr>
      </w:pPr>
      <w:r>
        <w:rPr>
          <w:rFonts w:ascii="GHEA Grapalat" w:hAnsi="GHEA Grapalat"/>
          <w:i w:val="0"/>
          <w:sz w:val="24"/>
          <w:szCs w:val="24"/>
        </w:rPr>
        <w:t xml:space="preserve">Заказчик   </w:t>
      </w:r>
      <w:r w:rsidRPr="00BA1BC1">
        <w:rPr>
          <w:rFonts w:ascii="GHEA Grapalat" w:hAnsi="GHEA Grapalat"/>
          <w:i w:val="0"/>
          <w:sz w:val="24"/>
          <w:szCs w:val="24"/>
        </w:rPr>
        <w:t>Муниципалитет Амасия</w:t>
      </w:r>
    </w:p>
    <w:p w:rsidR="00915A97" w:rsidRPr="00D5443D" w:rsidRDefault="00915A97" w:rsidP="00B46D58">
      <w:pPr>
        <w:pStyle w:val="a3"/>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6E534B" w:rsidRPr="001756C0" w:rsidRDefault="005D7731" w:rsidP="006E534B">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val="0"/>
        </w:rPr>
        <w:br/>
      </w:r>
      <w:r w:rsidR="00096865" w:rsidRPr="009044F1">
        <w:rPr>
          <w:rFonts w:ascii="GHEA Grapalat" w:hAnsi="GHEA Grapalat"/>
          <w:i w:val="0"/>
        </w:rPr>
        <w:t xml:space="preserve">под кодом </w:t>
      </w:r>
      <w:r w:rsidR="006E534B" w:rsidRPr="008450D2">
        <w:rPr>
          <w:rFonts w:ascii="GHEA Grapalat" w:hAnsi="GHEA Grapalat"/>
          <w:i w:val="0"/>
          <w:sz w:val="24"/>
          <w:szCs w:val="24"/>
        </w:rPr>
        <w:t>SХMAH-GHASХDЗB</w:t>
      </w:r>
      <w:r w:rsidR="006E534B">
        <w:rPr>
          <w:rFonts w:ascii="GHEA Grapalat" w:hAnsi="GHEA Grapalat"/>
          <w:i w:val="0"/>
          <w:sz w:val="24"/>
          <w:szCs w:val="24"/>
          <w:lang w:val="hy-AM"/>
        </w:rPr>
        <w:t>-2</w:t>
      </w:r>
      <w:r w:rsidR="006E534B" w:rsidRPr="00A61357">
        <w:rPr>
          <w:rFonts w:ascii="GHEA Grapalat" w:hAnsi="GHEA Grapalat"/>
          <w:i w:val="0"/>
          <w:sz w:val="24"/>
          <w:szCs w:val="24"/>
        </w:rPr>
        <w:t>5</w:t>
      </w:r>
      <w:r w:rsidR="006E534B">
        <w:rPr>
          <w:rFonts w:ascii="GHEA Grapalat" w:hAnsi="GHEA Grapalat"/>
          <w:i w:val="0"/>
          <w:sz w:val="24"/>
          <w:szCs w:val="24"/>
          <w:lang w:val="hy-AM"/>
        </w:rPr>
        <w:t>/</w:t>
      </w:r>
      <w:r w:rsidR="001756C0">
        <w:rPr>
          <w:rFonts w:ascii="GHEA Grapalat" w:hAnsi="GHEA Grapalat"/>
          <w:i w:val="0"/>
          <w:sz w:val="24"/>
          <w:szCs w:val="24"/>
        </w:rPr>
        <w:t>11</w:t>
      </w:r>
    </w:p>
    <w:p w:rsidR="00096865" w:rsidRPr="009044F1" w:rsidRDefault="001B32D9" w:rsidP="00B46D58">
      <w:pPr>
        <w:pStyle w:val="aa"/>
        <w:widowControl w:val="0"/>
        <w:spacing w:after="160"/>
        <w:ind w:firstLine="567"/>
        <w:jc w:val="right"/>
        <w:rPr>
          <w:rFonts w:ascii="GHEA Grapalat" w:hAnsi="GHEA Grapalat"/>
          <w:i/>
        </w:rPr>
      </w:pPr>
      <w:r w:rsidRPr="001B32D9">
        <w:rPr>
          <w:rFonts w:ascii="GHEA Grapalat" w:hAnsi="GHEA Grapalat" w:cs="Times Armenian"/>
          <w:i/>
        </w:rPr>
        <w:br/>
      </w:r>
      <w:r w:rsidR="00A46F92">
        <w:rPr>
          <w:rFonts w:ascii="GHEA Grapalat" w:hAnsi="GHEA Grapalat"/>
          <w:i/>
        </w:rPr>
        <w:t xml:space="preserve">№ </w:t>
      </w:r>
      <w:r w:rsidR="00176DAB">
        <w:rPr>
          <w:rFonts w:ascii="GHEA Grapalat" w:hAnsi="GHEA Grapalat"/>
          <w:i/>
        </w:rPr>
        <w:t xml:space="preserve">11 от 27-ого июня </w:t>
      </w:r>
      <w:r w:rsidR="00096865" w:rsidRPr="009044F1">
        <w:rPr>
          <w:rFonts w:ascii="GHEA Grapalat" w:hAnsi="GHEA Grapalat"/>
          <w:i/>
        </w:rPr>
        <w:t xml:space="preserve"> 20</w:t>
      </w:r>
      <w:r w:rsidR="006E534B" w:rsidRPr="00BA1BC1">
        <w:rPr>
          <w:rFonts w:ascii="GHEA Grapalat" w:hAnsi="GHEA Grapalat"/>
          <w:i/>
        </w:rPr>
        <w:t>25</w:t>
      </w:r>
      <w:r w:rsidR="009F10E4">
        <w:rPr>
          <w:rFonts w:ascii="GHEA Grapalat" w:hAnsi="GHEA Grapalat"/>
          <w:i/>
        </w:rPr>
        <w:t xml:space="preserve"> </w:t>
      </w:r>
      <w:r w:rsidR="00096865" w:rsidRPr="009044F1">
        <w:rPr>
          <w:rFonts w:ascii="GHEA Grapalat" w:hAnsi="GHEA Grapalat"/>
          <w:i/>
        </w:rPr>
        <w:t>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BA1BC1" w:rsidRDefault="006E534B" w:rsidP="00B46D58">
      <w:pPr>
        <w:pStyle w:val="aa"/>
        <w:widowControl w:val="0"/>
        <w:spacing w:after="160"/>
        <w:ind w:right="-7" w:firstLine="567"/>
        <w:jc w:val="center"/>
        <w:rPr>
          <w:rFonts w:ascii="GHEA Grapalat" w:hAnsi="GHEA Grapalat"/>
          <w:b/>
          <w:sz w:val="28"/>
          <w:szCs w:val="28"/>
        </w:rPr>
      </w:pPr>
      <w:r w:rsidRPr="00BA1BC1">
        <w:rPr>
          <w:rFonts w:ascii="GHEA Grapalat" w:hAnsi="GHEA Grapalat"/>
          <w:b/>
          <w:i/>
          <w:sz w:val="28"/>
          <w:szCs w:val="28"/>
        </w:rPr>
        <w:t>МУНИЦИПАЛИТЕТ АМАСИЯ</w:t>
      </w: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6E534B" w:rsidRDefault="002B32D6" w:rsidP="006E534B">
      <w:pPr>
        <w:pStyle w:val="aa"/>
        <w:widowControl w:val="0"/>
        <w:spacing w:after="160"/>
        <w:ind w:right="-7"/>
        <w:rPr>
          <w:rFonts w:ascii="GHEA Grapalat" w:hAnsi="GHEA Grapalat"/>
          <w:b/>
        </w:rPr>
      </w:pPr>
      <w:r w:rsidRPr="006E534B">
        <w:rPr>
          <w:rFonts w:ascii="GHEA Grapalat" w:hAnsi="GHEA Grapalat"/>
          <w:b/>
        </w:rPr>
        <w:t xml:space="preserve">НА ОТКРЫТЫЙ КОНКУРС, ОБЪЯВЛЕННЫЙ С ЦЕЛЬЮ ПРИОБРЕТЕНИЯ </w:t>
      </w:r>
      <w:r w:rsidR="006E534B" w:rsidRPr="006E534B">
        <w:rPr>
          <w:rFonts w:ascii="GHEA Grapalat" w:hAnsi="GHEA Grapalat"/>
          <w:b/>
        </w:rPr>
        <w:t xml:space="preserve">ОБЪЯВЛЕНИЕ О ПРОВЕДЕНИИ ОТКРЫТОГО ТЕНДЕРА НА СТРОИТЕЛЬНЫЕ РАБОТЫ ПО РЕМОНТУ 25-Й УЛИЦЫ </w:t>
      </w:r>
      <w:r w:rsidR="00F434C9">
        <w:rPr>
          <w:rFonts w:ascii="GHEA Grapalat" w:hAnsi="GHEA Grapalat"/>
          <w:b/>
        </w:rPr>
        <w:t xml:space="preserve"> АМАСИ</w:t>
      </w:r>
      <w:r w:rsidR="00F434C9" w:rsidRPr="00F434C9">
        <w:rPr>
          <w:rFonts w:ascii="GHEA Grapalat" w:hAnsi="GHEA Grapalat"/>
          <w:b/>
        </w:rPr>
        <w:t>И</w:t>
      </w:r>
      <w:r w:rsidR="006E534B" w:rsidRPr="006E534B">
        <w:rPr>
          <w:rFonts w:ascii="GHEA Grapalat" w:hAnsi="GHEA Grapalat"/>
          <w:b/>
        </w:rPr>
        <w:t xml:space="preserve"> В ОБЩИНЕ АМАСИЯ ШИРАКСКОГО РА </w:t>
      </w:r>
      <w:r w:rsidRPr="006E534B">
        <w:rPr>
          <w:rFonts w:ascii="GHEA Grapalat" w:hAnsi="GHEA Grapalat"/>
          <w:b/>
        </w:rPr>
        <w:t xml:space="preserve"> ДЛЯ НУЖД </w:t>
      </w:r>
      <w:r w:rsidR="006E534B" w:rsidRPr="006E534B">
        <w:rPr>
          <w:rFonts w:ascii="GHEA Grapalat" w:hAnsi="GHEA Grapalat"/>
          <w:b/>
        </w:rPr>
        <w:t xml:space="preserve"> МУНИЦИПАЛИТЕТА АМАСИИ</w:t>
      </w:r>
    </w:p>
    <w:p w:rsidR="00CE0D95" w:rsidRPr="006E534B" w:rsidRDefault="00CE0D95" w:rsidP="006E534B">
      <w:pPr>
        <w:pStyle w:val="aa"/>
        <w:widowControl w:val="0"/>
        <w:spacing w:after="160"/>
        <w:ind w:right="-7" w:firstLine="567"/>
        <w:rPr>
          <w:rFonts w:ascii="GHEA Grapalat" w:hAnsi="GHEA Grapalat"/>
          <w:b/>
        </w:rPr>
      </w:pPr>
    </w:p>
    <w:p w:rsidR="00CE0D95" w:rsidRPr="009044F1" w:rsidRDefault="00CE0D95" w:rsidP="00B46D58">
      <w:pPr>
        <w:pStyle w:val="aa"/>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D50690" w:rsidRDefault="00D50690">
      <w:pPr>
        <w:rPr>
          <w:rFonts w:ascii="GHEA Grapalat" w:hAnsi="GHEA Grapalat"/>
          <w:b/>
        </w:rPr>
      </w:pPr>
      <w:r>
        <w:rPr>
          <w:rFonts w:ascii="GHEA Grapalat" w:hAnsi="GHEA Grapalat"/>
          <w:b/>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6E534B" w:rsidRPr="006E534B" w:rsidRDefault="006E534B" w:rsidP="006E534B">
      <w:pPr>
        <w:pStyle w:val="aa"/>
        <w:widowControl w:val="0"/>
        <w:spacing w:after="160"/>
        <w:ind w:right="-7"/>
        <w:rPr>
          <w:rFonts w:ascii="GHEA Grapalat" w:hAnsi="GHEA Grapalat"/>
          <w:b/>
        </w:rPr>
      </w:pPr>
      <w:r w:rsidRPr="006E534B">
        <w:rPr>
          <w:rFonts w:ascii="GHEA Grapalat" w:hAnsi="GHEA Grapalat"/>
          <w:b/>
        </w:rPr>
        <w:t xml:space="preserve">НА ОТКРЫТЫЙ КОНКУРС, ОБЪЯВЛЕННЫЙ С ЦЕЛЬЮ ПРИОБРЕТЕНИЯ ОБЪЯВЛЕНИЕ О ПРОВЕДЕНИИ ОТКРЫТОГО ТЕНДЕРА НА СТРОИТЕЛЬНЫЕ РАБОТЫ ПО РЕМОНТУ 25-Й УЛИЦЫ </w:t>
      </w:r>
      <w:r w:rsidR="00F434C9">
        <w:rPr>
          <w:rFonts w:ascii="GHEA Grapalat" w:hAnsi="GHEA Grapalat"/>
          <w:b/>
        </w:rPr>
        <w:t xml:space="preserve"> АМАСИ</w:t>
      </w:r>
      <w:r w:rsidR="00F434C9" w:rsidRPr="00F434C9">
        <w:rPr>
          <w:rFonts w:ascii="GHEA Grapalat" w:hAnsi="GHEA Grapalat"/>
          <w:b/>
        </w:rPr>
        <w:t>И</w:t>
      </w:r>
      <w:r w:rsidRPr="006E534B">
        <w:rPr>
          <w:rFonts w:ascii="GHEA Grapalat" w:hAnsi="GHEA Grapalat"/>
          <w:b/>
        </w:rPr>
        <w:t xml:space="preserve"> В ОБЩИНЕ АМАСИЯ ШИРАКСКОГО РА  ДЛЯ НУЖД  МУНИЦИПАЛИТЕТА АМАСИИ</w:t>
      </w:r>
    </w:p>
    <w:p w:rsidR="006E534B" w:rsidRPr="006E534B" w:rsidRDefault="006E534B" w:rsidP="006E534B">
      <w:pPr>
        <w:pStyle w:val="aa"/>
        <w:widowControl w:val="0"/>
        <w:spacing w:after="160"/>
        <w:ind w:right="-7" w:firstLine="567"/>
        <w:rPr>
          <w:rFonts w:ascii="GHEA Grapalat" w:hAnsi="GHEA Grapalat"/>
          <w:b/>
        </w:rPr>
      </w:pP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af6"/>
          <w:rFonts w:ascii="GHEA Grapalat" w:hAnsi="GHEA Grapalat"/>
        </w:rPr>
        <w:footnoteReference w:id="3"/>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lastRenderedPageBreak/>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rsidR="00E17B7F" w:rsidRDefault="00E17B7F">
      <w:pPr>
        <w:rPr>
          <w:rFonts w:ascii="GHEA Grapalat" w:hAnsi="GHEA Grapalat"/>
          <w:spacing w:val="-6"/>
        </w:rPr>
      </w:pPr>
      <w:r>
        <w:rPr>
          <w:rFonts w:ascii="GHEA Grapalat" w:hAnsi="GHEA Grapalat"/>
          <w:spacing w:val="-6"/>
        </w:rPr>
        <w:br w:type="page"/>
      </w:r>
    </w:p>
    <w:p w:rsidR="00D02020" w:rsidRPr="00176DAB" w:rsidRDefault="00E17B7F" w:rsidP="00D02020">
      <w:pPr>
        <w:pStyle w:val="a3"/>
        <w:widowControl w:val="0"/>
        <w:spacing w:after="160" w:line="240" w:lineRule="auto"/>
        <w:ind w:firstLine="0"/>
        <w:jc w:val="center"/>
        <w:rPr>
          <w:rFonts w:ascii="GHEA Grapalat" w:hAnsi="GHEA Grapalat"/>
          <w:i w:val="0"/>
          <w:sz w:val="24"/>
          <w:szCs w:val="24"/>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D02020" w:rsidRPr="008450D2">
        <w:rPr>
          <w:rFonts w:ascii="GHEA Grapalat" w:hAnsi="GHEA Grapalat"/>
          <w:i w:val="0"/>
          <w:sz w:val="24"/>
          <w:szCs w:val="24"/>
        </w:rPr>
        <w:t>SХMAH-GHASХDЗB</w:t>
      </w:r>
      <w:r w:rsidR="00D02020">
        <w:rPr>
          <w:rFonts w:ascii="GHEA Grapalat" w:hAnsi="GHEA Grapalat"/>
          <w:i w:val="0"/>
          <w:sz w:val="24"/>
          <w:szCs w:val="24"/>
          <w:lang w:val="hy-AM"/>
        </w:rPr>
        <w:t>-2</w:t>
      </w:r>
      <w:r w:rsidR="00D02020" w:rsidRPr="00A61357">
        <w:rPr>
          <w:rFonts w:ascii="GHEA Grapalat" w:hAnsi="GHEA Grapalat"/>
          <w:i w:val="0"/>
          <w:sz w:val="24"/>
          <w:szCs w:val="24"/>
        </w:rPr>
        <w:t>5</w:t>
      </w:r>
      <w:r w:rsidR="00D02020">
        <w:rPr>
          <w:rFonts w:ascii="GHEA Grapalat" w:hAnsi="GHEA Grapalat"/>
          <w:i w:val="0"/>
          <w:sz w:val="24"/>
          <w:szCs w:val="24"/>
          <w:lang w:val="hy-AM"/>
        </w:rPr>
        <w:t>/</w:t>
      </w:r>
      <w:r w:rsidR="00D02020" w:rsidRPr="00176DAB">
        <w:rPr>
          <w:rFonts w:ascii="GHEA Grapalat" w:hAnsi="GHEA Grapalat"/>
          <w:i w:val="0"/>
          <w:sz w:val="24"/>
          <w:szCs w:val="24"/>
        </w:rPr>
        <w:t>11</w:t>
      </w:r>
    </w:p>
    <w:p w:rsidR="00096865" w:rsidRPr="006D2DF7" w:rsidRDefault="00D02020" w:rsidP="00D02020">
      <w:pPr>
        <w:widowControl w:val="0"/>
        <w:spacing w:after="160"/>
        <w:ind w:hanging="567"/>
        <w:jc w:val="both"/>
        <w:rPr>
          <w:rFonts w:ascii="GHEA Grapalat" w:hAnsi="GHEA Grapalat"/>
          <w:spacing w:val="-6"/>
        </w:rPr>
      </w:pPr>
      <w:r w:rsidRPr="006D2DF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w:t>
      </w:r>
      <w:r w:rsidR="00F434C9">
        <w:rPr>
          <w:rFonts w:ascii="GHEA Grapalat" w:hAnsi="GHEA Grapalat"/>
          <w:sz w:val="24"/>
          <w:szCs w:val="24"/>
        </w:rPr>
        <w:t xml:space="preserve">ы секретаря оценочной комиссии </w:t>
      </w:r>
      <w:r w:rsidR="0015125B">
        <w:rPr>
          <w:rFonts w:ascii="GHEA Grapalat" w:hAnsi="GHEA Grapalat"/>
          <w:sz w:val="24"/>
          <w:szCs w:val="24"/>
          <w:lang w:val="en-US"/>
        </w:rPr>
        <w:t>karineharteny</w:t>
      </w:r>
      <w:r w:rsidR="00F434C9">
        <w:rPr>
          <w:rFonts w:ascii="GHEA Grapalat" w:hAnsi="GHEA Grapalat"/>
          <w:sz w:val="24"/>
          <w:szCs w:val="24"/>
          <w:lang w:val="en-US"/>
        </w:rPr>
        <w:t>an</w:t>
      </w:r>
      <w:r w:rsidR="00F434C9" w:rsidRPr="00F434C9">
        <w:rPr>
          <w:rFonts w:ascii="GHEA Grapalat" w:hAnsi="GHEA Grapalat"/>
          <w:sz w:val="24"/>
          <w:szCs w:val="24"/>
        </w:rPr>
        <w:t>1957@</w:t>
      </w:r>
      <w:r w:rsidR="00F434C9">
        <w:rPr>
          <w:rFonts w:ascii="GHEA Grapalat" w:hAnsi="GHEA Grapalat"/>
          <w:sz w:val="24"/>
          <w:szCs w:val="24"/>
          <w:lang w:val="en-US"/>
        </w:rPr>
        <w:t>gmail</w:t>
      </w:r>
      <w:r w:rsidR="00F434C9" w:rsidRPr="00F434C9">
        <w:rPr>
          <w:rFonts w:ascii="GHEA Grapalat" w:hAnsi="GHEA Grapalat"/>
          <w:sz w:val="24"/>
          <w:szCs w:val="24"/>
        </w:rPr>
        <w:t>.</w:t>
      </w:r>
      <w:r w:rsidR="00F434C9">
        <w:rPr>
          <w:rFonts w:ascii="GHEA Grapalat" w:hAnsi="GHEA Grapalat"/>
          <w:sz w:val="24"/>
          <w:szCs w:val="24"/>
          <w:lang w:val="en-US"/>
        </w:rPr>
        <w:t>com</w:t>
      </w:r>
      <w:r w:rsidRPr="009044F1">
        <w:rPr>
          <w:rFonts w:ascii="GHEA Grapalat" w:hAnsi="GHEA Grapalat"/>
          <w:sz w:val="24"/>
          <w:szCs w:val="24"/>
        </w:rPr>
        <w:t>.</w:t>
      </w:r>
    </w:p>
    <w:p w:rsidR="00096865" w:rsidRPr="002E4BC5"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w:t>
      </w:r>
      <w:r w:rsidR="0051672A" w:rsidRPr="0051672A">
        <w:rPr>
          <w:rFonts w:ascii="GHEA Grapalat" w:hAnsi="GHEA Grapalat"/>
          <w:i w:val="0"/>
          <w:spacing w:val="6"/>
          <w:sz w:val="24"/>
          <w:szCs w:val="24"/>
        </w:rPr>
        <w:t xml:space="preserve"> с</w:t>
      </w:r>
      <w:r w:rsidR="0051672A" w:rsidRPr="00AC4996">
        <w:rPr>
          <w:rFonts w:ascii="GHEA Grapalat" w:hAnsi="GHEA Grapalat"/>
          <w:i w:val="0"/>
          <w:spacing w:val="6"/>
          <w:sz w:val="24"/>
          <w:szCs w:val="24"/>
        </w:rPr>
        <w:t xml:space="preserve">троительные работы на 25-й </w:t>
      </w:r>
      <w:r w:rsidR="00B507CD">
        <w:rPr>
          <w:rFonts w:ascii="GHEA Grapalat" w:hAnsi="GHEA Grapalat"/>
          <w:i w:val="0"/>
          <w:spacing w:val="6"/>
          <w:sz w:val="24"/>
          <w:szCs w:val="24"/>
        </w:rPr>
        <w:t>улице поселка Амасия общины Амасии</w:t>
      </w:r>
      <w:r w:rsidRPr="009044F1">
        <w:rPr>
          <w:rFonts w:ascii="GHEA Grapalat" w:hAnsi="GHEA Grapalat"/>
          <w:i w:val="0"/>
          <w:sz w:val="24"/>
          <w:szCs w:val="24"/>
        </w:rPr>
        <w:t xml:space="preserve"> (далее — также </w:t>
      </w:r>
      <w:r w:rsidR="00EE6232">
        <w:rPr>
          <w:rFonts w:ascii="GHEA Grapalat" w:hAnsi="GHEA Grapalat"/>
          <w:i w:val="0"/>
          <w:sz w:val="24"/>
          <w:szCs w:val="24"/>
        </w:rPr>
        <w:t>работа</w:t>
      </w:r>
      <w:r w:rsidRPr="009044F1">
        <w:rPr>
          <w:rFonts w:ascii="GHEA Grapalat" w:hAnsi="GHEA Grapalat"/>
          <w:i w:val="0"/>
          <w:sz w:val="24"/>
          <w:szCs w:val="24"/>
        </w:rPr>
        <w:t>) для ну</w:t>
      </w:r>
      <w:r w:rsidR="00B507CD">
        <w:rPr>
          <w:rFonts w:ascii="GHEA Grapalat" w:hAnsi="GHEA Grapalat"/>
          <w:i w:val="0"/>
          <w:sz w:val="24"/>
          <w:szCs w:val="24"/>
        </w:rPr>
        <w:t xml:space="preserve">жд муниципалитета </w:t>
      </w:r>
      <w:r w:rsidR="00B507CD" w:rsidRPr="00B507CD">
        <w:rPr>
          <w:rFonts w:ascii="GHEA Grapalat" w:hAnsi="GHEA Grapalat"/>
          <w:i w:val="0"/>
          <w:sz w:val="24"/>
          <w:szCs w:val="24"/>
        </w:rPr>
        <w:t>Амасии</w:t>
      </w:r>
      <w:r w:rsidRPr="009044F1">
        <w:rPr>
          <w:rFonts w:ascii="GHEA Grapalat" w:hAnsi="GHEA Grapalat"/>
          <w:i w:val="0"/>
          <w:sz w:val="24"/>
          <w:szCs w:val="24"/>
        </w:rPr>
        <w:t xml:space="preserve">, которые сгруппированы в лоты </w:t>
      </w:r>
      <w:r w:rsidR="00B507CD" w:rsidRPr="00B507CD">
        <w:rPr>
          <w:rFonts w:ascii="GHEA Grapalat" w:hAnsi="GHEA Grapalat"/>
          <w:i w:val="0"/>
          <w:sz w:val="24"/>
          <w:szCs w:val="24"/>
        </w:rPr>
        <w:t xml:space="preserve">1 </w:t>
      </w:r>
      <w:r w:rsidR="00B507CD">
        <w:rPr>
          <w:rFonts w:ascii="GHEA Grapalat" w:hAnsi="GHEA Grapalat"/>
          <w:i w:val="0"/>
          <w:sz w:val="24"/>
          <w:szCs w:val="24"/>
        </w:rPr>
        <w:t xml:space="preserve">" один </w:t>
      </w:r>
      <w:r w:rsidRPr="009044F1">
        <w:rPr>
          <w:rFonts w:ascii="GHEA Grapalat" w:hAnsi="GHEA Grapalat"/>
          <w:i w:val="0"/>
          <w:sz w:val="24"/>
          <w:szCs w:val="24"/>
        </w:rPr>
        <w:t xml:space="preserve"> 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2"/>
        <w:gridCol w:w="1701"/>
        <w:gridCol w:w="6601"/>
      </w:tblGrid>
      <w:tr w:rsidR="00FC4AC0" w:rsidRPr="009044F1" w:rsidTr="00FC4AC0">
        <w:trPr>
          <w:jc w:val="center"/>
        </w:trPr>
        <w:tc>
          <w:tcPr>
            <w:tcW w:w="2633" w:type="dxa"/>
            <w:gridSpan w:val="2"/>
            <w:vAlign w:val="center"/>
          </w:tcPr>
          <w:p w:rsidR="00FC4AC0" w:rsidRPr="009044F1" w:rsidRDefault="00FC4AC0" w:rsidP="00FC4AC0">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1" w:type="dxa"/>
            <w:vMerge w:val="restart"/>
            <w:vAlign w:val="center"/>
          </w:tcPr>
          <w:p w:rsidR="00FC4AC0" w:rsidRPr="009044F1" w:rsidRDefault="00FC4AC0"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FC4AC0" w:rsidRPr="009044F1" w:rsidTr="00B507CD">
        <w:trPr>
          <w:jc w:val="center"/>
        </w:trPr>
        <w:tc>
          <w:tcPr>
            <w:tcW w:w="932" w:type="dxa"/>
            <w:vAlign w:val="center"/>
          </w:tcPr>
          <w:p w:rsidR="00FC4AC0" w:rsidRPr="009044F1" w:rsidRDefault="00FC4AC0"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701" w:type="dxa"/>
            <w:vAlign w:val="center"/>
          </w:tcPr>
          <w:p w:rsidR="00FC4AC0" w:rsidRPr="008850DF" w:rsidRDefault="00FC4AC0" w:rsidP="00B46D58">
            <w:pPr>
              <w:pStyle w:val="23"/>
              <w:widowControl w:val="0"/>
              <w:spacing w:after="120" w:line="240" w:lineRule="auto"/>
              <w:ind w:firstLine="0"/>
              <w:jc w:val="center"/>
              <w:rPr>
                <w:rFonts w:ascii="GHEA Grapalat" w:hAnsi="GHEA Grapalat"/>
                <w:b/>
                <w:sz w:val="24"/>
                <w:szCs w:val="24"/>
              </w:rPr>
            </w:pPr>
            <w:r w:rsidRPr="008850DF">
              <w:rPr>
                <w:rFonts w:ascii="GHEA Grapalat" w:hAnsi="GHEA Grapalat"/>
                <w:b/>
                <w:sz w:val="24"/>
                <w:szCs w:val="24"/>
              </w:rPr>
              <w:t>Цена закупки</w:t>
            </w:r>
          </w:p>
        </w:tc>
        <w:tc>
          <w:tcPr>
            <w:tcW w:w="6601" w:type="dxa"/>
            <w:vMerge/>
            <w:vAlign w:val="center"/>
          </w:tcPr>
          <w:p w:rsidR="00FC4AC0" w:rsidRPr="009044F1" w:rsidRDefault="00FC4AC0" w:rsidP="00B46D58">
            <w:pPr>
              <w:pStyle w:val="23"/>
              <w:widowControl w:val="0"/>
              <w:spacing w:after="120" w:line="240" w:lineRule="auto"/>
              <w:ind w:firstLine="0"/>
              <w:rPr>
                <w:rFonts w:ascii="GHEA Grapalat" w:hAnsi="GHEA Grapalat"/>
                <w:sz w:val="24"/>
                <w:szCs w:val="24"/>
                <w:u w:val="single"/>
              </w:rPr>
            </w:pPr>
          </w:p>
        </w:tc>
      </w:tr>
      <w:tr w:rsidR="00FC4AC0" w:rsidRPr="009044F1" w:rsidTr="00B507CD">
        <w:trPr>
          <w:jc w:val="center"/>
        </w:trPr>
        <w:tc>
          <w:tcPr>
            <w:tcW w:w="932" w:type="dxa"/>
            <w:vAlign w:val="center"/>
          </w:tcPr>
          <w:p w:rsidR="00FC4AC0" w:rsidRPr="009044F1" w:rsidRDefault="00FC4AC0"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701" w:type="dxa"/>
            <w:vAlign w:val="center"/>
          </w:tcPr>
          <w:p w:rsidR="00FC4AC0" w:rsidRPr="00456A36" w:rsidRDefault="00456A36" w:rsidP="00456A36">
            <w:pPr>
              <w:pStyle w:val="23"/>
              <w:widowControl w:val="0"/>
              <w:spacing w:after="120" w:line="240" w:lineRule="auto"/>
              <w:ind w:firstLine="0"/>
              <w:rPr>
                <w:rFonts w:ascii="GHEA Grapalat" w:hAnsi="GHEA Grapalat"/>
                <w:sz w:val="24"/>
                <w:szCs w:val="24"/>
                <w:lang w:val="en-US"/>
              </w:rPr>
            </w:pPr>
            <w:r>
              <w:rPr>
                <w:rFonts w:ascii="GHEA Grapalat" w:hAnsi="GHEA Grapalat"/>
                <w:sz w:val="24"/>
                <w:szCs w:val="24"/>
                <w:lang w:val="en-US"/>
              </w:rPr>
              <w:t>144411621</w:t>
            </w:r>
          </w:p>
        </w:tc>
        <w:tc>
          <w:tcPr>
            <w:tcW w:w="6601" w:type="dxa"/>
            <w:vAlign w:val="center"/>
          </w:tcPr>
          <w:p w:rsidR="00FC4AC0" w:rsidRPr="009044F1" w:rsidRDefault="00B507CD" w:rsidP="00B46D58">
            <w:pPr>
              <w:pStyle w:val="23"/>
              <w:widowControl w:val="0"/>
              <w:spacing w:after="120" w:line="240" w:lineRule="auto"/>
              <w:ind w:firstLine="0"/>
              <w:rPr>
                <w:rFonts w:ascii="GHEA Grapalat" w:hAnsi="GHEA Grapalat"/>
                <w:sz w:val="24"/>
                <w:szCs w:val="24"/>
                <w:u w:val="single"/>
                <w:vertAlign w:val="subscript"/>
              </w:rPr>
            </w:pPr>
            <w:r w:rsidRPr="00AC4996">
              <w:rPr>
                <w:rFonts w:ascii="GHEA Grapalat" w:hAnsi="GHEA Grapalat"/>
                <w:i/>
                <w:spacing w:val="6"/>
                <w:sz w:val="24"/>
                <w:szCs w:val="24"/>
              </w:rPr>
              <w:t>Строительные работы на 25-й улице поселка Амасия общины Амасия</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DE5B97" w:rsidRDefault="00693101" w:rsidP="007F58FE">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7F58FE">
        <w:rPr>
          <w:rFonts w:ascii="GHEA Grapalat" w:hAnsi="GHEA Grapalat"/>
          <w:b/>
        </w:rPr>
        <w:t>ПОРЯДОК ИХ ОЦЕНКИ, УСЛОВИЯ ПРЕДСТАВЛЕНИЯ ОБЕСПЕЧЕНИЯ КВАЛИФИКАЦИИ В СЛУЧАЕ ПРИЗНАНИЯ ОТОБРАННЫМ  УЧАСТНИКОМ</w:t>
      </w:r>
    </w:p>
    <w:p w:rsidR="00753E6E" w:rsidRPr="009044F1" w:rsidRDefault="00096865" w:rsidP="007F58FE">
      <w:pPr>
        <w:widowControl w:val="0"/>
        <w:spacing w:after="160"/>
        <w:jc w:val="center"/>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1357D3">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2737BA" w:rsidRPr="00DF081E">
        <w:rPr>
          <w:rFonts w:ascii="GHEA Grapalat" w:hAnsi="GHEA Grapalat"/>
        </w:rPr>
        <w:t>погашена или отменена</w:t>
      </w:r>
      <w:r w:rsidR="003240F7">
        <w:rPr>
          <w:rFonts w:ascii="GHEA Grapalat" w:hAnsi="GHEA Grapalat"/>
        </w:rPr>
        <w:t>;</w:t>
      </w:r>
    </w:p>
    <w:p w:rsidR="00585E01" w:rsidRPr="009044F1" w:rsidRDefault="00753E6E" w:rsidP="00585E01">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585E01">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00585E01"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5F5608" w:rsidRPr="006622A4" w:rsidRDefault="005F5608" w:rsidP="005F5608">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5F5608" w:rsidRPr="006622A4" w:rsidRDefault="005F5608" w:rsidP="005F5608">
      <w:pPr>
        <w:pStyle w:val="aff3"/>
        <w:widowControl w:val="0"/>
        <w:numPr>
          <w:ilvl w:val="0"/>
          <w:numId w:val="34"/>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5F5608" w:rsidRPr="006622A4" w:rsidRDefault="005F5608" w:rsidP="005F5608">
      <w:pPr>
        <w:pStyle w:val="aff3"/>
        <w:widowControl w:val="0"/>
        <w:numPr>
          <w:ilvl w:val="0"/>
          <w:numId w:val="34"/>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5F5608" w:rsidRPr="009044F1" w:rsidRDefault="005F5608"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574057">
        <w:rPr>
          <w:rFonts w:ascii="GHEA Grapalat" w:hAnsi="GHEA Grapalat"/>
        </w:rPr>
        <w:t>2.2.</w:t>
      </w:r>
      <w:r w:rsidR="00E1385B" w:rsidRPr="00574057">
        <w:rPr>
          <w:rFonts w:ascii="GHEA Grapalat" w:hAnsi="GHEA Grapalat"/>
        </w:rPr>
        <w:tab/>
      </w:r>
      <w:r w:rsidRPr="00574057">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574057">
        <w:rPr>
          <w:rFonts w:ascii="GHEA Grapalat" w:hAnsi="GHEA Grapalat"/>
        </w:rPr>
        <w:t>1</w:t>
      </w:r>
      <w:r w:rsidRPr="00574057">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w:t>
      </w:r>
      <w:r w:rsidRPr="009044F1">
        <w:rPr>
          <w:rFonts w:ascii="GHEA Grapalat" w:hAnsi="GHEA Grapalat"/>
        </w:rPr>
        <w:t xml:space="preserve"> предусмотренных настоящим приглашением.</w:t>
      </w:r>
    </w:p>
    <w:p w:rsidR="00A06CFE" w:rsidRPr="00FB71F0" w:rsidRDefault="00BA3554" w:rsidP="00FB71F0">
      <w:pPr>
        <w:widowControl w:val="0"/>
        <w:tabs>
          <w:tab w:val="left" w:pos="1134"/>
        </w:tabs>
        <w:ind w:firstLine="567"/>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A06CF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A06CFE">
        <w:rPr>
          <w:rFonts w:ascii="GHEA Grapalat" w:hAnsi="GHEA Grapalat"/>
        </w:rPr>
        <w:t>.</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3B1B10" w:rsidRDefault="00D5674E" w:rsidP="003B1B10">
      <w:pPr>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A42CB">
        <w:rPr>
          <w:rFonts w:ascii="GHEA Grapalat" w:hAnsi="GHEA Grapalat"/>
          <w:color w:val="000000"/>
        </w:rPr>
        <w:t xml:space="preserve">внуки, </w:t>
      </w:r>
      <w:r w:rsidRPr="009044F1">
        <w:rPr>
          <w:rFonts w:ascii="GHEA Grapalat" w:hAnsi="GHEA Grapalat"/>
          <w:color w:val="000000"/>
        </w:rPr>
        <w:t>супруг</w:t>
      </w:r>
    </w:p>
    <w:p w:rsidR="003B1B10" w:rsidRPr="003B1B10" w:rsidRDefault="003B1B10" w:rsidP="003B1B10">
      <w:pPr>
        <w:ind w:firstLine="567"/>
        <w:jc w:val="both"/>
        <w:rPr>
          <w:rFonts w:ascii="GHEA Grapalat" w:hAnsi="GHEA Grapalat" w:cstheme="minorHAnsi"/>
          <w:b/>
          <w:i/>
          <w:color w:val="0000FF"/>
          <w:lang w:val="af-ZA"/>
        </w:rPr>
      </w:pPr>
      <w:r w:rsidRPr="001C1522">
        <w:rPr>
          <w:rFonts w:ascii="GHEA Grapalat" w:hAnsi="GHEA Grapalat" w:cstheme="minorHAnsi"/>
          <w:color w:val="000000"/>
          <w:lang w:val="hy-AM"/>
        </w:rPr>
        <w:t>2.4</w:t>
      </w:r>
      <w:r w:rsidRPr="001C1522">
        <w:rPr>
          <w:rFonts w:ascii="GHEA Grapalat" w:hAnsi="GHEA Grapalat" w:cstheme="minorHAnsi"/>
          <w:color w:val="000000"/>
          <w:vertAlign w:val="superscript"/>
          <w:lang w:val="hy-AM"/>
        </w:rPr>
        <w:footnoteReference w:id="4"/>
      </w:r>
      <w:r w:rsidRPr="001C1522">
        <w:rPr>
          <w:rFonts w:ascii="GHEA Grapalat" w:hAnsi="GHEA Grapalat" w:cstheme="minorHAnsi"/>
          <w:color w:val="000000"/>
          <w:lang w:val="hy-AM"/>
        </w:rPr>
        <w:t xml:space="preserve"> </w:t>
      </w:r>
      <w:r w:rsidRPr="003B1B10">
        <w:rPr>
          <w:rFonts w:ascii="GHEA Grapalat" w:hAnsi="GHEA Grapalat" w:cstheme="minorHAnsi"/>
          <w:b/>
          <w:i/>
          <w:color w:val="0000FF"/>
          <w:lang w:val="af-ZA"/>
        </w:rPr>
        <w:t>Участник должен обладать:</w:t>
      </w:r>
    </w:p>
    <w:p w:rsidR="00391836" w:rsidRDefault="003B1B10" w:rsidP="00391836">
      <w:pPr>
        <w:ind w:firstLine="567"/>
        <w:jc w:val="both"/>
        <w:rPr>
          <w:rFonts w:ascii="GHEA Grapalat" w:hAnsi="GHEA Grapalat" w:cstheme="minorHAnsi"/>
          <w:b/>
          <w:i/>
          <w:color w:val="0000FF"/>
          <w:lang w:val="af-ZA"/>
        </w:rPr>
      </w:pPr>
      <w:r w:rsidRPr="003B1B10">
        <w:rPr>
          <w:rFonts w:ascii="GHEA Grapalat" w:hAnsi="GHEA Grapalat" w:cstheme="minorHAnsi"/>
          <w:b/>
          <w:i/>
          <w:color w:val="0000FF"/>
          <w:lang w:val="af-ZA"/>
        </w:rPr>
        <w:t>1) профессиональным опытом, необходимым для исполнения обяза</w:t>
      </w:r>
      <w:r w:rsidR="00391836" w:rsidRPr="00391836">
        <w:rPr>
          <w:rFonts w:ascii="GHEA Grapalat" w:hAnsi="GHEA Grapalat" w:cstheme="minorHAnsi"/>
          <w:b/>
          <w:i/>
          <w:color w:val="0000FF"/>
          <w:lang w:val="af-ZA"/>
        </w:rPr>
        <w:t xml:space="preserve">2. </w:t>
      </w:r>
    </w:p>
    <w:p w:rsidR="00391836" w:rsidRDefault="00391836" w:rsidP="00391836">
      <w:pPr>
        <w:ind w:firstLine="567"/>
        <w:jc w:val="both"/>
        <w:rPr>
          <w:rFonts w:ascii="GHEA Grapalat" w:hAnsi="GHEA Grapalat" w:cstheme="minorHAnsi"/>
          <w:b/>
          <w:i/>
          <w:color w:val="0000FF"/>
          <w:lang w:val="af-ZA"/>
        </w:rPr>
      </w:pPr>
      <w:r>
        <w:rPr>
          <w:rFonts w:ascii="GHEA Grapalat" w:hAnsi="GHEA Grapalat" w:cstheme="minorHAnsi"/>
          <w:b/>
          <w:i/>
          <w:color w:val="0000FF"/>
          <w:lang w:val="af-ZA"/>
        </w:rPr>
        <w:t>2.</w:t>
      </w:r>
      <w:r w:rsidRPr="00391836">
        <w:rPr>
          <w:rFonts w:ascii="GHEA Grapalat" w:hAnsi="GHEA Grapalat" w:cstheme="minorHAnsi"/>
          <w:b/>
          <w:i/>
          <w:color w:val="0000FF"/>
          <w:lang w:val="af-ZA"/>
        </w:rPr>
        <w:t>Рабочие ресурсы</w:t>
      </w:r>
      <w:r w:rsidR="003B1B10" w:rsidRPr="003B1B10">
        <w:rPr>
          <w:rFonts w:ascii="GHEA Grapalat" w:hAnsi="GHEA Grapalat" w:cstheme="minorHAnsi"/>
          <w:b/>
          <w:i/>
          <w:color w:val="0000FF"/>
          <w:lang w:val="af-ZA"/>
        </w:rPr>
        <w:t xml:space="preserve">, </w:t>
      </w:r>
    </w:p>
    <w:p w:rsidR="003B1B10" w:rsidRDefault="003B1B10" w:rsidP="00391836">
      <w:pPr>
        <w:ind w:firstLine="567"/>
        <w:jc w:val="both"/>
        <w:rPr>
          <w:rFonts w:ascii="GHEA Grapalat" w:hAnsi="GHEA Grapalat" w:cstheme="minorHAnsi"/>
          <w:b/>
          <w:i/>
          <w:color w:val="0000FF"/>
          <w:lang w:val="af-ZA"/>
        </w:rPr>
      </w:pPr>
      <w:r w:rsidRPr="003B1B10">
        <w:rPr>
          <w:rFonts w:ascii="GHEA Grapalat" w:hAnsi="GHEA Grapalat" w:cstheme="minorHAnsi"/>
          <w:b/>
          <w:i/>
          <w:color w:val="0000FF"/>
          <w:lang w:val="af-ZA"/>
        </w:rPr>
        <w:t>предусмотренных заключаемым договором;</w:t>
      </w:r>
    </w:p>
    <w:p w:rsidR="003B1B10" w:rsidRDefault="003B1B10" w:rsidP="003B1B10">
      <w:pPr>
        <w:ind w:firstLine="567"/>
        <w:jc w:val="both"/>
        <w:rPr>
          <w:rFonts w:ascii="GHEA Grapalat" w:hAnsi="GHEA Grapalat" w:cstheme="minorHAnsi"/>
          <w:b/>
          <w:i/>
          <w:color w:val="0000FF"/>
          <w:lang w:val="af-ZA"/>
        </w:rPr>
      </w:pPr>
      <w:r w:rsidRPr="001C1522">
        <w:rPr>
          <w:rFonts w:ascii="GHEA Grapalat" w:hAnsi="GHEA Grapalat" w:cstheme="minorHAnsi"/>
          <w:lang w:val="hy-AM"/>
        </w:rPr>
        <w:t xml:space="preserve">2.4.1 </w:t>
      </w:r>
      <w:r w:rsidRPr="003B1B10">
        <w:rPr>
          <w:rFonts w:ascii="GHEA Grapalat" w:hAnsi="GHEA Grapalat" w:cstheme="minorHAnsi"/>
          <w:b/>
          <w:i/>
          <w:color w:val="0000FF"/>
          <w:lang w:val="af-ZA"/>
        </w:rPr>
        <w:t>Участнику представлено:</w:t>
      </w:r>
    </w:p>
    <w:p w:rsidR="003B1B10" w:rsidRPr="001C1522" w:rsidRDefault="003B1B10" w:rsidP="003B1B10">
      <w:pPr>
        <w:ind w:firstLine="567"/>
        <w:jc w:val="both"/>
        <w:rPr>
          <w:rFonts w:ascii="GHEA Grapalat" w:hAnsi="GHEA Grapalat" w:cstheme="minorHAnsi"/>
          <w:b/>
          <w:i/>
          <w:color w:val="0000FF"/>
          <w:lang w:val="af-ZA"/>
        </w:rPr>
      </w:pPr>
      <w:r w:rsidRPr="003B1B10">
        <w:rPr>
          <w:rFonts w:ascii="GHEA Grapalat" w:hAnsi="GHEA Grapalat" w:cstheme="minorHAnsi"/>
          <w:b/>
          <w:i/>
          <w:color w:val="0000FF"/>
          <w:lang w:val="af-ZA"/>
        </w:rPr>
        <w:lastRenderedPageBreak/>
        <w:t>1) Квалификационный критерий «Профессиональный опыт» определяется и оценивается следующим образом:</w:t>
      </w:r>
    </w:p>
    <w:tbl>
      <w:tblPr>
        <w:tblStyle w:val="aff2"/>
        <w:tblW w:w="9818" w:type="dxa"/>
        <w:tblInd w:w="-176" w:type="dxa"/>
        <w:tblLook w:val="04A0" w:firstRow="1" w:lastRow="0" w:firstColumn="1" w:lastColumn="0" w:noHBand="0" w:noVBand="1"/>
      </w:tblPr>
      <w:tblGrid>
        <w:gridCol w:w="480"/>
        <w:gridCol w:w="3131"/>
        <w:gridCol w:w="2925"/>
        <w:gridCol w:w="3282"/>
      </w:tblGrid>
      <w:tr w:rsidR="003B1B10" w:rsidRPr="001C1522" w:rsidTr="008E6A8B">
        <w:trPr>
          <w:trHeight w:val="662"/>
        </w:trPr>
        <w:tc>
          <w:tcPr>
            <w:tcW w:w="480" w:type="dxa"/>
          </w:tcPr>
          <w:p w:rsidR="003B1B10" w:rsidRPr="001C1522" w:rsidRDefault="003B1B10" w:rsidP="008E6A8B">
            <w:pPr>
              <w:jc w:val="center"/>
              <w:rPr>
                <w:rFonts w:ascii="GHEA Grapalat" w:hAnsi="GHEA Grapalat" w:cs="Arial Armenian"/>
                <w:b/>
                <w:lang w:val="hy-AM"/>
              </w:rPr>
            </w:pPr>
            <w:r w:rsidRPr="001C1522">
              <w:rPr>
                <w:rFonts w:ascii="GHEA Grapalat" w:hAnsi="GHEA Grapalat" w:cs="Arial Armenian"/>
                <w:b/>
              </w:rPr>
              <w:t>N</w:t>
            </w:r>
          </w:p>
        </w:tc>
        <w:tc>
          <w:tcPr>
            <w:tcW w:w="3131" w:type="dxa"/>
          </w:tcPr>
          <w:p w:rsidR="003B1B10" w:rsidRPr="001C1522" w:rsidRDefault="003B1B10" w:rsidP="008E6A8B">
            <w:pPr>
              <w:jc w:val="center"/>
              <w:rPr>
                <w:rFonts w:ascii="GHEA Grapalat" w:hAnsi="GHEA Grapalat" w:cs="Arial Armenian"/>
                <w:b/>
                <w:lang w:val="hy-AM"/>
              </w:rPr>
            </w:pPr>
            <w:r w:rsidRPr="003B1B10">
              <w:rPr>
                <w:rFonts w:ascii="GHEA Grapalat" w:hAnsi="GHEA Grapalat" w:cs="Arial"/>
                <w:b/>
                <w:lang w:val="hy-AM"/>
              </w:rPr>
              <w:t>Условия для опыта</w:t>
            </w:r>
          </w:p>
        </w:tc>
        <w:tc>
          <w:tcPr>
            <w:tcW w:w="2925" w:type="dxa"/>
          </w:tcPr>
          <w:p w:rsidR="003B1B10" w:rsidRPr="001C1522" w:rsidRDefault="003B1B10" w:rsidP="008E6A8B">
            <w:pPr>
              <w:jc w:val="center"/>
              <w:rPr>
                <w:rFonts w:ascii="GHEA Grapalat" w:hAnsi="GHEA Grapalat" w:cs="Arial Armenian"/>
                <w:b/>
                <w:lang w:val="hy-AM"/>
              </w:rPr>
            </w:pPr>
            <w:r w:rsidRPr="003B1B10">
              <w:rPr>
                <w:rFonts w:ascii="GHEA Grapalat" w:hAnsi="GHEA Grapalat" w:cs="Arial"/>
                <w:b/>
                <w:lang w:val="hy-AM"/>
              </w:rPr>
              <w:t>Необходимые документы и условия их подачи</w:t>
            </w:r>
          </w:p>
        </w:tc>
        <w:tc>
          <w:tcPr>
            <w:tcW w:w="3282" w:type="dxa"/>
          </w:tcPr>
          <w:p w:rsidR="003B1B10" w:rsidRPr="001C1522" w:rsidRDefault="003B1B10" w:rsidP="008E6A8B">
            <w:pPr>
              <w:jc w:val="center"/>
              <w:rPr>
                <w:rFonts w:ascii="GHEA Grapalat" w:hAnsi="GHEA Grapalat" w:cs="Arial Armenian"/>
                <w:b/>
                <w:lang w:val="hy-AM"/>
              </w:rPr>
            </w:pPr>
            <w:r w:rsidRPr="003B1B10">
              <w:rPr>
                <w:rFonts w:ascii="GHEA Grapalat" w:hAnsi="GHEA Grapalat" w:cs="Arial"/>
                <w:b/>
                <w:lang w:val="hy-AM"/>
              </w:rPr>
              <w:t>Сходство</w:t>
            </w:r>
          </w:p>
        </w:tc>
      </w:tr>
    </w:tbl>
    <w:tbl>
      <w:tblPr>
        <w:tblStyle w:val="12"/>
        <w:tblW w:w="9818" w:type="dxa"/>
        <w:tblInd w:w="-63" w:type="dxa"/>
        <w:tblLook w:val="04A0" w:firstRow="1" w:lastRow="0" w:firstColumn="1" w:lastColumn="0" w:noHBand="0" w:noVBand="1"/>
      </w:tblPr>
      <w:tblGrid>
        <w:gridCol w:w="450"/>
        <w:gridCol w:w="2835"/>
        <w:gridCol w:w="3268"/>
        <w:gridCol w:w="3265"/>
      </w:tblGrid>
      <w:tr w:rsidR="00544B05" w:rsidRPr="001C1522" w:rsidTr="00544B05">
        <w:trPr>
          <w:trHeight w:val="2170"/>
        </w:trPr>
        <w:tc>
          <w:tcPr>
            <w:tcW w:w="450" w:type="dxa"/>
            <w:vAlign w:val="center"/>
          </w:tcPr>
          <w:p w:rsidR="00544B05" w:rsidRPr="001C1522" w:rsidRDefault="00544B05" w:rsidP="008E6A8B">
            <w:pPr>
              <w:jc w:val="center"/>
              <w:rPr>
                <w:rFonts w:ascii="GHEA Grapalat" w:hAnsi="GHEA Grapalat" w:cs="Sylfaen"/>
                <w:lang w:val="hy-AM"/>
              </w:rPr>
            </w:pPr>
            <w:r w:rsidRPr="001C1522">
              <w:rPr>
                <w:rFonts w:ascii="GHEA Grapalat" w:hAnsi="GHEA Grapalat" w:cs="Sylfaen"/>
                <w:lang w:val="hy-AM"/>
              </w:rPr>
              <w:t>1</w:t>
            </w:r>
          </w:p>
        </w:tc>
        <w:tc>
          <w:tcPr>
            <w:tcW w:w="2835" w:type="dxa"/>
            <w:vAlign w:val="center"/>
          </w:tcPr>
          <w:p w:rsidR="00544B05" w:rsidRPr="001C1522" w:rsidRDefault="00544B05" w:rsidP="00544B05">
            <w:pPr>
              <w:rPr>
                <w:rFonts w:ascii="GHEA Grapalat" w:hAnsi="GHEA Grapalat" w:cstheme="minorHAnsi"/>
                <w:lang w:val="hy-AM"/>
              </w:rPr>
            </w:pPr>
            <w:r w:rsidRPr="00544B05">
              <w:rPr>
                <w:rFonts w:ascii="GHEA Grapalat" w:hAnsi="GHEA Grapalat" w:cstheme="minorHAnsi"/>
                <w:lang w:val="hy-AM"/>
              </w:rPr>
              <w:t xml:space="preserve">Успешно завершенные контракты на строительство и/или реконструкцию дорог, реализованные за последние 5 лет, общая стоимость которых должна быть не менее цены покупки, а стоимость хотя бы одного контракта должна составлять 50 процентов от цены покупки </w:t>
            </w:r>
          </w:p>
          <w:p w:rsidR="00544B05" w:rsidRPr="001C1522" w:rsidRDefault="00544B05" w:rsidP="00544B05">
            <w:pPr>
              <w:rPr>
                <w:rFonts w:ascii="GHEA Grapalat" w:hAnsi="GHEA Grapalat" w:cstheme="minorHAnsi"/>
                <w:lang w:val="hy-AM"/>
              </w:rPr>
            </w:pPr>
          </w:p>
          <w:p w:rsidR="00544B05" w:rsidRPr="001C1522" w:rsidRDefault="00544B05" w:rsidP="008E6A8B">
            <w:pPr>
              <w:rPr>
                <w:rFonts w:ascii="GHEA Grapalat" w:hAnsi="GHEA Grapalat" w:cstheme="minorHAnsi"/>
                <w:lang w:val="hy-AM"/>
              </w:rPr>
            </w:pPr>
          </w:p>
          <w:p w:rsidR="00544B05" w:rsidRPr="001C1522" w:rsidRDefault="00544B05" w:rsidP="008E6A8B">
            <w:pPr>
              <w:rPr>
                <w:rFonts w:ascii="GHEA Grapalat" w:hAnsi="GHEA Grapalat" w:cstheme="minorHAnsi"/>
                <w:lang w:val="hy-AM"/>
              </w:rPr>
            </w:pPr>
          </w:p>
        </w:tc>
        <w:tc>
          <w:tcPr>
            <w:tcW w:w="3268" w:type="dxa"/>
            <w:vAlign w:val="center"/>
          </w:tcPr>
          <w:p w:rsidR="00544B05" w:rsidRPr="001C1522" w:rsidRDefault="00544B05" w:rsidP="00544B05">
            <w:pPr>
              <w:rPr>
                <w:rFonts w:ascii="GHEA Grapalat" w:hAnsi="GHEA Grapalat" w:cstheme="minorHAnsi"/>
                <w:lang w:val="hy-AM"/>
              </w:rPr>
            </w:pPr>
            <w:r w:rsidRPr="00544B05">
              <w:rPr>
                <w:rFonts w:ascii="GHEA Grapalat" w:hAnsi="GHEA Grapalat" w:cstheme="minorHAnsi"/>
                <w:lang w:val="hy-AM"/>
              </w:rPr>
              <w:t>Копия договора, включая смету/смету объемов работ, а также копию документа, подтверждающего завершение работ.</w:t>
            </w:r>
          </w:p>
        </w:tc>
        <w:tc>
          <w:tcPr>
            <w:tcW w:w="3265" w:type="dxa"/>
            <w:vAlign w:val="center"/>
          </w:tcPr>
          <w:p w:rsidR="00544B05" w:rsidRPr="001C1522" w:rsidRDefault="00544B05" w:rsidP="00544B05">
            <w:pPr>
              <w:rPr>
                <w:rFonts w:ascii="GHEA Grapalat" w:hAnsi="GHEA Grapalat" w:cstheme="minorHAnsi"/>
                <w:lang w:val="hy-AM"/>
              </w:rPr>
            </w:pPr>
            <w:r w:rsidRPr="00544B05">
              <w:rPr>
                <w:rFonts w:ascii="GHEA Grapalat" w:hAnsi="GHEA Grapalat" w:cs="Arial"/>
                <w:lang w:val="hy-AM"/>
              </w:rPr>
              <w:t>Выполняемые работы в обязательном порядке должны включать работы, осуществляемые в рамках транспортных путей и лицензий на водоснабжение и водоотведение.</w:t>
            </w:r>
          </w:p>
        </w:tc>
      </w:tr>
    </w:tbl>
    <w:p w:rsidR="002D3491" w:rsidRPr="002D3491" w:rsidRDefault="002D3491" w:rsidP="002D3491">
      <w:pPr>
        <w:ind w:firstLine="708"/>
        <w:jc w:val="both"/>
        <w:rPr>
          <w:rFonts w:ascii="GHEA Grapalat" w:hAnsi="GHEA Grapalat" w:cstheme="minorHAnsi"/>
          <w:b/>
          <w:bCs/>
          <w:i/>
          <w:iCs/>
          <w:lang w:val="hy-AM"/>
        </w:rPr>
      </w:pPr>
      <w:r w:rsidRPr="002D3491">
        <w:rPr>
          <w:rFonts w:ascii="GHEA Grapalat" w:hAnsi="GHEA Grapalat" w:cstheme="minorHAnsi"/>
          <w:b/>
          <w:bCs/>
          <w:i/>
          <w:iCs/>
          <w:lang w:val="hy-AM"/>
        </w:rPr>
        <w:t>Для выполнения контракта необходимы следующие лицензии:</w:t>
      </w:r>
    </w:p>
    <w:p w:rsidR="002D3491" w:rsidRPr="001C1522" w:rsidRDefault="002D3491" w:rsidP="002D3491">
      <w:pPr>
        <w:ind w:firstLine="708"/>
        <w:jc w:val="both"/>
        <w:rPr>
          <w:rFonts w:ascii="GHEA Grapalat" w:hAnsi="GHEA Grapalat" w:cstheme="minorHAnsi"/>
          <w:lang w:val="hy-AM"/>
        </w:rPr>
      </w:pPr>
      <w:r w:rsidRPr="002D3491">
        <w:rPr>
          <w:rFonts w:ascii="GHEA Grapalat" w:hAnsi="GHEA Grapalat" w:cstheme="minorHAnsi"/>
          <w:b/>
          <w:bCs/>
          <w:i/>
          <w:iCs/>
          <w:lang w:val="hy-AM"/>
        </w:rPr>
        <w:t>Лицензия «Осуществление строительства» по следующей области</w:t>
      </w:r>
    </w:p>
    <w:tbl>
      <w:tblPr>
        <w:tblW w:w="10371"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3"/>
        <w:gridCol w:w="8868"/>
      </w:tblGrid>
      <w:tr w:rsidR="002D3491" w:rsidRPr="002D3491" w:rsidTr="008E6A8B">
        <w:trPr>
          <w:trHeight w:val="620"/>
        </w:trPr>
        <w:tc>
          <w:tcPr>
            <w:tcW w:w="1503" w:type="dxa"/>
          </w:tcPr>
          <w:p w:rsidR="002D3491" w:rsidRPr="001C1522" w:rsidRDefault="002D3491" w:rsidP="002D3491">
            <w:pPr>
              <w:tabs>
                <w:tab w:val="left" w:pos="1134"/>
              </w:tabs>
              <w:rPr>
                <w:rFonts w:ascii="GHEA Grapalat" w:hAnsi="GHEA Grapalat"/>
                <w:b/>
                <w:i/>
                <w:lang w:val="es-ES"/>
              </w:rPr>
            </w:pPr>
            <w:r>
              <w:rPr>
                <w:rFonts w:ascii="GHEA Grapalat" w:hAnsi="GHEA Grapalat" w:cs="Arial"/>
                <w:b/>
                <w:bCs/>
                <w:i/>
                <w:iCs/>
                <w:lang w:val="es-ES"/>
              </w:rPr>
              <w:t>Номер лотов</w:t>
            </w:r>
          </w:p>
        </w:tc>
        <w:tc>
          <w:tcPr>
            <w:tcW w:w="8868" w:type="dxa"/>
            <w:vAlign w:val="center"/>
          </w:tcPr>
          <w:p w:rsidR="002D3491" w:rsidRPr="001C1522" w:rsidRDefault="002D3491" w:rsidP="008E6A8B">
            <w:pPr>
              <w:jc w:val="center"/>
              <w:rPr>
                <w:rFonts w:ascii="GHEA Grapalat" w:hAnsi="GHEA Grapalat"/>
                <w:b/>
                <w:bCs/>
                <w:i/>
                <w:iCs/>
                <w:lang w:val="es-ES"/>
              </w:rPr>
            </w:pPr>
            <w:r w:rsidRPr="002D3491">
              <w:rPr>
                <w:rFonts w:ascii="GHEA Grapalat" w:hAnsi="GHEA Grapalat" w:cs="Arial"/>
                <w:b/>
                <w:i/>
                <w:lang w:val="es-ES"/>
              </w:rPr>
              <w:t>Тип(ы) требуемой лицензии(й):</w:t>
            </w:r>
          </w:p>
        </w:tc>
      </w:tr>
      <w:tr w:rsidR="002D3491" w:rsidRPr="001C1522" w:rsidTr="008E6A8B">
        <w:trPr>
          <w:trHeight w:val="196"/>
        </w:trPr>
        <w:tc>
          <w:tcPr>
            <w:tcW w:w="1503" w:type="dxa"/>
            <w:shd w:val="clear" w:color="auto" w:fill="999999"/>
          </w:tcPr>
          <w:p w:rsidR="002D3491" w:rsidRPr="001C1522" w:rsidRDefault="002D3491" w:rsidP="008E6A8B">
            <w:pPr>
              <w:tabs>
                <w:tab w:val="left" w:pos="1134"/>
              </w:tabs>
              <w:jc w:val="center"/>
              <w:rPr>
                <w:rFonts w:ascii="GHEA Grapalat" w:hAnsi="GHEA Grapalat"/>
                <w:b/>
                <w:i/>
                <w:lang w:val="es-ES"/>
              </w:rPr>
            </w:pPr>
            <w:r w:rsidRPr="001C1522">
              <w:rPr>
                <w:rFonts w:ascii="GHEA Grapalat" w:hAnsi="GHEA Grapalat"/>
                <w:b/>
                <w:i/>
                <w:lang w:val="es-ES"/>
              </w:rPr>
              <w:t>1</w:t>
            </w:r>
          </w:p>
        </w:tc>
        <w:tc>
          <w:tcPr>
            <w:tcW w:w="8868" w:type="dxa"/>
            <w:shd w:val="clear" w:color="auto" w:fill="999999"/>
          </w:tcPr>
          <w:p w:rsidR="002D3491" w:rsidRPr="001C1522" w:rsidRDefault="002D3491" w:rsidP="008E6A8B">
            <w:pPr>
              <w:tabs>
                <w:tab w:val="left" w:pos="1134"/>
              </w:tabs>
              <w:jc w:val="center"/>
              <w:rPr>
                <w:rFonts w:ascii="GHEA Grapalat" w:hAnsi="GHEA Grapalat"/>
                <w:b/>
                <w:i/>
                <w:lang w:val="es-ES"/>
              </w:rPr>
            </w:pPr>
            <w:r w:rsidRPr="001C1522">
              <w:rPr>
                <w:rFonts w:ascii="GHEA Grapalat" w:hAnsi="GHEA Grapalat"/>
                <w:b/>
                <w:i/>
                <w:lang w:val="es-ES"/>
              </w:rPr>
              <w:t>2</w:t>
            </w:r>
          </w:p>
        </w:tc>
      </w:tr>
      <w:tr w:rsidR="002D3491" w:rsidRPr="002D3491" w:rsidTr="008E6A8B">
        <w:trPr>
          <w:trHeight w:val="635"/>
        </w:trPr>
        <w:tc>
          <w:tcPr>
            <w:tcW w:w="1503" w:type="dxa"/>
            <w:vAlign w:val="center"/>
          </w:tcPr>
          <w:p w:rsidR="002D3491" w:rsidRPr="001C1522" w:rsidRDefault="002D3491" w:rsidP="008E6A8B">
            <w:pPr>
              <w:jc w:val="center"/>
              <w:rPr>
                <w:rFonts w:ascii="GHEA Grapalat" w:hAnsi="GHEA Grapalat"/>
                <w:i/>
                <w:highlight w:val="yellow"/>
                <w:lang w:val="hy-AM"/>
              </w:rPr>
            </w:pPr>
            <w:r w:rsidRPr="001C1522">
              <w:rPr>
                <w:rFonts w:ascii="GHEA Grapalat" w:hAnsi="GHEA Grapalat"/>
                <w:i/>
                <w:lang w:val="es-ES"/>
              </w:rPr>
              <w:t>1</w:t>
            </w:r>
          </w:p>
        </w:tc>
        <w:tc>
          <w:tcPr>
            <w:tcW w:w="8868" w:type="dxa"/>
            <w:vAlign w:val="center"/>
          </w:tcPr>
          <w:p w:rsidR="002D3491" w:rsidRPr="002D3491" w:rsidRDefault="002D3491" w:rsidP="002D3491">
            <w:pPr>
              <w:spacing w:before="20" w:after="20"/>
              <w:rPr>
                <w:rFonts w:ascii="GHEA Grapalat" w:eastAsia="Calibri" w:hAnsi="GHEA Grapalat"/>
                <w:lang w:val="hy-AM"/>
              </w:rPr>
            </w:pPr>
            <w:r w:rsidRPr="001C1522">
              <w:rPr>
                <w:rFonts w:ascii="GHEA Grapalat" w:eastAsia="Calibri" w:hAnsi="GHEA Grapalat"/>
                <w:lang w:val="hy-AM"/>
              </w:rPr>
              <w:t xml:space="preserve">1.      </w:t>
            </w:r>
            <w:r w:rsidRPr="002D3491">
              <w:rPr>
                <w:rFonts w:ascii="GHEA Grapalat" w:eastAsia="Calibri" w:hAnsi="GHEA Grapalat"/>
                <w:lang w:val="hy-AM"/>
              </w:rPr>
              <w:t>транспортные пути (автомагистрали, трассы и аэродромы, искусственные сооружения: мосты, тоннели, путепроводы, эстакады, подпорные стенки и т.п.) - вкладыш 1 или 2 категории, сертификат</w:t>
            </w:r>
          </w:p>
          <w:p w:rsidR="002D3491" w:rsidRPr="002D3491" w:rsidRDefault="002D3491" w:rsidP="002D3491">
            <w:pPr>
              <w:spacing w:before="20" w:after="20"/>
              <w:rPr>
                <w:rFonts w:ascii="GHEA Grapalat" w:eastAsia="Calibri" w:hAnsi="GHEA Grapalat"/>
                <w:lang w:val="hy-AM"/>
              </w:rPr>
            </w:pPr>
          </w:p>
          <w:p w:rsidR="002D3491" w:rsidRPr="001C1522" w:rsidRDefault="002D3491" w:rsidP="002D3491">
            <w:pPr>
              <w:spacing w:before="20" w:after="20" w:line="276" w:lineRule="auto"/>
              <w:ind w:left="459"/>
              <w:rPr>
                <w:rFonts w:ascii="GHEA Grapalat" w:eastAsia="Calibri" w:hAnsi="GHEA Grapalat"/>
                <w:i/>
                <w:vertAlign w:val="subscript"/>
                <w:lang w:val="hy-AM"/>
              </w:rPr>
            </w:pPr>
            <w:r w:rsidRPr="002D3491">
              <w:rPr>
                <w:rFonts w:ascii="GHEA Grapalat" w:eastAsia="Calibri" w:hAnsi="GHEA Grapalat"/>
                <w:lang w:val="hy-AM"/>
              </w:rPr>
              <w:t>2. водоснабжение и водоотведение (внутренние и наружные сети водоснабжения и водоотведения, гидромелиорация) - вкладыш 3 и выше категории, сертификат</w:t>
            </w:r>
          </w:p>
        </w:tc>
      </w:tr>
    </w:tbl>
    <w:p w:rsidR="008E6A8B" w:rsidRPr="008E6A8B" w:rsidRDefault="008E6A8B" w:rsidP="008E6A8B">
      <w:pPr>
        <w:jc w:val="both"/>
        <w:rPr>
          <w:rFonts w:ascii="GHEA Grapalat" w:hAnsi="GHEA Grapalat" w:cs="Arial Armenian"/>
          <w:b/>
          <w:bCs/>
          <w:color w:val="4BACC6" w:themeColor="accent5"/>
          <w:lang w:val="pt-BR"/>
        </w:rPr>
      </w:pPr>
      <w:r w:rsidRPr="008E6A8B">
        <w:rPr>
          <w:rFonts w:ascii="GHEA Grapalat" w:hAnsi="GHEA Grapalat" w:cs="Arial Armenian"/>
          <w:b/>
          <w:bCs/>
          <w:color w:val="4BACC6" w:themeColor="accent5"/>
          <w:lang w:val="pt-BR"/>
        </w:rPr>
        <w:t>2) Квалификационный критерий «Трудовые ресурсы» определяется и оценивается следующим образом:</w:t>
      </w:r>
    </w:p>
    <w:p w:rsidR="008E6A8B" w:rsidRPr="008E6A8B" w:rsidRDefault="008E6A8B" w:rsidP="008E6A8B">
      <w:pPr>
        <w:jc w:val="both"/>
        <w:rPr>
          <w:rFonts w:ascii="GHEA Grapalat" w:hAnsi="GHEA Grapalat" w:cs="Arial Armenian"/>
          <w:b/>
          <w:bCs/>
          <w:color w:val="4BACC6" w:themeColor="accent5"/>
          <w:lang w:val="pt-BR"/>
        </w:rPr>
      </w:pPr>
    </w:p>
    <w:p w:rsidR="008E6A8B" w:rsidRDefault="008E6A8B" w:rsidP="008E6A8B">
      <w:pPr>
        <w:jc w:val="both"/>
        <w:rPr>
          <w:rFonts w:ascii="GHEA Grapalat" w:hAnsi="GHEA Grapalat" w:cs="Arial Armenian"/>
          <w:b/>
          <w:bCs/>
          <w:color w:val="4BACC6" w:themeColor="accent5"/>
          <w:sz w:val="20"/>
          <w:lang w:val="pt-BR"/>
        </w:rPr>
      </w:pPr>
    </w:p>
    <w:p w:rsidR="008E6A8B" w:rsidRDefault="008E6A8B" w:rsidP="008E6A8B">
      <w:pPr>
        <w:jc w:val="both"/>
        <w:rPr>
          <w:rFonts w:ascii="GHEA Grapalat" w:hAnsi="GHEA Grapalat" w:cs="Arial Armenian"/>
          <w:b/>
          <w:bCs/>
          <w:color w:val="4BACC6" w:themeColor="accent5"/>
          <w:sz w:val="20"/>
          <w:lang w:val="pt-BR"/>
        </w:rPr>
      </w:pPr>
    </w:p>
    <w:p w:rsidR="008E6A8B" w:rsidRDefault="008E6A8B" w:rsidP="008E6A8B">
      <w:pPr>
        <w:jc w:val="both"/>
        <w:rPr>
          <w:rFonts w:ascii="GHEA Grapalat" w:hAnsi="GHEA Grapalat" w:cs="Arial Armenian"/>
          <w:b/>
          <w:bCs/>
          <w:color w:val="4BACC6" w:themeColor="accent5"/>
          <w:sz w:val="20"/>
          <w:lang w:val="pt-BR"/>
        </w:rPr>
      </w:pPr>
    </w:p>
    <w:p w:rsidR="008E6A8B" w:rsidRDefault="008E6A8B" w:rsidP="008E6A8B">
      <w:pPr>
        <w:jc w:val="both"/>
        <w:rPr>
          <w:rFonts w:ascii="GHEA Grapalat" w:hAnsi="GHEA Grapalat" w:cs="Arial Armenian"/>
          <w:b/>
          <w:bCs/>
          <w:color w:val="4BACC6" w:themeColor="accent5"/>
          <w:sz w:val="20"/>
          <w:lang w:val="pt-BR"/>
        </w:rPr>
      </w:pPr>
    </w:p>
    <w:p w:rsidR="008E6A8B" w:rsidRDefault="008E6A8B" w:rsidP="008E6A8B">
      <w:pPr>
        <w:jc w:val="both"/>
        <w:rPr>
          <w:rFonts w:ascii="GHEA Grapalat" w:hAnsi="GHEA Grapalat" w:cs="Arial Armenian"/>
          <w:b/>
          <w:bCs/>
          <w:color w:val="4BACC6" w:themeColor="accent5"/>
          <w:sz w:val="20"/>
          <w:lang w:val="pt-BR"/>
        </w:rPr>
      </w:pPr>
    </w:p>
    <w:p w:rsidR="008E6A8B" w:rsidRDefault="008E6A8B" w:rsidP="008E6A8B">
      <w:pPr>
        <w:jc w:val="both"/>
        <w:rPr>
          <w:rFonts w:ascii="GHEA Grapalat" w:hAnsi="GHEA Grapalat" w:cs="Arial Armenian"/>
          <w:b/>
          <w:bCs/>
          <w:color w:val="4BACC6" w:themeColor="accent5"/>
          <w:sz w:val="20"/>
          <w:lang w:val="pt-BR"/>
        </w:rPr>
      </w:pPr>
    </w:p>
    <w:p w:rsidR="008E6A8B" w:rsidRDefault="008E6A8B" w:rsidP="008E6A8B">
      <w:pPr>
        <w:jc w:val="both"/>
        <w:rPr>
          <w:rFonts w:ascii="GHEA Grapalat" w:hAnsi="GHEA Grapalat" w:cs="Arial Armenian"/>
          <w:b/>
          <w:bCs/>
          <w:color w:val="4BACC6" w:themeColor="accent5"/>
          <w:sz w:val="20"/>
          <w:lang w:val="pt-BR"/>
        </w:rPr>
      </w:pPr>
    </w:p>
    <w:p w:rsidR="008E6A8B" w:rsidRDefault="008E6A8B" w:rsidP="008E6A8B">
      <w:pPr>
        <w:jc w:val="both"/>
        <w:rPr>
          <w:rFonts w:ascii="GHEA Grapalat" w:hAnsi="GHEA Grapalat" w:cs="Arial Armenian"/>
          <w:b/>
          <w:bCs/>
          <w:color w:val="4BACC6" w:themeColor="accent5"/>
          <w:sz w:val="20"/>
          <w:lang w:val="pt-BR"/>
        </w:rPr>
      </w:pPr>
    </w:p>
    <w:p w:rsidR="008E6A8B" w:rsidRDefault="008E6A8B" w:rsidP="008E6A8B">
      <w:pPr>
        <w:jc w:val="both"/>
        <w:rPr>
          <w:rFonts w:ascii="GHEA Grapalat" w:hAnsi="GHEA Grapalat" w:cs="Arial Armenian"/>
          <w:b/>
          <w:bCs/>
          <w:color w:val="4BACC6" w:themeColor="accent5"/>
          <w:sz w:val="20"/>
          <w:lang w:val="pt-BR"/>
        </w:rPr>
      </w:pPr>
    </w:p>
    <w:p w:rsidR="008E6A8B" w:rsidRPr="00606CC3" w:rsidRDefault="008E6A8B" w:rsidP="008E6A8B">
      <w:pPr>
        <w:jc w:val="both"/>
        <w:rPr>
          <w:rFonts w:ascii="GHEA Grapalat" w:hAnsi="GHEA Grapalat" w:cs="Arial"/>
          <w:b/>
          <w:bCs/>
          <w:color w:val="4BACC6" w:themeColor="accent5"/>
          <w:sz w:val="20"/>
          <w:lang w:val="hy-AM"/>
        </w:rPr>
      </w:pPr>
      <w:r w:rsidRPr="008E6A8B">
        <w:rPr>
          <w:rFonts w:ascii="GHEA Grapalat" w:hAnsi="GHEA Grapalat" w:cs="Arial Armenian"/>
          <w:b/>
          <w:bCs/>
          <w:color w:val="4BACC6" w:themeColor="accent5"/>
          <w:sz w:val="20"/>
          <w:lang w:val="pt-BR"/>
        </w:rPr>
        <w:t>Для исполнения контракта требуются следующие трудовые ресурсы:</w:t>
      </w:r>
    </w:p>
    <w:tbl>
      <w:tblPr>
        <w:tblW w:w="107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8"/>
        <w:gridCol w:w="2308"/>
        <w:gridCol w:w="2516"/>
        <w:gridCol w:w="4577"/>
      </w:tblGrid>
      <w:tr w:rsidR="008E6A8B" w:rsidRPr="00606CC3" w:rsidTr="008E6A8B">
        <w:trPr>
          <w:trHeight w:val="170"/>
        </w:trPr>
        <w:tc>
          <w:tcPr>
            <w:tcW w:w="1308" w:type="dxa"/>
            <w:tcBorders>
              <w:top w:val="single" w:sz="4" w:space="0" w:color="auto"/>
              <w:left w:val="single" w:sz="4" w:space="0" w:color="auto"/>
              <w:right w:val="single" w:sz="4" w:space="0" w:color="auto"/>
            </w:tcBorders>
            <w:shd w:val="clear" w:color="auto" w:fill="D9E2F3"/>
            <w:vAlign w:val="center"/>
          </w:tcPr>
          <w:p w:rsidR="008E6A8B" w:rsidRPr="00606CC3" w:rsidRDefault="008E6A8B" w:rsidP="008E6A8B">
            <w:pPr>
              <w:jc w:val="center"/>
              <w:rPr>
                <w:rFonts w:ascii="GHEA Grapalat" w:hAnsi="GHEA Grapalat" w:cs="Arial"/>
                <w:b/>
                <w:bCs/>
                <w:color w:val="4BACC6" w:themeColor="accent5"/>
              </w:rPr>
            </w:pPr>
            <w:r w:rsidRPr="00606CC3">
              <w:rPr>
                <w:rFonts w:ascii="GHEA Grapalat" w:hAnsi="GHEA Grapalat" w:cs="Arial Armenian"/>
                <w:b/>
                <w:bCs/>
                <w:color w:val="4BACC6" w:themeColor="accent5"/>
              </w:rPr>
              <w:t>N</w:t>
            </w:r>
          </w:p>
        </w:tc>
        <w:tc>
          <w:tcPr>
            <w:tcW w:w="9401" w:type="dxa"/>
            <w:gridSpan w:val="3"/>
            <w:tcBorders>
              <w:top w:val="single" w:sz="4" w:space="0" w:color="auto"/>
              <w:left w:val="single" w:sz="4" w:space="0" w:color="auto"/>
              <w:bottom w:val="single" w:sz="4" w:space="0" w:color="auto"/>
              <w:right w:val="single" w:sz="4" w:space="0" w:color="auto"/>
            </w:tcBorders>
            <w:shd w:val="clear" w:color="auto" w:fill="D9E2F3"/>
            <w:vAlign w:val="center"/>
          </w:tcPr>
          <w:p w:rsidR="008E6A8B" w:rsidRPr="00606CC3" w:rsidRDefault="008E6A8B" w:rsidP="008E6A8B">
            <w:pPr>
              <w:jc w:val="center"/>
              <w:rPr>
                <w:rFonts w:ascii="GHEA Grapalat" w:hAnsi="GHEA Grapalat" w:cs="Arial"/>
                <w:b/>
                <w:bCs/>
                <w:color w:val="4BACC6" w:themeColor="accent5"/>
              </w:rPr>
            </w:pPr>
            <w:r w:rsidRPr="008E6A8B">
              <w:rPr>
                <w:rFonts w:ascii="GHEA Grapalat" w:hAnsi="GHEA Grapalat" w:cs="Arial"/>
                <w:b/>
                <w:bCs/>
                <w:color w:val="4BACC6" w:themeColor="accent5"/>
              </w:rPr>
              <w:t>Специалисты</w:t>
            </w:r>
          </w:p>
        </w:tc>
      </w:tr>
      <w:tr w:rsidR="008E6A8B" w:rsidRPr="00606CC3" w:rsidTr="008E6A8B">
        <w:tblPrEx>
          <w:tblLook w:val="01E0" w:firstRow="1" w:lastRow="1" w:firstColumn="1" w:lastColumn="1" w:noHBand="0" w:noVBand="0"/>
        </w:tblPrEx>
        <w:trPr>
          <w:trHeight w:val="170"/>
        </w:trPr>
        <w:tc>
          <w:tcPr>
            <w:tcW w:w="1308" w:type="dxa"/>
            <w:vMerge w:val="restart"/>
            <w:tcBorders>
              <w:left w:val="single" w:sz="4" w:space="0" w:color="auto"/>
              <w:right w:val="single" w:sz="4" w:space="0" w:color="auto"/>
            </w:tcBorders>
            <w:shd w:val="clear" w:color="auto" w:fill="D9E2F3"/>
            <w:vAlign w:val="center"/>
          </w:tcPr>
          <w:p w:rsidR="008E6A8B" w:rsidRPr="00606CC3" w:rsidRDefault="008E6A8B" w:rsidP="008E6A8B">
            <w:pPr>
              <w:jc w:val="center"/>
              <w:rPr>
                <w:rFonts w:ascii="GHEA Grapalat" w:hAnsi="GHEA Grapalat" w:cs="Arial"/>
                <w:b/>
                <w:bCs/>
                <w:color w:val="4BACC6" w:themeColor="accent5"/>
              </w:rPr>
            </w:pPr>
          </w:p>
        </w:tc>
        <w:tc>
          <w:tcPr>
            <w:tcW w:w="2308" w:type="dxa"/>
            <w:vMerge w:val="restart"/>
            <w:tcBorders>
              <w:left w:val="single" w:sz="4" w:space="0" w:color="auto"/>
            </w:tcBorders>
            <w:shd w:val="clear" w:color="auto" w:fill="D9E2F3"/>
          </w:tcPr>
          <w:p w:rsidR="008E6A8B" w:rsidRPr="00606CC3" w:rsidRDefault="008E6A8B" w:rsidP="008E6A8B">
            <w:pPr>
              <w:jc w:val="center"/>
              <w:rPr>
                <w:rFonts w:ascii="GHEA Grapalat" w:hAnsi="GHEA Grapalat" w:cs="Arial"/>
                <w:b/>
                <w:bCs/>
                <w:color w:val="4BACC6" w:themeColor="accent5"/>
              </w:rPr>
            </w:pPr>
            <w:r w:rsidRPr="008E6A8B">
              <w:rPr>
                <w:rFonts w:ascii="GHEA Grapalat" w:hAnsi="GHEA Grapalat" w:cs="Arial"/>
                <w:b/>
                <w:bCs/>
                <w:color w:val="4BACC6" w:themeColor="accent5"/>
              </w:rPr>
              <w:t>квалификация</w:t>
            </w:r>
          </w:p>
        </w:tc>
        <w:tc>
          <w:tcPr>
            <w:tcW w:w="7093" w:type="dxa"/>
            <w:gridSpan w:val="2"/>
            <w:shd w:val="clear" w:color="auto" w:fill="D9E2F3"/>
          </w:tcPr>
          <w:p w:rsidR="008E6A8B" w:rsidRPr="00606CC3" w:rsidRDefault="008E6A8B" w:rsidP="008E6A8B">
            <w:pPr>
              <w:ind w:left="27"/>
              <w:jc w:val="center"/>
              <w:rPr>
                <w:rFonts w:ascii="GHEA Grapalat" w:hAnsi="GHEA Grapalat" w:cs="Arial"/>
                <w:b/>
                <w:bCs/>
                <w:color w:val="4BACC6" w:themeColor="accent5"/>
              </w:rPr>
            </w:pPr>
            <w:r w:rsidRPr="008E6A8B">
              <w:rPr>
                <w:rFonts w:ascii="GHEA Grapalat" w:hAnsi="GHEA Grapalat" w:cs="Arial"/>
                <w:b/>
                <w:bCs/>
                <w:color w:val="4BACC6" w:themeColor="accent5"/>
              </w:rPr>
              <w:t>опыт работы</w:t>
            </w:r>
          </w:p>
        </w:tc>
      </w:tr>
      <w:tr w:rsidR="008E6A8B" w:rsidRPr="00606CC3" w:rsidTr="008E6A8B">
        <w:tblPrEx>
          <w:tblLook w:val="01E0" w:firstRow="1" w:lastRow="1" w:firstColumn="1" w:lastColumn="1" w:noHBand="0" w:noVBand="0"/>
        </w:tblPrEx>
        <w:trPr>
          <w:trHeight w:val="351"/>
        </w:trPr>
        <w:tc>
          <w:tcPr>
            <w:tcW w:w="1308" w:type="dxa"/>
            <w:vMerge/>
            <w:tcBorders>
              <w:left w:val="single" w:sz="4" w:space="0" w:color="auto"/>
              <w:right w:val="single" w:sz="4" w:space="0" w:color="auto"/>
            </w:tcBorders>
            <w:shd w:val="clear" w:color="auto" w:fill="D9E2F3"/>
          </w:tcPr>
          <w:p w:rsidR="008E6A8B" w:rsidRPr="00606CC3" w:rsidRDefault="008E6A8B" w:rsidP="008E6A8B">
            <w:pPr>
              <w:ind w:firstLine="567"/>
              <w:jc w:val="both"/>
              <w:rPr>
                <w:rFonts w:ascii="GHEA Grapalat" w:hAnsi="GHEA Grapalat" w:cs="Arial Armenian"/>
                <w:b/>
                <w:bCs/>
                <w:color w:val="4BACC6" w:themeColor="accent5"/>
              </w:rPr>
            </w:pPr>
          </w:p>
        </w:tc>
        <w:tc>
          <w:tcPr>
            <w:tcW w:w="2308" w:type="dxa"/>
            <w:vMerge/>
            <w:tcBorders>
              <w:left w:val="single" w:sz="4" w:space="0" w:color="auto"/>
            </w:tcBorders>
            <w:shd w:val="clear" w:color="auto" w:fill="D9E2F3"/>
          </w:tcPr>
          <w:p w:rsidR="008E6A8B" w:rsidRPr="00606CC3" w:rsidRDefault="008E6A8B" w:rsidP="008E6A8B">
            <w:pPr>
              <w:jc w:val="center"/>
              <w:rPr>
                <w:rFonts w:ascii="GHEA Grapalat" w:hAnsi="GHEA Grapalat" w:cs="Arial"/>
                <w:b/>
                <w:bCs/>
                <w:color w:val="4BACC6" w:themeColor="accent5"/>
              </w:rPr>
            </w:pPr>
          </w:p>
        </w:tc>
        <w:tc>
          <w:tcPr>
            <w:tcW w:w="2516" w:type="dxa"/>
            <w:shd w:val="clear" w:color="auto" w:fill="D9E2F3"/>
          </w:tcPr>
          <w:p w:rsidR="008E6A8B" w:rsidRPr="00606CC3" w:rsidRDefault="008E6A8B" w:rsidP="008E6A8B">
            <w:pPr>
              <w:jc w:val="center"/>
              <w:rPr>
                <w:rFonts w:ascii="GHEA Grapalat" w:hAnsi="GHEA Grapalat" w:cs="Arial"/>
                <w:b/>
                <w:bCs/>
                <w:color w:val="4BACC6" w:themeColor="accent5"/>
              </w:rPr>
            </w:pPr>
            <w:r w:rsidRPr="008E6A8B">
              <w:rPr>
                <w:rFonts w:ascii="GHEA Grapalat" w:hAnsi="GHEA Grapalat" w:cs="Arial"/>
                <w:b/>
                <w:bCs/>
                <w:color w:val="4BACC6" w:themeColor="accent5"/>
              </w:rPr>
              <w:t>период</w:t>
            </w:r>
          </w:p>
        </w:tc>
        <w:tc>
          <w:tcPr>
            <w:tcW w:w="4577" w:type="dxa"/>
            <w:shd w:val="clear" w:color="auto" w:fill="D9E2F3"/>
            <w:vAlign w:val="center"/>
          </w:tcPr>
          <w:p w:rsidR="008E6A8B" w:rsidRPr="00606CC3" w:rsidRDefault="008E6A8B" w:rsidP="008E6A8B">
            <w:pPr>
              <w:jc w:val="center"/>
              <w:rPr>
                <w:rFonts w:ascii="GHEA Grapalat" w:hAnsi="GHEA Grapalat" w:cs="Arial"/>
                <w:b/>
                <w:bCs/>
                <w:color w:val="4BACC6" w:themeColor="accent5"/>
              </w:rPr>
            </w:pPr>
            <w:r w:rsidRPr="008E6A8B">
              <w:rPr>
                <w:rFonts w:ascii="GHEA Grapalat" w:hAnsi="GHEA Grapalat" w:cs="Arial"/>
                <w:b/>
                <w:bCs/>
                <w:color w:val="4BACC6" w:themeColor="accent5"/>
              </w:rPr>
              <w:t>сфера деятельности и выполняемая работа</w:t>
            </w:r>
          </w:p>
        </w:tc>
      </w:tr>
      <w:tr w:rsidR="008E6A8B" w:rsidRPr="008E6A8B" w:rsidTr="008E6A8B">
        <w:tblPrEx>
          <w:tblLook w:val="01E0" w:firstRow="1" w:lastRow="1" w:firstColumn="1" w:lastColumn="1" w:noHBand="0" w:noVBand="0"/>
        </w:tblPrEx>
        <w:trPr>
          <w:trHeight w:val="1663"/>
        </w:trPr>
        <w:tc>
          <w:tcPr>
            <w:tcW w:w="1308" w:type="dxa"/>
            <w:vMerge w:val="restart"/>
            <w:vAlign w:val="center"/>
          </w:tcPr>
          <w:p w:rsidR="008E6A8B" w:rsidRPr="00606CC3" w:rsidRDefault="008E6A8B" w:rsidP="008E6A8B">
            <w:pPr>
              <w:ind w:firstLine="567"/>
              <w:jc w:val="center"/>
              <w:rPr>
                <w:rFonts w:ascii="GHEA Grapalat" w:hAnsi="GHEA Grapalat" w:cstheme="minorHAnsi"/>
                <w:b/>
                <w:bCs/>
                <w:color w:val="4BACC6" w:themeColor="accent5"/>
                <w:lang w:val="hy-AM"/>
              </w:rPr>
            </w:pPr>
            <w:r w:rsidRPr="00606CC3">
              <w:rPr>
                <w:rFonts w:ascii="GHEA Grapalat" w:hAnsi="GHEA Grapalat" w:cstheme="minorHAnsi"/>
                <w:b/>
                <w:bCs/>
                <w:color w:val="4BACC6" w:themeColor="accent5"/>
                <w:lang w:val="hy-AM"/>
              </w:rPr>
              <w:t>1</w:t>
            </w:r>
          </w:p>
        </w:tc>
        <w:tc>
          <w:tcPr>
            <w:tcW w:w="2308" w:type="dxa"/>
            <w:vAlign w:val="center"/>
          </w:tcPr>
          <w:p w:rsidR="008E6A8B" w:rsidRPr="008E6A8B" w:rsidRDefault="008E6A8B" w:rsidP="008E6A8B">
            <w:pPr>
              <w:autoSpaceDE w:val="0"/>
              <w:autoSpaceDN w:val="0"/>
              <w:adjustRightInd w:val="0"/>
              <w:rPr>
                <w:rFonts w:ascii="GHEA Grapalat" w:hAnsi="GHEA Grapalat" w:cstheme="minorHAnsi"/>
                <w:b/>
                <w:color w:val="4BACC6" w:themeColor="accent5"/>
                <w:lang w:val="hy-AM"/>
              </w:rPr>
            </w:pPr>
            <w:r w:rsidRPr="008E6A8B">
              <w:rPr>
                <w:rFonts w:ascii="GHEA Grapalat" w:hAnsi="GHEA Grapalat" w:cstheme="minorHAnsi"/>
                <w:b/>
                <w:color w:val="4BACC6" w:themeColor="accent5"/>
                <w:lang w:val="hy-AM"/>
              </w:rPr>
              <w:t>Транспортные</w:t>
            </w:r>
          </w:p>
          <w:p w:rsidR="008E6A8B" w:rsidRPr="008E6A8B" w:rsidRDefault="008E6A8B" w:rsidP="008E6A8B">
            <w:pPr>
              <w:autoSpaceDE w:val="0"/>
              <w:autoSpaceDN w:val="0"/>
              <w:adjustRightInd w:val="0"/>
              <w:rPr>
                <w:rFonts w:ascii="GHEA Grapalat" w:hAnsi="GHEA Grapalat" w:cstheme="minorHAnsi"/>
                <w:b/>
                <w:color w:val="4BACC6" w:themeColor="accent5"/>
                <w:lang w:val="hy-AM"/>
              </w:rPr>
            </w:pPr>
            <w:r w:rsidRPr="008E6A8B">
              <w:rPr>
                <w:rFonts w:ascii="GHEA Grapalat" w:hAnsi="GHEA Grapalat" w:cstheme="minorHAnsi"/>
                <w:b/>
                <w:color w:val="4BACC6" w:themeColor="accent5"/>
                <w:lang w:val="hy-AM"/>
              </w:rPr>
              <w:t>пути</w:t>
            </w:r>
          </w:p>
          <w:p w:rsidR="008E6A8B" w:rsidRPr="008E6A8B" w:rsidRDefault="008E6A8B" w:rsidP="008E6A8B">
            <w:pPr>
              <w:autoSpaceDE w:val="0"/>
              <w:autoSpaceDN w:val="0"/>
              <w:adjustRightInd w:val="0"/>
              <w:rPr>
                <w:rFonts w:ascii="GHEA Grapalat" w:hAnsi="GHEA Grapalat" w:cstheme="minorHAnsi"/>
                <w:b/>
                <w:color w:val="4BACC6" w:themeColor="accent5"/>
                <w:lang w:val="hy-AM"/>
              </w:rPr>
            </w:pPr>
            <w:r w:rsidRPr="008E6A8B">
              <w:rPr>
                <w:rFonts w:ascii="GHEA Grapalat" w:hAnsi="GHEA Grapalat" w:cstheme="minorHAnsi"/>
                <w:b/>
                <w:color w:val="4BACC6" w:themeColor="accent5"/>
                <w:lang w:val="hy-AM"/>
              </w:rPr>
              <w:t>и</w:t>
            </w:r>
          </w:p>
          <w:p w:rsidR="008E6A8B" w:rsidRPr="008E6A8B" w:rsidRDefault="008E6A8B" w:rsidP="008E6A8B">
            <w:pPr>
              <w:autoSpaceDE w:val="0"/>
              <w:autoSpaceDN w:val="0"/>
              <w:adjustRightInd w:val="0"/>
              <w:rPr>
                <w:rFonts w:ascii="GHEA Grapalat" w:hAnsi="GHEA Grapalat" w:cstheme="minorHAnsi"/>
                <w:b/>
                <w:color w:val="4BACC6" w:themeColor="accent5"/>
                <w:lang w:val="hy-AM"/>
              </w:rPr>
            </w:pPr>
            <w:r w:rsidRPr="008E6A8B">
              <w:rPr>
                <w:rFonts w:ascii="GHEA Grapalat" w:hAnsi="GHEA Grapalat" w:cstheme="minorHAnsi"/>
                <w:b/>
                <w:color w:val="4BACC6" w:themeColor="accent5"/>
                <w:lang w:val="hy-AM"/>
              </w:rPr>
              <w:t>сооружения</w:t>
            </w:r>
          </w:p>
          <w:p w:rsidR="008E6A8B" w:rsidRPr="008E6A8B" w:rsidRDefault="008E6A8B" w:rsidP="008E6A8B">
            <w:pPr>
              <w:autoSpaceDE w:val="0"/>
              <w:autoSpaceDN w:val="0"/>
              <w:adjustRightInd w:val="0"/>
              <w:rPr>
                <w:rFonts w:ascii="GHEA Grapalat" w:hAnsi="GHEA Grapalat" w:cstheme="minorHAnsi"/>
                <w:b/>
                <w:color w:val="4BACC6" w:themeColor="accent5"/>
                <w:lang w:val="hy-AM"/>
              </w:rPr>
            </w:pPr>
            <w:r w:rsidRPr="008E6A8B">
              <w:rPr>
                <w:rFonts w:ascii="GHEA Grapalat" w:hAnsi="GHEA Grapalat" w:cstheme="minorHAnsi"/>
                <w:b/>
                <w:color w:val="4BACC6" w:themeColor="accent5"/>
                <w:lang w:val="hy-AM"/>
              </w:rPr>
              <w:t>инженер</w:t>
            </w:r>
          </w:p>
          <w:p w:rsidR="008E6A8B" w:rsidRPr="008E6A8B" w:rsidRDefault="008E6A8B" w:rsidP="008E6A8B">
            <w:pPr>
              <w:autoSpaceDE w:val="0"/>
              <w:autoSpaceDN w:val="0"/>
              <w:adjustRightInd w:val="0"/>
              <w:rPr>
                <w:rFonts w:ascii="GHEA Grapalat" w:hAnsi="GHEA Grapalat" w:cstheme="minorHAnsi"/>
                <w:b/>
                <w:color w:val="4BACC6" w:themeColor="accent5"/>
                <w:lang w:val="hy-AM"/>
              </w:rPr>
            </w:pPr>
            <w:r w:rsidRPr="008E6A8B">
              <w:rPr>
                <w:rFonts w:ascii="GHEA Grapalat" w:hAnsi="GHEA Grapalat" w:cstheme="minorHAnsi"/>
                <w:b/>
                <w:color w:val="4BACC6" w:themeColor="accent5"/>
                <w:lang w:val="hy-AM"/>
              </w:rPr>
              <w:t>строительство</w:t>
            </w:r>
          </w:p>
          <w:p w:rsidR="008E6A8B" w:rsidRPr="00606CC3" w:rsidRDefault="008E6A8B" w:rsidP="008E6A8B">
            <w:pPr>
              <w:ind w:firstLine="38"/>
              <w:rPr>
                <w:rFonts w:ascii="GHEA Grapalat" w:hAnsi="GHEA Grapalat" w:cstheme="minorHAnsi"/>
                <w:b/>
                <w:bCs/>
                <w:color w:val="4BACC6" w:themeColor="accent5"/>
              </w:rPr>
            </w:pPr>
            <w:r w:rsidRPr="008E6A8B">
              <w:rPr>
                <w:rFonts w:ascii="GHEA Grapalat" w:hAnsi="GHEA Grapalat" w:cstheme="minorHAnsi"/>
                <w:b/>
                <w:color w:val="4BACC6" w:themeColor="accent5"/>
                <w:lang w:val="hy-AM"/>
              </w:rPr>
              <w:t>/1 специалист/ сертифицирован</w:t>
            </w:r>
            <w:r w:rsidRPr="008E6A8B">
              <w:rPr>
                <w:rFonts w:ascii="GHEA Grapalat" w:hAnsi="GHEA Grapalat" w:cstheme="minorHAnsi"/>
                <w:b/>
                <w:bCs/>
                <w:color w:val="4BACC6" w:themeColor="accent5"/>
                <w:lang w:val="hy-AM"/>
              </w:rPr>
              <w:t xml:space="preserve"> </w:t>
            </w:r>
            <w:r w:rsidRPr="00606CC3">
              <w:rPr>
                <w:rFonts w:ascii="GHEA Grapalat" w:hAnsi="GHEA Grapalat" w:cstheme="minorHAnsi"/>
                <w:b/>
                <w:bCs/>
                <w:color w:val="4BACC6" w:themeColor="accent5"/>
              </w:rPr>
              <w:t>+</w:t>
            </w:r>
          </w:p>
          <w:p w:rsidR="008E6A8B" w:rsidRPr="00606CC3" w:rsidRDefault="008E6A8B" w:rsidP="008E6A8B">
            <w:pPr>
              <w:ind w:firstLine="38"/>
              <w:jc w:val="center"/>
              <w:rPr>
                <w:rFonts w:ascii="GHEA Grapalat" w:hAnsi="GHEA Grapalat" w:cstheme="minorHAnsi"/>
                <w:b/>
                <w:bCs/>
                <w:color w:val="4BACC6" w:themeColor="accent5"/>
              </w:rPr>
            </w:pPr>
          </w:p>
        </w:tc>
        <w:tc>
          <w:tcPr>
            <w:tcW w:w="2516" w:type="dxa"/>
            <w:vAlign w:val="center"/>
          </w:tcPr>
          <w:p w:rsidR="008E6A8B" w:rsidRPr="00606CC3" w:rsidRDefault="008E6A8B" w:rsidP="008E6A8B">
            <w:pPr>
              <w:rPr>
                <w:rFonts w:ascii="GHEA Grapalat" w:hAnsi="GHEA Grapalat" w:cstheme="minorHAnsi"/>
                <w:color w:val="4BACC6" w:themeColor="accent5"/>
              </w:rPr>
            </w:pPr>
            <w:r w:rsidRPr="008E6A8B">
              <w:rPr>
                <w:rFonts w:ascii="GHEA Grapalat" w:hAnsi="GHEA Grapalat" w:cstheme="minorHAnsi"/>
                <w:b/>
                <w:bCs/>
                <w:color w:val="4BACC6" w:themeColor="accent5"/>
                <w:lang w:val="hy-AM"/>
              </w:rPr>
              <w:t>Опыт работы не менее 5 лет</w:t>
            </w:r>
          </w:p>
          <w:p w:rsidR="008E6A8B" w:rsidRPr="00606CC3" w:rsidRDefault="008E6A8B" w:rsidP="008E6A8B">
            <w:pPr>
              <w:rPr>
                <w:rFonts w:ascii="GHEA Grapalat" w:hAnsi="GHEA Grapalat" w:cstheme="minorHAnsi"/>
                <w:color w:val="4BACC6" w:themeColor="accent5"/>
                <w:lang w:val="hy-AM"/>
              </w:rPr>
            </w:pPr>
          </w:p>
        </w:tc>
        <w:tc>
          <w:tcPr>
            <w:tcW w:w="4577" w:type="dxa"/>
            <w:vMerge w:val="restart"/>
            <w:vAlign w:val="center"/>
          </w:tcPr>
          <w:p w:rsidR="00947CCF" w:rsidRPr="00947CCF" w:rsidRDefault="00947CCF" w:rsidP="00947CCF">
            <w:pPr>
              <w:autoSpaceDE w:val="0"/>
              <w:autoSpaceDN w:val="0"/>
              <w:adjustRightInd w:val="0"/>
              <w:rPr>
                <w:rFonts w:ascii="GHEA Grapalat" w:hAnsi="GHEA Grapalat" w:cstheme="minorHAnsi"/>
                <w:i/>
                <w:color w:val="4BACC6" w:themeColor="accent5"/>
                <w:lang w:val="hy-AM"/>
              </w:rPr>
            </w:pPr>
            <w:r w:rsidRPr="00947CCF">
              <w:rPr>
                <w:rFonts w:ascii="GHEA Grapalat" w:hAnsi="GHEA Grapalat" w:cstheme="minorHAnsi"/>
                <w:i/>
                <w:color w:val="4BACC6" w:themeColor="accent5"/>
                <w:lang w:val="hy-AM"/>
              </w:rPr>
              <w:t>Строительные работы, проводимые по разделу транспортных путей</w:t>
            </w:r>
          </w:p>
          <w:p w:rsidR="00947CCF" w:rsidRPr="00947CCF" w:rsidRDefault="00947CCF" w:rsidP="00947CCF">
            <w:pPr>
              <w:autoSpaceDE w:val="0"/>
              <w:autoSpaceDN w:val="0"/>
              <w:adjustRightInd w:val="0"/>
              <w:rPr>
                <w:rFonts w:ascii="GHEA Grapalat" w:hAnsi="GHEA Grapalat" w:cstheme="minorHAnsi"/>
                <w:i/>
                <w:color w:val="4BACC6" w:themeColor="accent5"/>
                <w:lang w:val="hy-AM"/>
              </w:rPr>
            </w:pPr>
            <w:r w:rsidRPr="00947CCF">
              <w:rPr>
                <w:rFonts w:ascii="GHEA Grapalat" w:hAnsi="GHEA Grapalat" w:cstheme="minorHAnsi"/>
                <w:i/>
                <w:color w:val="4BACC6" w:themeColor="accent5"/>
                <w:lang w:val="hy-AM"/>
              </w:rPr>
              <w:t>(автомагистралей,</w:t>
            </w:r>
          </w:p>
          <w:p w:rsidR="00947CCF" w:rsidRPr="00947CCF" w:rsidRDefault="00947CCF" w:rsidP="00947CCF">
            <w:pPr>
              <w:autoSpaceDE w:val="0"/>
              <w:autoSpaceDN w:val="0"/>
              <w:adjustRightInd w:val="0"/>
              <w:rPr>
                <w:rFonts w:ascii="GHEA Grapalat" w:hAnsi="GHEA Grapalat" w:cstheme="minorHAnsi"/>
                <w:i/>
                <w:color w:val="4BACC6" w:themeColor="accent5"/>
                <w:lang w:val="hy-AM"/>
              </w:rPr>
            </w:pPr>
            <w:r w:rsidRPr="00947CCF">
              <w:rPr>
                <w:rFonts w:ascii="GHEA Grapalat" w:hAnsi="GHEA Grapalat" w:cstheme="minorHAnsi"/>
                <w:i/>
                <w:color w:val="4BACC6" w:themeColor="accent5"/>
                <w:lang w:val="hy-AM"/>
              </w:rPr>
              <w:t>железных дорог и</w:t>
            </w:r>
          </w:p>
          <w:p w:rsidR="00947CCF" w:rsidRPr="00947CCF" w:rsidRDefault="00947CCF" w:rsidP="00947CCF">
            <w:pPr>
              <w:autoSpaceDE w:val="0"/>
              <w:autoSpaceDN w:val="0"/>
              <w:adjustRightInd w:val="0"/>
              <w:rPr>
                <w:rFonts w:ascii="GHEA Grapalat" w:hAnsi="GHEA Grapalat" w:cstheme="minorHAnsi"/>
                <w:i/>
                <w:color w:val="4BACC6" w:themeColor="accent5"/>
                <w:lang w:val="hy-AM"/>
              </w:rPr>
            </w:pPr>
            <w:r w:rsidRPr="00947CCF">
              <w:rPr>
                <w:rFonts w:ascii="GHEA Grapalat" w:hAnsi="GHEA Grapalat" w:cstheme="minorHAnsi"/>
                <w:i/>
                <w:color w:val="4BACC6" w:themeColor="accent5"/>
                <w:lang w:val="hy-AM"/>
              </w:rPr>
              <w:t>аэропортов,</w:t>
            </w:r>
          </w:p>
          <w:p w:rsidR="00947CCF" w:rsidRPr="00947CCF" w:rsidRDefault="00947CCF" w:rsidP="00947CCF">
            <w:pPr>
              <w:autoSpaceDE w:val="0"/>
              <w:autoSpaceDN w:val="0"/>
              <w:adjustRightInd w:val="0"/>
              <w:rPr>
                <w:rFonts w:ascii="GHEA Grapalat" w:hAnsi="GHEA Grapalat" w:cstheme="minorHAnsi"/>
                <w:i/>
                <w:color w:val="4BACC6" w:themeColor="accent5"/>
                <w:lang w:val="hy-AM"/>
              </w:rPr>
            </w:pPr>
            <w:r w:rsidRPr="00947CCF">
              <w:rPr>
                <w:rFonts w:ascii="GHEA Grapalat" w:hAnsi="GHEA Grapalat" w:cstheme="minorHAnsi"/>
                <w:i/>
                <w:color w:val="4BACC6" w:themeColor="accent5"/>
                <w:lang w:val="hy-AM"/>
              </w:rPr>
              <w:t>искусственных</w:t>
            </w:r>
          </w:p>
          <w:p w:rsidR="00947CCF" w:rsidRPr="00947CCF" w:rsidRDefault="00947CCF" w:rsidP="00947CCF">
            <w:pPr>
              <w:autoSpaceDE w:val="0"/>
              <w:autoSpaceDN w:val="0"/>
              <w:adjustRightInd w:val="0"/>
              <w:rPr>
                <w:rFonts w:ascii="GHEA Grapalat" w:hAnsi="GHEA Grapalat" w:cstheme="minorHAnsi"/>
                <w:i/>
                <w:color w:val="4BACC6" w:themeColor="accent5"/>
                <w:lang w:val="hy-AM"/>
              </w:rPr>
            </w:pPr>
            <w:r w:rsidRPr="00947CCF">
              <w:rPr>
                <w:rFonts w:ascii="GHEA Grapalat" w:hAnsi="GHEA Grapalat" w:cstheme="minorHAnsi"/>
                <w:i/>
                <w:color w:val="4BACC6" w:themeColor="accent5"/>
                <w:lang w:val="hy-AM"/>
              </w:rPr>
              <w:t>сооружений:</w:t>
            </w:r>
          </w:p>
          <w:p w:rsidR="00947CCF" w:rsidRPr="00947CCF" w:rsidRDefault="00947CCF" w:rsidP="00947CCF">
            <w:pPr>
              <w:autoSpaceDE w:val="0"/>
              <w:autoSpaceDN w:val="0"/>
              <w:adjustRightInd w:val="0"/>
              <w:rPr>
                <w:rFonts w:ascii="GHEA Grapalat" w:hAnsi="GHEA Grapalat" w:cstheme="minorHAnsi"/>
                <w:i/>
                <w:color w:val="4BACC6" w:themeColor="accent5"/>
                <w:lang w:val="hy-AM"/>
              </w:rPr>
            </w:pPr>
            <w:r w:rsidRPr="00947CCF">
              <w:rPr>
                <w:rFonts w:ascii="GHEA Grapalat" w:hAnsi="GHEA Grapalat" w:cstheme="minorHAnsi"/>
                <w:i/>
                <w:color w:val="4BACC6" w:themeColor="accent5"/>
                <w:lang w:val="hy-AM"/>
              </w:rPr>
              <w:t>мостов,</w:t>
            </w:r>
          </w:p>
          <w:p w:rsidR="00947CCF" w:rsidRPr="00947CCF" w:rsidRDefault="00947CCF" w:rsidP="00947CCF">
            <w:pPr>
              <w:autoSpaceDE w:val="0"/>
              <w:autoSpaceDN w:val="0"/>
              <w:adjustRightInd w:val="0"/>
              <w:rPr>
                <w:rFonts w:ascii="GHEA Grapalat" w:hAnsi="GHEA Grapalat" w:cstheme="minorHAnsi"/>
                <w:i/>
                <w:color w:val="4BACC6" w:themeColor="accent5"/>
                <w:lang w:val="hy-AM"/>
              </w:rPr>
            </w:pPr>
            <w:r w:rsidRPr="00947CCF">
              <w:rPr>
                <w:rFonts w:ascii="GHEA Grapalat" w:hAnsi="GHEA Grapalat" w:cstheme="minorHAnsi"/>
                <w:i/>
                <w:color w:val="4BACC6" w:themeColor="accent5"/>
                <w:lang w:val="hy-AM"/>
              </w:rPr>
              <w:t>тоннелей,</w:t>
            </w:r>
          </w:p>
          <w:p w:rsidR="00947CCF" w:rsidRPr="00947CCF" w:rsidRDefault="00947CCF" w:rsidP="00947CCF">
            <w:pPr>
              <w:autoSpaceDE w:val="0"/>
              <w:autoSpaceDN w:val="0"/>
              <w:adjustRightInd w:val="0"/>
              <w:rPr>
                <w:rFonts w:ascii="GHEA Grapalat" w:hAnsi="GHEA Grapalat" w:cstheme="minorHAnsi"/>
                <w:i/>
                <w:color w:val="4BACC6" w:themeColor="accent5"/>
                <w:lang w:val="hy-AM"/>
              </w:rPr>
            </w:pPr>
            <w:r w:rsidRPr="00947CCF">
              <w:rPr>
                <w:rFonts w:ascii="GHEA Grapalat" w:hAnsi="GHEA Grapalat" w:cstheme="minorHAnsi"/>
                <w:i/>
                <w:color w:val="4BACC6" w:themeColor="accent5"/>
                <w:lang w:val="hy-AM"/>
              </w:rPr>
              <w:t>путепроводов,</w:t>
            </w:r>
          </w:p>
          <w:p w:rsidR="00947CCF" w:rsidRPr="00947CCF" w:rsidRDefault="00947CCF" w:rsidP="00947CCF">
            <w:pPr>
              <w:autoSpaceDE w:val="0"/>
              <w:autoSpaceDN w:val="0"/>
              <w:adjustRightInd w:val="0"/>
              <w:rPr>
                <w:rFonts w:ascii="GHEA Grapalat" w:hAnsi="GHEA Grapalat" w:cstheme="minorHAnsi"/>
                <w:i/>
                <w:color w:val="4BACC6" w:themeColor="accent5"/>
                <w:lang w:val="hy-AM"/>
              </w:rPr>
            </w:pPr>
            <w:r w:rsidRPr="00947CCF">
              <w:rPr>
                <w:rFonts w:ascii="GHEA Grapalat" w:hAnsi="GHEA Grapalat" w:cstheme="minorHAnsi"/>
                <w:i/>
                <w:color w:val="4BACC6" w:themeColor="accent5"/>
                <w:lang w:val="hy-AM"/>
              </w:rPr>
              <w:t>подъемников,</w:t>
            </w:r>
          </w:p>
          <w:p w:rsidR="00947CCF" w:rsidRPr="00947CCF" w:rsidRDefault="00947CCF" w:rsidP="00947CCF">
            <w:pPr>
              <w:autoSpaceDE w:val="0"/>
              <w:autoSpaceDN w:val="0"/>
              <w:adjustRightInd w:val="0"/>
              <w:rPr>
                <w:rFonts w:ascii="GHEA Grapalat" w:hAnsi="GHEA Grapalat" w:cstheme="minorHAnsi"/>
                <w:i/>
                <w:color w:val="4BACC6" w:themeColor="accent5"/>
                <w:lang w:val="hy-AM"/>
              </w:rPr>
            </w:pPr>
            <w:r w:rsidRPr="00947CCF">
              <w:rPr>
                <w:rFonts w:ascii="GHEA Grapalat" w:hAnsi="GHEA Grapalat" w:cstheme="minorHAnsi"/>
                <w:i/>
                <w:color w:val="4BACC6" w:themeColor="accent5"/>
                <w:lang w:val="hy-AM"/>
              </w:rPr>
              <w:t>подпорных</w:t>
            </w:r>
          </w:p>
          <w:p w:rsidR="008E6A8B" w:rsidRPr="00606CC3" w:rsidRDefault="00947CCF" w:rsidP="00947CCF">
            <w:pPr>
              <w:rPr>
                <w:rFonts w:ascii="GHEA Grapalat" w:hAnsi="GHEA Grapalat" w:cstheme="minorHAnsi"/>
                <w:i/>
                <w:color w:val="4BACC6" w:themeColor="accent5"/>
                <w:lang w:val="hy-AM"/>
              </w:rPr>
            </w:pPr>
            <w:r w:rsidRPr="00947CCF">
              <w:rPr>
                <w:rFonts w:ascii="GHEA Grapalat" w:hAnsi="GHEA Grapalat" w:cstheme="minorHAnsi"/>
                <w:i/>
                <w:color w:val="4BACC6" w:themeColor="accent5"/>
                <w:lang w:val="hy-AM"/>
              </w:rPr>
              <w:t>стенок и т. д.)</w:t>
            </w:r>
          </w:p>
        </w:tc>
      </w:tr>
      <w:tr w:rsidR="008E6A8B" w:rsidRPr="00606CC3" w:rsidTr="008E6A8B">
        <w:tblPrEx>
          <w:tblLook w:val="01E0" w:firstRow="1" w:lastRow="1" w:firstColumn="1" w:lastColumn="1" w:noHBand="0" w:noVBand="0"/>
        </w:tblPrEx>
        <w:trPr>
          <w:trHeight w:val="838"/>
        </w:trPr>
        <w:tc>
          <w:tcPr>
            <w:tcW w:w="1308" w:type="dxa"/>
            <w:vMerge/>
            <w:vAlign w:val="center"/>
          </w:tcPr>
          <w:p w:rsidR="008E6A8B" w:rsidRPr="00606CC3" w:rsidRDefault="008E6A8B" w:rsidP="008E6A8B">
            <w:pPr>
              <w:ind w:firstLine="567"/>
              <w:jc w:val="center"/>
              <w:rPr>
                <w:rFonts w:ascii="GHEA Grapalat" w:hAnsi="GHEA Grapalat" w:cstheme="minorHAnsi"/>
                <w:b/>
                <w:bCs/>
                <w:color w:val="4BACC6" w:themeColor="accent5"/>
                <w:lang w:val="hy-AM"/>
              </w:rPr>
            </w:pPr>
          </w:p>
        </w:tc>
        <w:tc>
          <w:tcPr>
            <w:tcW w:w="2308" w:type="dxa"/>
            <w:vAlign w:val="center"/>
          </w:tcPr>
          <w:p w:rsidR="00947CCF" w:rsidRPr="00947CCF" w:rsidRDefault="00947CCF" w:rsidP="00947CCF">
            <w:pPr>
              <w:ind w:firstLine="38"/>
              <w:jc w:val="center"/>
              <w:rPr>
                <w:rFonts w:ascii="GHEA Grapalat" w:hAnsi="GHEA Grapalat" w:cstheme="minorHAnsi"/>
                <w:b/>
                <w:bCs/>
                <w:color w:val="4BACC6" w:themeColor="accent5"/>
              </w:rPr>
            </w:pPr>
            <w:r w:rsidRPr="00947CCF">
              <w:rPr>
                <w:rFonts w:ascii="GHEA Grapalat" w:hAnsi="GHEA Grapalat" w:cstheme="minorHAnsi"/>
                <w:b/>
                <w:bCs/>
                <w:color w:val="4BACC6" w:themeColor="accent5"/>
              </w:rPr>
              <w:t>Бригадир /1 специалист/</w:t>
            </w:r>
          </w:p>
          <w:p w:rsidR="008E6A8B" w:rsidRPr="00606CC3" w:rsidRDefault="00947CCF" w:rsidP="00947CCF">
            <w:pPr>
              <w:ind w:firstLine="38"/>
              <w:jc w:val="center"/>
              <w:rPr>
                <w:rFonts w:ascii="GHEA Grapalat" w:hAnsi="GHEA Grapalat" w:cstheme="minorHAnsi"/>
                <w:b/>
                <w:color w:val="4BACC6" w:themeColor="accent5"/>
              </w:rPr>
            </w:pPr>
            <w:r w:rsidRPr="00947CCF">
              <w:rPr>
                <w:rFonts w:ascii="GHEA Grapalat" w:hAnsi="GHEA Grapalat" w:cstheme="minorHAnsi"/>
                <w:b/>
                <w:bCs/>
                <w:color w:val="4BACC6" w:themeColor="accent5"/>
              </w:rPr>
              <w:t>Бартрагун с образованием</w:t>
            </w:r>
          </w:p>
        </w:tc>
        <w:tc>
          <w:tcPr>
            <w:tcW w:w="2516" w:type="dxa"/>
            <w:vAlign w:val="center"/>
          </w:tcPr>
          <w:p w:rsidR="00947CCF" w:rsidRPr="00606CC3" w:rsidRDefault="00947CCF" w:rsidP="00947CCF">
            <w:pPr>
              <w:rPr>
                <w:rFonts w:ascii="GHEA Grapalat" w:hAnsi="GHEA Grapalat" w:cstheme="minorHAnsi"/>
                <w:color w:val="4BACC6" w:themeColor="accent5"/>
              </w:rPr>
            </w:pPr>
            <w:r w:rsidRPr="008E6A8B">
              <w:rPr>
                <w:rFonts w:ascii="GHEA Grapalat" w:hAnsi="GHEA Grapalat" w:cstheme="minorHAnsi"/>
                <w:b/>
                <w:bCs/>
                <w:color w:val="4BACC6" w:themeColor="accent5"/>
                <w:lang w:val="hy-AM"/>
              </w:rPr>
              <w:t>Опыт работы не менее 5 лет</w:t>
            </w:r>
          </w:p>
          <w:p w:rsidR="008E6A8B" w:rsidRPr="00606CC3" w:rsidRDefault="008E6A8B" w:rsidP="008E6A8B">
            <w:pPr>
              <w:rPr>
                <w:rFonts w:ascii="GHEA Grapalat" w:hAnsi="GHEA Grapalat" w:cstheme="minorHAnsi"/>
                <w:b/>
                <w:bCs/>
                <w:color w:val="4BACC6" w:themeColor="accent5"/>
                <w:lang w:val="hy-AM"/>
              </w:rPr>
            </w:pPr>
          </w:p>
        </w:tc>
        <w:tc>
          <w:tcPr>
            <w:tcW w:w="4577" w:type="dxa"/>
            <w:vMerge/>
            <w:vAlign w:val="center"/>
          </w:tcPr>
          <w:p w:rsidR="008E6A8B" w:rsidRPr="00606CC3" w:rsidRDefault="008E6A8B" w:rsidP="008E6A8B">
            <w:pPr>
              <w:autoSpaceDE w:val="0"/>
              <w:autoSpaceDN w:val="0"/>
              <w:adjustRightInd w:val="0"/>
              <w:rPr>
                <w:rFonts w:ascii="GHEA Grapalat" w:hAnsi="GHEA Grapalat" w:cstheme="minorHAnsi"/>
                <w:i/>
                <w:color w:val="4BACC6" w:themeColor="accent5"/>
                <w:lang w:val="hy-AM"/>
              </w:rPr>
            </w:pPr>
          </w:p>
        </w:tc>
      </w:tr>
      <w:tr w:rsidR="008E6A8B" w:rsidRPr="008E6A8B" w:rsidTr="008E6A8B">
        <w:tblPrEx>
          <w:tblLook w:val="01E0" w:firstRow="1" w:lastRow="1" w:firstColumn="1" w:lastColumn="1" w:noHBand="0" w:noVBand="0"/>
        </w:tblPrEx>
        <w:trPr>
          <w:trHeight w:val="701"/>
        </w:trPr>
        <w:tc>
          <w:tcPr>
            <w:tcW w:w="1308" w:type="dxa"/>
            <w:vMerge w:val="restart"/>
            <w:vAlign w:val="center"/>
          </w:tcPr>
          <w:p w:rsidR="008E6A8B" w:rsidRPr="00606CC3" w:rsidRDefault="008E6A8B" w:rsidP="008E6A8B">
            <w:pPr>
              <w:ind w:firstLine="567"/>
              <w:jc w:val="center"/>
              <w:rPr>
                <w:rFonts w:ascii="GHEA Grapalat" w:hAnsi="GHEA Grapalat" w:cstheme="minorHAnsi"/>
                <w:b/>
                <w:bCs/>
                <w:color w:val="4BACC6" w:themeColor="accent5"/>
                <w:lang w:val="hy-AM"/>
              </w:rPr>
            </w:pPr>
            <w:r w:rsidRPr="00606CC3">
              <w:rPr>
                <w:rFonts w:ascii="GHEA Grapalat" w:hAnsi="GHEA Grapalat" w:cstheme="minorHAnsi"/>
                <w:b/>
                <w:bCs/>
                <w:color w:val="4BACC6" w:themeColor="accent5"/>
                <w:lang w:val="hy-AM"/>
              </w:rPr>
              <w:t>2</w:t>
            </w:r>
          </w:p>
        </w:tc>
        <w:tc>
          <w:tcPr>
            <w:tcW w:w="2308" w:type="dxa"/>
            <w:vAlign w:val="center"/>
          </w:tcPr>
          <w:p w:rsidR="00947CCF" w:rsidRPr="00947CCF" w:rsidRDefault="00947CCF" w:rsidP="00947CCF">
            <w:pPr>
              <w:ind w:firstLine="38"/>
              <w:jc w:val="center"/>
              <w:rPr>
                <w:rFonts w:ascii="GHEA Grapalat" w:hAnsi="GHEA Grapalat" w:cstheme="minorHAnsi"/>
                <w:b/>
                <w:bCs/>
                <w:color w:val="4BACC6" w:themeColor="accent5"/>
                <w:lang w:val="hy-AM"/>
              </w:rPr>
            </w:pPr>
            <w:r w:rsidRPr="00947CCF">
              <w:rPr>
                <w:rFonts w:ascii="GHEA Grapalat" w:hAnsi="GHEA Grapalat" w:cstheme="minorHAnsi"/>
                <w:b/>
                <w:bCs/>
                <w:color w:val="4BACC6" w:themeColor="accent5"/>
                <w:lang w:val="hy-AM"/>
              </w:rPr>
              <w:t>Инженер</w:t>
            </w:r>
          </w:p>
          <w:p w:rsidR="00947CCF" w:rsidRPr="00947CCF" w:rsidRDefault="00947CCF" w:rsidP="00947CCF">
            <w:pPr>
              <w:ind w:firstLine="38"/>
              <w:jc w:val="center"/>
              <w:rPr>
                <w:rFonts w:ascii="GHEA Grapalat" w:hAnsi="GHEA Grapalat" w:cstheme="minorHAnsi"/>
                <w:b/>
                <w:bCs/>
                <w:color w:val="4BACC6" w:themeColor="accent5"/>
                <w:lang w:val="hy-AM"/>
              </w:rPr>
            </w:pPr>
            <w:r w:rsidRPr="00947CCF">
              <w:rPr>
                <w:rFonts w:ascii="GHEA Grapalat" w:hAnsi="GHEA Grapalat" w:cstheme="minorHAnsi"/>
                <w:b/>
                <w:bCs/>
                <w:color w:val="4BACC6" w:themeColor="accent5"/>
                <w:lang w:val="hy-AM"/>
              </w:rPr>
              <w:t>-гидротехник</w:t>
            </w:r>
          </w:p>
          <w:p w:rsidR="008E6A8B" w:rsidRPr="00606CC3" w:rsidRDefault="00947CCF" w:rsidP="00947CCF">
            <w:pPr>
              <w:ind w:firstLine="38"/>
              <w:jc w:val="center"/>
              <w:rPr>
                <w:rFonts w:ascii="GHEA Grapalat" w:hAnsi="GHEA Grapalat" w:cstheme="minorHAnsi"/>
                <w:b/>
                <w:bCs/>
                <w:color w:val="4BACC6" w:themeColor="accent5"/>
                <w:lang w:val="hy-AM"/>
              </w:rPr>
            </w:pPr>
            <w:r w:rsidRPr="00947CCF">
              <w:rPr>
                <w:rFonts w:ascii="GHEA Grapalat" w:hAnsi="GHEA Grapalat" w:cstheme="minorHAnsi"/>
                <w:b/>
                <w:bCs/>
                <w:color w:val="4BACC6" w:themeColor="accent5"/>
                <w:lang w:val="hy-AM"/>
              </w:rPr>
              <w:t>/1 специалист/ сертифицирован</w:t>
            </w:r>
          </w:p>
        </w:tc>
        <w:tc>
          <w:tcPr>
            <w:tcW w:w="2516" w:type="dxa"/>
            <w:vAlign w:val="center"/>
          </w:tcPr>
          <w:p w:rsidR="00947CCF" w:rsidRPr="00606CC3" w:rsidRDefault="00947CCF" w:rsidP="00947CCF">
            <w:pPr>
              <w:rPr>
                <w:rFonts w:ascii="GHEA Grapalat" w:hAnsi="GHEA Grapalat" w:cstheme="minorHAnsi"/>
                <w:color w:val="4BACC6" w:themeColor="accent5"/>
              </w:rPr>
            </w:pPr>
            <w:r w:rsidRPr="008E6A8B">
              <w:rPr>
                <w:rFonts w:ascii="GHEA Grapalat" w:hAnsi="GHEA Grapalat" w:cstheme="minorHAnsi"/>
                <w:b/>
                <w:bCs/>
                <w:color w:val="4BACC6" w:themeColor="accent5"/>
                <w:lang w:val="hy-AM"/>
              </w:rPr>
              <w:t>Опыт работы не менее 5 лет</w:t>
            </w:r>
          </w:p>
          <w:p w:rsidR="008E6A8B" w:rsidRPr="00606CC3" w:rsidRDefault="008E6A8B" w:rsidP="008E6A8B">
            <w:pPr>
              <w:jc w:val="center"/>
              <w:rPr>
                <w:rFonts w:ascii="GHEA Grapalat" w:hAnsi="GHEA Grapalat" w:cstheme="minorHAnsi"/>
                <w:b/>
                <w:bCs/>
                <w:color w:val="4BACC6" w:themeColor="accent5"/>
                <w:lang w:val="hy-AM"/>
              </w:rPr>
            </w:pPr>
          </w:p>
        </w:tc>
        <w:tc>
          <w:tcPr>
            <w:tcW w:w="4577" w:type="dxa"/>
            <w:vMerge w:val="restart"/>
            <w:vAlign w:val="center"/>
          </w:tcPr>
          <w:p w:rsidR="008E6A8B" w:rsidRPr="00606CC3" w:rsidRDefault="00947CCF" w:rsidP="008E6A8B">
            <w:pPr>
              <w:rPr>
                <w:rFonts w:ascii="GHEA Grapalat" w:hAnsi="GHEA Grapalat" w:cstheme="minorHAnsi"/>
                <w:i/>
                <w:color w:val="4BACC6" w:themeColor="accent5"/>
                <w:lang w:val="hy-AM"/>
              </w:rPr>
            </w:pPr>
            <w:r w:rsidRPr="00947CCF">
              <w:rPr>
                <w:rFonts w:ascii="GHEA Grapalat" w:hAnsi="GHEA Grapalat" w:cstheme="minorHAnsi"/>
                <w:b/>
                <w:i/>
                <w:iCs/>
                <w:color w:val="4BACC6" w:themeColor="accent5"/>
                <w:shd w:val="clear" w:color="auto" w:fill="FFFFFF"/>
                <w:lang w:val="hy-AM"/>
              </w:rPr>
              <w:t>Строительные работы по строительству или реконструкции систем водоснабжения и водоотведения (внутренние и наружные сети водоснабжения и водоотведения, гидромелиорация)</w:t>
            </w:r>
          </w:p>
        </w:tc>
      </w:tr>
      <w:tr w:rsidR="008E6A8B" w:rsidRPr="008E6A8B" w:rsidTr="008E6A8B">
        <w:tblPrEx>
          <w:tblLook w:val="01E0" w:firstRow="1" w:lastRow="1" w:firstColumn="1" w:lastColumn="1" w:noHBand="0" w:noVBand="0"/>
        </w:tblPrEx>
        <w:trPr>
          <w:trHeight w:val="850"/>
        </w:trPr>
        <w:tc>
          <w:tcPr>
            <w:tcW w:w="1308" w:type="dxa"/>
            <w:vMerge/>
            <w:vAlign w:val="center"/>
          </w:tcPr>
          <w:p w:rsidR="008E6A8B" w:rsidRPr="00606CC3" w:rsidRDefault="008E6A8B" w:rsidP="008E6A8B">
            <w:pPr>
              <w:ind w:firstLine="567"/>
              <w:jc w:val="center"/>
              <w:rPr>
                <w:rFonts w:ascii="GHEA Grapalat" w:hAnsi="GHEA Grapalat" w:cstheme="minorHAnsi"/>
                <w:b/>
                <w:bCs/>
                <w:color w:val="4BACC6" w:themeColor="accent5"/>
                <w:lang w:val="hy-AM"/>
              </w:rPr>
            </w:pPr>
          </w:p>
        </w:tc>
        <w:tc>
          <w:tcPr>
            <w:tcW w:w="2308" w:type="dxa"/>
            <w:vAlign w:val="center"/>
          </w:tcPr>
          <w:p w:rsidR="008E6A8B" w:rsidRPr="00606CC3" w:rsidRDefault="008E6A8B" w:rsidP="008E6A8B">
            <w:pPr>
              <w:autoSpaceDE w:val="0"/>
              <w:autoSpaceDN w:val="0"/>
              <w:adjustRightInd w:val="0"/>
              <w:jc w:val="center"/>
              <w:rPr>
                <w:rFonts w:ascii="GHEA Grapalat" w:hAnsi="GHEA Grapalat" w:cstheme="minorHAnsi"/>
                <w:b/>
                <w:color w:val="4BACC6" w:themeColor="accent5"/>
                <w:lang w:val="hy-AM"/>
              </w:rPr>
            </w:pPr>
          </w:p>
        </w:tc>
        <w:tc>
          <w:tcPr>
            <w:tcW w:w="2516" w:type="dxa"/>
            <w:vAlign w:val="center"/>
          </w:tcPr>
          <w:p w:rsidR="008E6A8B" w:rsidRPr="00606CC3" w:rsidRDefault="008E6A8B" w:rsidP="008E6A8B">
            <w:pPr>
              <w:jc w:val="center"/>
              <w:rPr>
                <w:rFonts w:ascii="GHEA Grapalat" w:hAnsi="GHEA Grapalat" w:cstheme="minorHAnsi"/>
                <w:b/>
                <w:bCs/>
                <w:color w:val="4BACC6" w:themeColor="accent5"/>
                <w:lang w:val="hy-AM"/>
              </w:rPr>
            </w:pPr>
          </w:p>
        </w:tc>
        <w:tc>
          <w:tcPr>
            <w:tcW w:w="4577" w:type="dxa"/>
            <w:vMerge/>
            <w:vAlign w:val="center"/>
          </w:tcPr>
          <w:p w:rsidR="008E6A8B" w:rsidRPr="00606CC3" w:rsidRDefault="008E6A8B" w:rsidP="008E6A8B">
            <w:pPr>
              <w:autoSpaceDE w:val="0"/>
              <w:autoSpaceDN w:val="0"/>
              <w:adjustRightInd w:val="0"/>
              <w:rPr>
                <w:rFonts w:ascii="GHEA Grapalat" w:hAnsi="GHEA Grapalat" w:cstheme="minorHAnsi"/>
                <w:i/>
                <w:color w:val="4BACC6" w:themeColor="accent5"/>
                <w:lang w:val="hy-AM"/>
              </w:rPr>
            </w:pPr>
          </w:p>
        </w:tc>
      </w:tr>
      <w:tr w:rsidR="008E6A8B" w:rsidRPr="008E6A8B" w:rsidTr="008E6A8B">
        <w:tblPrEx>
          <w:tblLook w:val="01E0" w:firstRow="1" w:lastRow="1" w:firstColumn="1" w:lastColumn="1" w:noHBand="0" w:noVBand="0"/>
        </w:tblPrEx>
        <w:trPr>
          <w:trHeight w:val="566"/>
        </w:trPr>
        <w:tc>
          <w:tcPr>
            <w:tcW w:w="10709" w:type="dxa"/>
            <w:gridSpan w:val="4"/>
            <w:vAlign w:val="center"/>
          </w:tcPr>
          <w:p w:rsidR="008E6A8B" w:rsidRPr="00606CC3" w:rsidRDefault="00947CCF" w:rsidP="008E6A8B">
            <w:pPr>
              <w:spacing w:line="276" w:lineRule="auto"/>
              <w:ind w:firstLine="540"/>
              <w:jc w:val="both"/>
              <w:rPr>
                <w:rFonts w:ascii="GHEA Grapalat" w:hAnsi="GHEA Grapalat" w:cstheme="minorHAnsi"/>
                <w:b/>
                <w:bCs/>
                <w:color w:val="4BACC6" w:themeColor="accent5"/>
                <w:lang w:val="hy-AM"/>
              </w:rPr>
            </w:pPr>
            <w:r w:rsidRPr="00947CCF">
              <w:rPr>
                <w:rFonts w:ascii="GHEA Grapalat" w:hAnsi="GHEA Grapalat" w:cstheme="minorHAnsi"/>
                <w:color w:val="4BACC6" w:themeColor="accent5"/>
                <w:lang w:val="hy-AM"/>
              </w:rPr>
              <w:t>К заявлению прилагаются: письменное согласие специалистов, входящих в состав привлекаемой организации, на привлечение к выполняемой работе, а также копии паспортов специалистов и документов, подтверждающих их квалификацию (диплом, сертификат, аттестат и т.п.),</w:t>
            </w:r>
          </w:p>
        </w:tc>
      </w:tr>
    </w:tbl>
    <w:p w:rsidR="008E6A8B" w:rsidRPr="001D29D9" w:rsidRDefault="008E6A8B" w:rsidP="008E6A8B">
      <w:pPr>
        <w:ind w:firstLine="567"/>
        <w:jc w:val="both"/>
        <w:rPr>
          <w:rFonts w:asciiTheme="minorHAnsi" w:hAnsiTheme="minorHAnsi" w:cstheme="minorHAnsi"/>
          <w:b/>
          <w:i/>
          <w:color w:val="00B050"/>
          <w:sz w:val="20"/>
          <w:szCs w:val="20"/>
          <w:lang w:val="hy-AM"/>
        </w:rPr>
      </w:pPr>
    </w:p>
    <w:p w:rsidR="00544B05" w:rsidRPr="002D3491" w:rsidRDefault="002D3491" w:rsidP="002D3491">
      <w:pPr>
        <w:ind w:firstLine="567"/>
        <w:jc w:val="both"/>
        <w:rPr>
          <w:rFonts w:ascii="GHEA Grapalat" w:hAnsi="GHEA Grapalat"/>
          <w:color w:val="000000"/>
          <w:lang w:val="af-ZA"/>
        </w:rPr>
      </w:pPr>
      <w:r w:rsidRPr="001C1522">
        <w:rPr>
          <w:rFonts w:ascii="GHEA Grapalat" w:hAnsi="GHEA Grapalat" w:cstheme="minorHAnsi"/>
          <w:b/>
          <w:i/>
          <w:color w:val="0000FF"/>
          <w:lang w:val="hy-AM"/>
        </w:rPr>
        <w:br w:type="textWrapping" w:clear="all"/>
      </w:r>
      <w:r w:rsidRPr="002D3491">
        <w:rPr>
          <w:rFonts w:ascii="GHEA Grapalat" w:hAnsi="GHEA Grapalat" w:cstheme="minorHAnsi"/>
          <w:b/>
          <w:i/>
          <w:color w:val="0000FF"/>
          <w:lang w:val="af-ZA"/>
        </w:rPr>
        <w:t>Квалификация участника по данному критерию оценивается как удовлетворительная, если последний соответствует условиям и требованиям, изложенным в настоящем подпункте. Заявки, оцененные как неудовлетворительные, отклоняются.</w:t>
      </w:r>
    </w:p>
    <w:p w:rsidR="004272E3" w:rsidRPr="009044F1" w:rsidRDefault="00096865" w:rsidP="00D15F98">
      <w:pPr>
        <w:widowControl w:val="0"/>
        <w:tabs>
          <w:tab w:val="left" w:pos="1134"/>
        </w:tabs>
        <w:spacing w:after="160"/>
        <w:jc w:val="both"/>
        <w:rPr>
          <w:rFonts w:ascii="GHEA Grapalat" w:hAnsi="GHEA Grapalat" w:cs="Arial Armenian"/>
        </w:rPr>
      </w:pPr>
      <w:r w:rsidRPr="008C6669">
        <w:rPr>
          <w:rFonts w:ascii="GHEA Grapalat" w:hAnsi="GHEA Grapalat"/>
        </w:rPr>
        <w:t>2.4</w:t>
      </w:r>
      <w:r w:rsidR="00D13662" w:rsidRPr="008C6669">
        <w:rPr>
          <w:rFonts w:ascii="GHEA Grapalat" w:hAnsi="GHEA Grapalat"/>
        </w:rPr>
        <w:t>.</w:t>
      </w:r>
      <w:r w:rsidR="00E1385B" w:rsidRPr="008C6669">
        <w:rPr>
          <w:rFonts w:ascii="GHEA Grapalat" w:hAnsi="GHEA Grapalat"/>
        </w:rPr>
        <w:tab/>
      </w:r>
      <w:r w:rsidRPr="008C6669">
        <w:rPr>
          <w:rFonts w:ascii="GHEA Grapalat" w:hAnsi="GHEA Grapalat"/>
        </w:rPr>
        <w:t>Участник</w:t>
      </w:r>
      <w:r w:rsidR="000C3F69" w:rsidRPr="008C6669">
        <w:rPr>
          <w:rFonts w:ascii="GHEA Grapalat" w:hAnsi="GHEA Grapalat"/>
        </w:rPr>
        <w:t>,</w:t>
      </w:r>
      <w:r w:rsidRPr="008C6669">
        <w:rPr>
          <w:rFonts w:ascii="GHEA Grapalat" w:hAnsi="GHEA Grapalat"/>
        </w:rPr>
        <w:t xml:space="preserve"> </w:t>
      </w:r>
      <w:r w:rsidR="002C1D72" w:rsidRPr="008C6669">
        <w:rPr>
          <w:rFonts w:ascii="GHEA Grapalat" w:hAnsi="GHEA Grapalat"/>
        </w:rPr>
        <w:t xml:space="preserve">в случае признания </w:t>
      </w:r>
      <w:r w:rsidR="00876D7D" w:rsidRPr="008C6669">
        <w:rPr>
          <w:rFonts w:ascii="GHEA Grapalat" w:hAnsi="GHEA Grapalat"/>
        </w:rPr>
        <w:t>ото</w:t>
      </w:r>
      <w:r w:rsidR="002C1D72" w:rsidRPr="008C6669">
        <w:rPr>
          <w:rFonts w:ascii="GHEA Grapalat" w:hAnsi="GHEA Grapalat"/>
        </w:rPr>
        <w:t>бранным участником</w:t>
      </w:r>
      <w:r w:rsidR="000C3F69" w:rsidRPr="008C6669">
        <w:rPr>
          <w:rFonts w:ascii="GHEA Grapalat" w:hAnsi="GHEA Grapalat"/>
        </w:rPr>
        <w:t>,</w:t>
      </w:r>
      <w:r w:rsidR="002C1D72" w:rsidRPr="008C6669">
        <w:rPr>
          <w:rFonts w:ascii="GHEA Grapalat" w:hAnsi="GHEA Grapalat"/>
        </w:rPr>
        <w:t xml:space="preserve"> </w:t>
      </w:r>
      <w:r w:rsidR="004575B1" w:rsidRPr="00AC3C74">
        <w:rPr>
          <w:rFonts w:ascii="GHEA Grapalat" w:hAnsi="GHEA Grapalat"/>
        </w:rPr>
        <w:t>представляет обеспечение квалификации в порядке и размере, установленны</w:t>
      </w:r>
      <w:r w:rsidR="004575B1">
        <w:rPr>
          <w:rFonts w:ascii="GHEA Grapalat" w:hAnsi="GHEA Grapalat"/>
        </w:rPr>
        <w:t>ми</w:t>
      </w:r>
      <w:r w:rsidR="004575B1" w:rsidRPr="00AC3C74">
        <w:rPr>
          <w:rFonts w:ascii="GHEA Grapalat" w:hAnsi="GHEA Grapalat"/>
        </w:rPr>
        <w:t xml:space="preserve"> настоящим приглашением</w:t>
      </w:r>
      <w:r w:rsidR="004575B1">
        <w:rPr>
          <w:rFonts w:ascii="GHEA Grapalat" w:hAnsi="GHEA Grapalat"/>
        </w:rPr>
        <w:t>.</w:t>
      </w:r>
      <w:r w:rsidR="004272E3" w:rsidRPr="008C6669">
        <w:rPr>
          <w:rFonts w:ascii="GHEA Grapalat" w:hAnsi="GHEA Grapalat"/>
        </w:rPr>
        <w:t xml:space="preserve">. </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w:t>
      </w:r>
      <w:r w:rsidRPr="009044F1">
        <w:rPr>
          <w:rFonts w:ascii="GHEA Grapalat" w:hAnsi="GHEA Grapalat"/>
          <w:sz w:val="24"/>
          <w:szCs w:val="24"/>
        </w:rPr>
        <w:lastRenderedPageBreak/>
        <w:t>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2E4BC5" w:rsidRDefault="00AE3715"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5"/>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 xml:space="preserve">содержании </w:t>
      </w:r>
      <w:r w:rsidRPr="009044F1">
        <w:rPr>
          <w:rFonts w:ascii="GHEA Grapalat" w:hAnsi="GHEA Grapalat"/>
        </w:rPr>
        <w:lastRenderedPageBreak/>
        <w:t>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6"/>
        <w:t>6</w:t>
      </w:r>
      <w:r w:rsidRPr="009044F1">
        <w:rPr>
          <w:rFonts w:ascii="GHEA Grapalat" w:hAnsi="GHEA Grapalat"/>
        </w:rPr>
        <w:t xml:space="preserve">. </w:t>
      </w:r>
    </w:p>
    <w:p w:rsidR="00B051BE" w:rsidRPr="002E4BC5" w:rsidRDefault="00B051BE" w:rsidP="00B46D58">
      <w:pPr>
        <w:widowControl w:val="0"/>
        <w:spacing w:after="160"/>
        <w:jc w:val="center"/>
        <w:rPr>
          <w:rFonts w:ascii="GHEA Grapalat" w:hAnsi="GHEA Grapalat"/>
          <w:b/>
        </w:rPr>
      </w:pPr>
    </w:p>
    <w:p w:rsidR="00C65202" w:rsidRPr="002E4BC5" w:rsidRDefault="00C65202" w:rsidP="00B46D58">
      <w:pPr>
        <w:widowControl w:val="0"/>
        <w:spacing w:after="160"/>
        <w:jc w:val="center"/>
        <w:rPr>
          <w:rFonts w:ascii="GHEA Grapalat" w:hAnsi="GHEA Grapalat"/>
          <w:b/>
        </w:rPr>
      </w:pPr>
    </w:p>
    <w:p w:rsidR="00096865" w:rsidRPr="002E4BC5"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BA4929" w:rsidRDefault="00BA4929" w:rsidP="000239B5">
      <w:pPr>
        <w:pStyle w:val="23"/>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0015125B" w:rsidRPr="008450D2">
        <w:rPr>
          <w:rFonts w:ascii="GHEA Grapalat" w:hAnsi="GHEA Grapalat"/>
          <w:i/>
          <w:sz w:val="24"/>
          <w:szCs w:val="24"/>
        </w:rPr>
        <w:t xml:space="preserve">РА, Ширакский область, село Амасия, улица 26, здание </w:t>
      </w:r>
      <w:r w:rsidR="0015125B">
        <w:rPr>
          <w:rFonts w:ascii="GHEA Grapalat" w:hAnsi="GHEA Grapalat"/>
          <w:i/>
          <w:sz w:val="24"/>
          <w:szCs w:val="24"/>
        </w:rPr>
        <w:t>19</w:t>
      </w:r>
      <w:r w:rsidR="0015125B" w:rsidRPr="00AC4996">
        <w:rPr>
          <w:rFonts w:ascii="GHEA Grapalat" w:hAnsi="GHEA Grapalat"/>
          <w:i/>
          <w:sz w:val="24"/>
          <w:szCs w:val="24"/>
        </w:rPr>
        <w:t xml:space="preserve"> </w:t>
      </w:r>
      <w:r>
        <w:rPr>
          <w:rFonts w:ascii="GHEA Grapalat" w:hAnsi="GHEA Grapalat"/>
          <w:sz w:val="24"/>
          <w:szCs w:val="24"/>
        </w:rPr>
        <w:t xml:space="preserve"> не позднее, чем </w:t>
      </w:r>
      <w:r w:rsidR="0039240E">
        <w:rPr>
          <w:rFonts w:ascii="GHEA Grapalat" w:hAnsi="GHEA Grapalat"/>
          <w:sz w:val="24"/>
          <w:szCs w:val="24"/>
        </w:rPr>
        <w:t xml:space="preserve">11-00 часов 40 </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BA4929" w:rsidRPr="006259BB" w:rsidRDefault="00BA4929" w:rsidP="000239B5">
      <w:pPr>
        <w:pStyle w:val="23"/>
        <w:widowControl w:val="0"/>
        <w:tabs>
          <w:tab w:val="left" w:pos="1134"/>
        </w:tabs>
        <w:spacing w:after="160" w:line="240" w:lineRule="auto"/>
        <w:ind w:firstLine="567"/>
        <w:contextualSpacing/>
        <w:rPr>
          <w:rFonts w:ascii="GHEA Grapalat" w:hAnsi="GHEA Grapalat"/>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39240E">
        <w:rPr>
          <w:rFonts w:ascii="GHEA Grapalat" w:hAnsi="GHEA Grapalat"/>
        </w:rPr>
        <w:t xml:space="preserve"> </w:t>
      </w:r>
      <w:r w:rsidR="0039240E" w:rsidRPr="0039240E">
        <w:rPr>
          <w:rFonts w:ascii="GHEA Grapalat" w:hAnsi="GHEA Grapalat"/>
          <w:sz w:val="24"/>
          <w:szCs w:val="24"/>
        </w:rPr>
        <w:t>Артенран Карине</w:t>
      </w:r>
      <w:r>
        <w:rPr>
          <w:rFonts w:ascii="GHEA Grapalat" w:hAnsi="GHEA Grapalat"/>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0239B5" w:rsidRPr="002E4BC5" w:rsidRDefault="000239B5" w:rsidP="00B46D58">
      <w:pPr>
        <w:pStyle w:val="23"/>
        <w:widowControl w:val="0"/>
        <w:tabs>
          <w:tab w:val="left" w:pos="1134"/>
        </w:tabs>
        <w:spacing w:after="160" w:line="240" w:lineRule="auto"/>
        <w:ind w:firstLine="567"/>
        <w:rPr>
          <w:rFonts w:ascii="GHEA Grapalat" w:hAnsi="GHEA Grapalat"/>
          <w:sz w:val="24"/>
          <w:szCs w:val="24"/>
        </w:rPr>
      </w:pP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070108" w:rsidRPr="00070108">
        <w:rPr>
          <w:rFonts w:ascii="GHEA Grapalat" w:hAnsi="GHEA Grapalat"/>
        </w:rPr>
        <w:t>удостоверение соответствия его данных и данных аффилированных с ним лиц требованиям права участия, установленным настоящим приглашением</w:t>
      </w:r>
      <w:r>
        <w:rPr>
          <w:rFonts w:ascii="GHEA Grapalat" w:hAnsi="GHEA Grapalat"/>
        </w:rPr>
        <w:t>;</w:t>
      </w:r>
    </w:p>
    <w:p w:rsidR="00C648DF" w:rsidRDefault="005F25EF" w:rsidP="00B46D58">
      <w:pPr>
        <w:jc w:val="both"/>
        <w:rPr>
          <w:rFonts w:ascii="GHEA Grapalat" w:hAnsi="GHEA Grapalat"/>
        </w:rPr>
      </w:pPr>
      <w:r>
        <w:rPr>
          <w:rFonts w:ascii="GHEA Grapalat" w:hAnsi="GHEA Grapalat"/>
        </w:rPr>
        <w:t xml:space="preserve">   б) </w:t>
      </w:r>
      <w:r w:rsidR="00CB1483" w:rsidRPr="00070108">
        <w:rPr>
          <w:rFonts w:ascii="GHEA Grapalat" w:hAnsi="GHEA Grapalat"/>
        </w:rPr>
        <w:t>удостоверение</w:t>
      </w:r>
      <w:r w:rsidR="003C5795" w:rsidRPr="003C5795">
        <w:rPr>
          <w:rFonts w:ascii="GHEA Grapalat" w:hAnsi="GHEA Grapalat"/>
        </w:rPr>
        <w:t xml:space="preserve">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в порядке и сроки, установленные </w:t>
      </w:r>
      <w:r w:rsidR="00E006C3" w:rsidRPr="003C5795">
        <w:rPr>
          <w:rFonts w:ascii="GHEA Grapalat" w:hAnsi="GHEA Grapalat"/>
        </w:rPr>
        <w:t>настоящ</w:t>
      </w:r>
      <w:r w:rsidR="00E006C3">
        <w:rPr>
          <w:rFonts w:ascii="GHEA Grapalat" w:hAnsi="GHEA Grapalat"/>
        </w:rPr>
        <w:t>им</w:t>
      </w:r>
      <w:r w:rsidR="00E006C3" w:rsidRPr="003C5795">
        <w:rPr>
          <w:rFonts w:ascii="GHEA Grapalat" w:hAnsi="GHEA Grapalat"/>
        </w:rPr>
        <w:t xml:space="preserve"> приглашени</w:t>
      </w:r>
      <w:r w:rsidR="00E006C3">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255E60">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sidR="00B24E0E" w:rsidRPr="00270F2A">
        <w:rPr>
          <w:rFonts w:ascii="GHEA Grapalat" w:hAnsi="GHEA Grapalat"/>
          <w:spacing w:val="-6"/>
          <w:sz w:val="24"/>
          <w:szCs w:val="24"/>
        </w:rPr>
        <w:t>Деклараци</w:t>
      </w:r>
      <w:r w:rsidR="00596EE4" w:rsidRPr="00270F2A">
        <w:rPr>
          <w:rFonts w:ascii="GHEA Grapalat" w:hAnsi="GHEA Grapalat"/>
          <w:spacing w:val="-6"/>
          <w:sz w:val="24"/>
          <w:szCs w:val="24"/>
        </w:rPr>
        <w:t>ю</w:t>
      </w:r>
      <w:r w:rsidR="00B24E0E" w:rsidRPr="00270F2A">
        <w:rPr>
          <w:rFonts w:ascii="GHEA Grapalat" w:hAnsi="GHEA Grapalat"/>
          <w:spacing w:val="-6"/>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Pr>
          <w:rFonts w:ascii="GHEA Grapalat" w:hAnsi="GHEA Grapalat"/>
          <w:spacing w:val="-6"/>
          <w:sz w:val="24"/>
          <w:szCs w:val="24"/>
        </w:rPr>
        <w:t>При этом, если участник объявляется отобранным участником, то предусмотренная настоящим абзацем информация, публик</w:t>
      </w:r>
      <w:r w:rsidR="00B24E0E">
        <w:rPr>
          <w:rFonts w:ascii="GHEA Grapalat" w:hAnsi="GHEA Grapalat"/>
          <w:spacing w:val="-6"/>
          <w:sz w:val="24"/>
          <w:szCs w:val="24"/>
        </w:rPr>
        <w:t>у</w:t>
      </w:r>
      <w:r>
        <w:rPr>
          <w:rFonts w:ascii="GHEA Grapalat" w:hAnsi="GHEA Grapalat"/>
          <w:spacing w:val="-6"/>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364685" w:rsidRPr="00EA1641">
        <w:rPr>
          <w:rFonts w:ascii="GHEA Grapalat" w:hAnsi="GHEA Grapalat"/>
          <w:sz w:val="24"/>
          <w:szCs w:val="24"/>
          <w:vertAlign w:val="superscript"/>
          <w:lang w:val="hy-AM"/>
        </w:rPr>
        <w:t>6</w:t>
      </w:r>
      <w:r w:rsidR="00EA1641" w:rsidRPr="00EA1641">
        <w:rPr>
          <w:rFonts w:ascii="GHEA Grapalat" w:hAnsi="GHEA Grapalat"/>
          <w:sz w:val="24"/>
          <w:szCs w:val="24"/>
          <w:vertAlign w:val="superscript"/>
          <w:lang w:val="hy-AM"/>
        </w:rPr>
        <w:t>.1</w:t>
      </w:r>
      <w:r w:rsidR="005F25EF">
        <w:rPr>
          <w:rFonts w:ascii="GHEA Grapalat" w:hAnsi="GHEA Grapalat"/>
        </w:rPr>
        <w:t xml:space="preserve">  </w:t>
      </w:r>
    </w:p>
    <w:p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62795D"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6650C4">
        <w:rPr>
          <w:rStyle w:val="af6"/>
          <w:rFonts w:ascii="GHEA Grapalat" w:hAnsi="GHEA Grapalat"/>
        </w:rPr>
        <w:footnoteReference w:customMarkFollows="1" w:id="7"/>
        <w:t>7</w:t>
      </w:r>
    </w:p>
    <w:p w:rsidR="005F2C25" w:rsidRPr="00F04430" w:rsidRDefault="0062795D" w:rsidP="005F2C25">
      <w:pPr>
        <w:pStyle w:val="norm"/>
        <w:widowControl w:val="0"/>
        <w:tabs>
          <w:tab w:val="left" w:pos="1134"/>
        </w:tabs>
        <w:spacing w:after="160" w:line="360" w:lineRule="auto"/>
        <w:ind w:firstLine="567"/>
        <w:rPr>
          <w:rFonts w:ascii="GHEA Grapalat" w:hAnsi="GHEA Grapalat"/>
          <w:sz w:val="24"/>
          <w:szCs w:val="24"/>
        </w:rPr>
      </w:pPr>
      <w:r w:rsidRPr="00F04430">
        <w:rPr>
          <w:rFonts w:ascii="GHEA Grapalat" w:hAnsi="GHEA Grapalat"/>
          <w:sz w:val="24"/>
          <w:szCs w:val="24"/>
        </w:rPr>
        <w:lastRenderedPageBreak/>
        <w:t>4)</w:t>
      </w:r>
      <w:r w:rsidR="007014DE" w:rsidRPr="00F04430">
        <w:rPr>
          <w:rFonts w:ascii="GHEA Grapalat" w:hAnsi="GHEA Grapalat"/>
          <w:sz w:val="24"/>
          <w:szCs w:val="24"/>
        </w:rPr>
        <w:t xml:space="preserve"> </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rsidR="0088370A" w:rsidRPr="000C4775" w:rsidRDefault="00DC5D72" w:rsidP="00713D57">
      <w:pPr>
        <w:pStyle w:val="HTML"/>
        <w:shd w:val="clear" w:color="auto" w:fill="F8F9FA"/>
        <w:contextualSpacing/>
        <w:jc w:val="both"/>
        <w:rPr>
          <w:rFonts w:ascii="GHEA Grapalat" w:hAnsi="GHEA Grapalat"/>
          <w:sz w:val="24"/>
          <w:szCs w:val="24"/>
          <w:lang w:val="ru-RU"/>
        </w:rPr>
      </w:pPr>
      <w:r>
        <w:rPr>
          <w:rFonts w:ascii="GHEA Grapalat" w:hAnsi="GHEA Grapalat" w:cs="Times New Roman"/>
          <w:sz w:val="24"/>
          <w:szCs w:val="24"/>
          <w:lang w:val="ru-RU" w:eastAsia="ru-RU" w:bidi="ru-RU"/>
        </w:rPr>
        <w:t>утвержденое им заверение</w:t>
      </w:r>
      <w:r w:rsidRPr="00DC5D72">
        <w:rPr>
          <w:rFonts w:ascii="GHEA Grapalat" w:hAnsi="GHEA Grapalat" w:cs="Times New Roman"/>
          <w:sz w:val="24"/>
          <w:szCs w:val="24"/>
          <w:lang w:val="ru-RU" w:eastAsia="ru-RU" w:bidi="ru-RU"/>
        </w:rPr>
        <w:t xml:space="preserve">,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w:t>
      </w:r>
      <w:r>
        <w:rPr>
          <w:rFonts w:ascii="GHEA Grapalat" w:hAnsi="GHEA Grapalat" w:cs="Times New Roman"/>
          <w:sz w:val="24"/>
          <w:szCs w:val="24"/>
          <w:lang w:val="ru-RU" w:eastAsia="ru-RU" w:bidi="ru-RU"/>
        </w:rPr>
        <w:t>приборов</w:t>
      </w:r>
      <w:r w:rsidRPr="00DC5D72">
        <w:rPr>
          <w:rFonts w:ascii="GHEA Grapalat" w:hAnsi="GHEA Grapalat" w:cs="Times New Roman"/>
          <w:sz w:val="24"/>
          <w:szCs w:val="24"/>
          <w:lang w:val="ru-RU" w:eastAsia="ru-RU" w:bidi="ru-RU"/>
        </w:rPr>
        <w:t xml:space="preserve">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w:t>
      </w:r>
      <w:r>
        <w:rPr>
          <w:rFonts w:ascii="GHEA Grapalat" w:hAnsi="GHEA Grapalat" w:cs="Times New Roman"/>
          <w:sz w:val="24"/>
          <w:szCs w:val="24"/>
          <w:lang w:val="ru-RU" w:eastAsia="ru-RU" w:bidi="ru-RU"/>
        </w:rPr>
        <w:t>Заверение</w:t>
      </w:r>
      <w:r w:rsidRPr="00DC5D72">
        <w:rPr>
          <w:rFonts w:ascii="GHEA Grapalat" w:hAnsi="GHEA Grapalat" w:cs="Times New Roman"/>
          <w:sz w:val="24"/>
          <w:szCs w:val="24"/>
          <w:lang w:val="ru-RU" w:eastAsia="ru-RU" w:bidi="ru-RU"/>
        </w:rPr>
        <w:t>, предусмотренное настоящим подпунктом, также подтверждается отдельным приложением к заключаемому договору</w:t>
      </w:r>
      <w:r w:rsidR="009D2ED7" w:rsidRPr="00713D57">
        <w:rPr>
          <w:rStyle w:val="af6"/>
          <w:rFonts w:ascii="GHEA Grapalat" w:hAnsi="GHEA Grapalat"/>
          <w:sz w:val="24"/>
          <w:szCs w:val="24"/>
          <w:lang w:val="ru-RU"/>
        </w:rPr>
        <w:footnoteReference w:customMarkFollows="1" w:id="8"/>
        <w:t>8</w:t>
      </w:r>
      <w:r w:rsidR="000C4775">
        <w:rPr>
          <w:rFonts w:ascii="GHEA Grapalat" w:hAnsi="GHEA Grapalat"/>
          <w:sz w:val="24"/>
          <w:szCs w:val="24"/>
          <w:vertAlign w:val="superscript"/>
          <w:lang w:val="ru-RU"/>
        </w:rPr>
        <w:t xml:space="preserve"> </w:t>
      </w:r>
      <w:r w:rsidR="000C4775">
        <w:rPr>
          <w:rFonts w:ascii="GHEA Grapalat" w:hAnsi="GHEA Grapalat"/>
          <w:sz w:val="24"/>
          <w:szCs w:val="24"/>
          <w:lang w:val="ru-RU"/>
        </w:rPr>
        <w:t>.</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49655D" w:rsidRDefault="0049655D">
      <w:pPr>
        <w:rPr>
          <w:rFonts w:ascii="GHEA Grapalat" w:hAnsi="GHEA Grapalat"/>
          <w:b/>
        </w:rPr>
      </w:pPr>
    </w:p>
    <w:p w:rsidR="00787A1B" w:rsidRDefault="00787A1B">
      <w:pPr>
        <w:rPr>
          <w:rFonts w:ascii="GHEA Grapalat" w:hAnsi="GHEA Grapalat"/>
          <w:b/>
        </w:rPr>
      </w:pPr>
    </w:p>
    <w:p w:rsidR="00A45946" w:rsidRPr="002E4BC5" w:rsidRDefault="00333B85" w:rsidP="00B46D58">
      <w:pPr>
        <w:widowControl w:val="0"/>
        <w:spacing w:after="160"/>
        <w:jc w:val="center"/>
        <w:rPr>
          <w:rFonts w:ascii="GHEA Grapalat" w:hAnsi="GHEA Grapalat"/>
          <w:b/>
        </w:rPr>
      </w:pPr>
      <w:r>
        <w:rPr>
          <w:rFonts w:ascii="GHEA Grapalat" w:hAnsi="GHEA Grapalat"/>
          <w:b/>
        </w:rPr>
        <w:t>5.</w:t>
      </w:r>
      <w:r w:rsidR="00C8055A" w:rsidRPr="009044F1">
        <w:rPr>
          <w:rFonts w:ascii="GHEA Grapalat" w:hAnsi="GHEA Grapalat"/>
          <w:b/>
        </w:rPr>
        <w:t xml:space="preserve">ЦЕНОВОЕ ПРЕДЛОЖЕНИЕ ЗАЯВКИ </w:t>
      </w:r>
    </w:p>
    <w:p w:rsidR="00787A1B" w:rsidRPr="002E4BC5" w:rsidRDefault="00787A1B" w:rsidP="00B46D58">
      <w:pPr>
        <w:widowControl w:val="0"/>
        <w:spacing w:after="160"/>
        <w:jc w:val="center"/>
        <w:rPr>
          <w:rFonts w:ascii="GHEA Grapalat" w:hAnsi="GHEA Grapalat" w:cs="Arial"/>
          <w:b/>
        </w:rPr>
      </w:pP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w:t>
      </w:r>
      <w:r w:rsidRPr="009044F1">
        <w:rPr>
          <w:rFonts w:ascii="GHEA Grapalat" w:hAnsi="GHEA Grapalat"/>
        </w:rPr>
        <w:lastRenderedPageBreak/>
        <w:t>быть ниже их себестоимости. Расчет предлагаемой цены должен быть представлен в заявке.</w:t>
      </w:r>
    </w:p>
    <w:p w:rsidR="0079529B" w:rsidRDefault="00C8055A" w:rsidP="0079529B">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F7173E" w:rsidRPr="00F7173E">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7173E" w:rsidRPr="00F7173E">
        <w:rPr>
          <w:rFonts w:ascii="GHEA Grapalat" w:hAnsi="GHEA Grapalat"/>
          <w:sz w:val="24"/>
          <w:szCs w:val="24"/>
        </w:rPr>
        <w:t xml:space="preserve"> </w:t>
      </w:r>
      <w:r w:rsidR="004E68E0">
        <w:rPr>
          <w:rFonts w:ascii="GHEA Grapalat" w:hAnsi="GHEA Grapalat"/>
          <w:sz w:val="24"/>
          <w:szCs w:val="24"/>
        </w:rPr>
        <w:t>(</w:t>
      </w:r>
      <w:r w:rsidR="004E68E0" w:rsidRPr="00864470">
        <w:rPr>
          <w:rFonts w:ascii="GHEA Grapalat" w:hAnsi="GHEA Grapalat"/>
          <w:sz w:val="24"/>
          <w:szCs w:val="24"/>
        </w:rPr>
        <w:t>совокупность себестоимости и прогнозируемой прибыли</w:t>
      </w:r>
      <w:r w:rsidR="004E68E0">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sidR="0079529B">
        <w:rPr>
          <w:rFonts w:ascii="GHEA Grapalat" w:hAnsi="GHEA Grapalat"/>
          <w:sz w:val="24"/>
          <w:szCs w:val="24"/>
        </w:rPr>
        <w:t>При</w:t>
      </w:r>
      <w:r w:rsidR="00CB6775">
        <w:rPr>
          <w:rFonts w:ascii="GHEA Grapalat" w:hAnsi="GHEA Grapalat"/>
          <w:sz w:val="24"/>
          <w:szCs w:val="24"/>
        </w:rPr>
        <w:t xml:space="preserve"> этом</w:t>
      </w:r>
      <w:r w:rsidR="0079529B">
        <w:rPr>
          <w:rFonts w:ascii="GHEA Grapalat" w:hAnsi="GHEA Grapalat"/>
          <w:sz w:val="24"/>
          <w:szCs w:val="24"/>
        </w:rPr>
        <w:t>:</w:t>
      </w:r>
    </w:p>
    <w:p w:rsidR="0079529B" w:rsidRPr="000C4775" w:rsidRDefault="0079529B" w:rsidP="000C4775">
      <w:pPr>
        <w:pStyle w:val="HTML"/>
        <w:shd w:val="clear" w:color="auto" w:fill="F8F9FA"/>
        <w:contextualSpacing/>
        <w:jc w:val="both"/>
        <w:rPr>
          <w:rFonts w:ascii="GHEA Grapalat" w:hAnsi="GHEA Grapalat" w:cs="Times New Roman"/>
          <w:sz w:val="24"/>
          <w:szCs w:val="24"/>
          <w:lang w:val="ru-RU" w:eastAsia="ru-RU" w:bidi="ru-RU"/>
        </w:rPr>
      </w:pPr>
      <w:r w:rsidRPr="0079529B">
        <w:rPr>
          <w:rFonts w:ascii="GHEA Grapalat" w:hAnsi="GHEA Grapalat" w:cs="Times New Roman"/>
          <w:sz w:val="24"/>
          <w:szCs w:val="24"/>
          <w:lang w:val="ru-RU" w:eastAsia="ru-RU" w:bidi="ru-RU"/>
        </w:rPr>
        <w:t>а</w:t>
      </w:r>
      <w:r w:rsidRPr="00391653">
        <w:rPr>
          <w:rFonts w:ascii="GHEA Grapalat" w:hAnsi="GHEA Grapalat" w:cs="Times New Roman"/>
          <w:sz w:val="24"/>
          <w:szCs w:val="24"/>
          <w:lang w:val="ru-RU" w:eastAsia="ru-RU" w:bidi="ru-RU"/>
        </w:rPr>
        <w:t xml:space="preserve">. оценка и сравнение ценовых предложений участников осуществляются без </w:t>
      </w:r>
      <w:r w:rsidR="00F01DE1">
        <w:rPr>
          <w:rFonts w:ascii="GHEA Grapalat" w:hAnsi="GHEA Grapalat" w:cs="Times New Roman"/>
          <w:sz w:val="24"/>
          <w:szCs w:val="24"/>
          <w:lang w:val="ru-RU" w:eastAsia="ru-RU" w:bidi="ru-RU"/>
        </w:rPr>
        <w:t>у</w:t>
      </w:r>
      <w:r w:rsidRPr="00391653">
        <w:rPr>
          <w:rFonts w:ascii="GHEA Grapalat" w:hAnsi="GHEA Grapalat" w:cs="Times New Roman"/>
          <w:sz w:val="24"/>
          <w:szCs w:val="24"/>
          <w:lang w:val="ru-RU" w:eastAsia="ru-RU" w:bidi="ru-RU"/>
        </w:rPr>
        <w:t>чета суммы налога</w:t>
      </w:r>
      <w:r w:rsidRPr="0079529B">
        <w:rPr>
          <w:rFonts w:ascii="GHEA Grapalat" w:hAnsi="GHEA Grapalat" w:cs="Times New Roman"/>
          <w:sz w:val="24"/>
          <w:szCs w:val="24"/>
          <w:lang w:val="ru-RU" w:eastAsia="ru-RU" w:bidi="ru-RU"/>
        </w:rPr>
        <w:t>, указанного в настоящем пункте,</w:t>
      </w:r>
    </w:p>
    <w:p w:rsidR="0079529B" w:rsidRPr="000C4775" w:rsidRDefault="0079529B" w:rsidP="000C4775">
      <w:pPr>
        <w:pStyle w:val="HTML"/>
        <w:shd w:val="clear" w:color="auto" w:fill="F8F9FA"/>
        <w:contextualSpacing/>
        <w:jc w:val="both"/>
        <w:rPr>
          <w:rFonts w:ascii="GHEA Grapalat" w:hAnsi="GHEA Grapalat"/>
          <w:sz w:val="24"/>
          <w:szCs w:val="24"/>
          <w:lang w:val="ru-RU"/>
        </w:rPr>
      </w:pPr>
      <w:r w:rsidRPr="00391653">
        <w:rPr>
          <w:rFonts w:ascii="GHEA Grapalat" w:hAnsi="GHEA Grapalat" w:cs="Times New Roman"/>
          <w:sz w:val="24"/>
          <w:szCs w:val="24"/>
          <w:lang w:val="ru-RU" w:eastAsia="ru-RU" w:bidi="ru-RU"/>
        </w:rPr>
        <w:t xml:space="preserve">б. в случае </w:t>
      </w:r>
      <w:r>
        <w:rPr>
          <w:rFonts w:ascii="GHEA Grapalat" w:hAnsi="GHEA Grapalat" w:cs="Times New Roman"/>
          <w:sz w:val="24"/>
          <w:szCs w:val="24"/>
          <w:lang w:val="ru-RU" w:eastAsia="ru-RU" w:bidi="ru-RU"/>
        </w:rPr>
        <w:t>закупок</w:t>
      </w:r>
      <w:r w:rsidRPr="00391653">
        <w:rPr>
          <w:rFonts w:ascii="GHEA Grapalat" w:hAnsi="GHEA Grapalat" w:cs="Times New Roman"/>
          <w:sz w:val="24"/>
          <w:szCs w:val="24"/>
          <w:lang w:val="ru-RU" w:eastAsia="ru-RU" w:bidi="ru-RU"/>
        </w:rPr>
        <w:t xml:space="preserve"> строительных работ участник не представляет заполненную </w:t>
      </w:r>
      <w:r>
        <w:rPr>
          <w:rFonts w:ascii="GHEA Grapalat" w:hAnsi="GHEA Grapalat" w:cs="Times New Roman"/>
          <w:sz w:val="24"/>
          <w:szCs w:val="24"/>
          <w:lang w:val="ru-RU" w:eastAsia="ru-RU" w:bidi="ru-RU"/>
        </w:rPr>
        <w:t xml:space="preserve">им </w:t>
      </w:r>
      <w:r w:rsidRPr="00391653">
        <w:rPr>
          <w:rFonts w:ascii="GHEA Grapalat" w:hAnsi="GHEA Grapalat" w:cs="Times New Roman"/>
          <w:sz w:val="24"/>
          <w:szCs w:val="24"/>
          <w:lang w:val="ru-RU" w:eastAsia="ru-RU" w:bidi="ru-RU"/>
        </w:rPr>
        <w:t xml:space="preserve">объемную ведомость-смету, а в случае признания отобранным участником </w:t>
      </w:r>
      <w:r w:rsidRPr="0079529B">
        <w:rPr>
          <w:rFonts w:ascii="GHEA Grapalat" w:hAnsi="GHEA Grapalat" w:cs="Times New Roman"/>
          <w:sz w:val="24"/>
          <w:szCs w:val="24"/>
          <w:lang w:val="ru-RU" w:eastAsia="ru-RU" w:bidi="ru-RU"/>
        </w:rPr>
        <w:t>платежи за исполнительные акты в рамках заключаемого договора осуществляются по следующей формуле</w:t>
      </w:r>
      <w:r>
        <w:rPr>
          <w:rFonts w:ascii="GHEA Grapalat" w:hAnsi="GHEA Grapalat" w:cs="Times New Roman"/>
          <w:sz w:val="24"/>
          <w:szCs w:val="24"/>
          <w:lang w:val="ru-RU" w:eastAsia="ru-RU" w:bidi="ru-RU"/>
        </w:rPr>
        <w:t xml:space="preserve">  </w:t>
      </w:r>
      <w:r w:rsidRPr="000C4775">
        <w:rPr>
          <w:rFonts w:ascii="GHEA Grapalat" w:hAnsi="GHEA Grapalat"/>
          <w:sz w:val="24"/>
          <w:szCs w:val="24"/>
          <w:lang w:val="ru-RU"/>
        </w:rPr>
        <w:t>ВС= ЦУ/СЦ</w:t>
      </w:r>
      <w:r>
        <w:rPr>
          <w:rFonts w:ascii="GHEA Grapalat" w:hAnsi="GHEA Grapalat"/>
          <w:sz w:val="24"/>
          <w:szCs w:val="24"/>
        </w:rPr>
        <w:t>x</w:t>
      </w:r>
      <w:r w:rsidRPr="000C4775">
        <w:rPr>
          <w:rFonts w:ascii="GHEA Grapalat" w:hAnsi="GHEA Grapalat"/>
          <w:sz w:val="24"/>
          <w:szCs w:val="24"/>
          <w:lang w:val="ru-RU"/>
        </w:rPr>
        <w:t>ОР где:</w:t>
      </w:r>
    </w:p>
    <w:p w:rsidR="0079529B" w:rsidRDefault="0079529B" w:rsidP="000C4775">
      <w:pPr>
        <w:pStyle w:val="norm"/>
        <w:widowControl w:val="0"/>
        <w:spacing w:after="160" w:line="240" w:lineRule="auto"/>
        <w:ind w:firstLine="567"/>
        <w:contextualSpacing/>
        <w:rPr>
          <w:rFonts w:ascii="GHEA Grapalat" w:hAnsi="GHEA Grapalat"/>
          <w:sz w:val="24"/>
          <w:szCs w:val="24"/>
        </w:rPr>
      </w:pPr>
    </w:p>
    <w:p w:rsidR="0079529B" w:rsidRDefault="0079529B" w:rsidP="000C4775">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ЦУ -</w:t>
      </w:r>
      <w:r w:rsidRPr="005A5156">
        <w:rPr>
          <w:rStyle w:val="y2iqfc"/>
          <w:rFonts w:ascii="inherit" w:hAnsi="inherit"/>
          <w:color w:val="202124"/>
          <w:sz w:val="42"/>
          <w:szCs w:val="42"/>
        </w:rPr>
        <w:t xml:space="preserve"> </w:t>
      </w:r>
      <w:r w:rsidRPr="00391653">
        <w:rPr>
          <w:rFonts w:ascii="GHEA Grapalat" w:hAnsi="GHEA Grapalat"/>
          <w:sz w:val="24"/>
          <w:szCs w:val="24"/>
        </w:rPr>
        <w:t>цена,</w:t>
      </w:r>
      <w:r w:rsidRPr="00391653">
        <w:rPr>
          <w:rStyle w:val="y2iqfc"/>
          <w:rFonts w:ascii="inherit" w:hAnsi="inherit"/>
          <w:color w:val="202124"/>
          <w:sz w:val="42"/>
          <w:szCs w:val="42"/>
        </w:rPr>
        <w:t xml:space="preserve"> </w:t>
      </w:r>
      <w:r>
        <w:rPr>
          <w:rFonts w:ascii="GHEA Grapalat" w:hAnsi="GHEA Grapalat"/>
          <w:sz w:val="24"/>
          <w:szCs w:val="24"/>
        </w:rPr>
        <w:t>предложенная отобранным участником,</w:t>
      </w:r>
    </w:p>
    <w:p w:rsidR="0079529B" w:rsidRDefault="0079529B" w:rsidP="000C4775">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СЦ-</w:t>
      </w:r>
      <w:r w:rsidRPr="00391653">
        <w:rPr>
          <w:rFonts w:ascii="GHEA Grapalat" w:hAnsi="GHEA Grapalat"/>
          <w:sz w:val="24"/>
          <w:szCs w:val="24"/>
        </w:rPr>
        <w:t>сметная цена строительных работ, опубликованная в настоящем приглашении</w:t>
      </w:r>
      <w:r>
        <w:rPr>
          <w:rFonts w:ascii="GHEA Grapalat" w:hAnsi="GHEA Grapalat"/>
          <w:sz w:val="24"/>
          <w:szCs w:val="24"/>
        </w:rPr>
        <w:t>,</w:t>
      </w:r>
    </w:p>
    <w:p w:rsidR="0079529B" w:rsidRDefault="0079529B" w:rsidP="000C4775">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ОР -</w:t>
      </w:r>
      <w:r w:rsidRPr="00391653">
        <w:rPr>
          <w:rFonts w:ascii="GHEA Grapalat" w:hAnsi="GHEA Grapalat"/>
          <w:sz w:val="24"/>
          <w:szCs w:val="24"/>
        </w:rPr>
        <w:t xml:space="preserve"> объем работ, представленный данным исполнительным актом, в денежном выражении</w:t>
      </w:r>
      <w:r>
        <w:rPr>
          <w:rFonts w:ascii="GHEA Grapalat" w:hAnsi="GHEA Grapalat"/>
          <w:sz w:val="24"/>
          <w:szCs w:val="24"/>
        </w:rPr>
        <w:t>,</w:t>
      </w:r>
    </w:p>
    <w:p w:rsidR="00B95FE0" w:rsidRPr="009044F1" w:rsidRDefault="0079529B" w:rsidP="000C4775">
      <w:pPr>
        <w:pStyle w:val="norm"/>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 xml:space="preserve">ВС-сумма, выплачиваемая </w:t>
      </w:r>
      <w:r w:rsidRPr="00391653">
        <w:rPr>
          <w:rFonts w:ascii="GHEA Grapalat" w:hAnsi="GHEA Grapalat"/>
          <w:sz w:val="24"/>
          <w:szCs w:val="24"/>
        </w:rPr>
        <w:t>за работы, указанные в объемн</w:t>
      </w:r>
      <w:r>
        <w:rPr>
          <w:rFonts w:ascii="GHEA Grapalat" w:hAnsi="GHEA Grapalat"/>
          <w:sz w:val="24"/>
          <w:szCs w:val="24"/>
        </w:rPr>
        <w:t>ой</w:t>
      </w:r>
      <w:r w:rsidRPr="00391653">
        <w:rPr>
          <w:rFonts w:ascii="GHEA Grapalat" w:hAnsi="GHEA Grapalat"/>
          <w:sz w:val="24"/>
          <w:szCs w:val="24"/>
        </w:rPr>
        <w:t xml:space="preserve"> ведомость-смет</w:t>
      </w:r>
      <w:r>
        <w:rPr>
          <w:rFonts w:ascii="GHEA Grapalat" w:hAnsi="GHEA Grapalat"/>
          <w:sz w:val="24"/>
          <w:szCs w:val="24"/>
        </w:rPr>
        <w:t>е.</w:t>
      </w:r>
      <w:r w:rsidRPr="000C4775">
        <w:rPr>
          <w:rFonts w:ascii="GHEA Grapalat" w:hAnsi="GHEA Grapalat"/>
          <w:sz w:val="24"/>
          <w:szCs w:val="24"/>
          <w:vertAlign w:val="superscript"/>
        </w:rPr>
        <w:t>8</w:t>
      </w:r>
    </w:p>
    <w:p w:rsidR="00B95FE0" w:rsidRPr="009044F1" w:rsidRDefault="00C134C5" w:rsidP="000C4775">
      <w:pPr>
        <w:pStyle w:val="norm"/>
        <w:widowControl w:val="0"/>
        <w:spacing w:after="160"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9B550F"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7173E" w:rsidRPr="00F7173E">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260739" w:rsidRDefault="00A14685" w:rsidP="002607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 xml:space="preserve">налог на добавленную </w:t>
      </w:r>
      <w:r w:rsidR="00260739" w:rsidRPr="00147FD7">
        <w:rPr>
          <w:rFonts w:ascii="GHEA Grapalat" w:hAnsi="GHEA Grapalat"/>
          <w:sz w:val="24"/>
          <w:szCs w:val="24"/>
        </w:rPr>
        <w:lastRenderedPageBreak/>
        <w:t>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873D42" w:rsidRPr="00230D36" w:rsidRDefault="00873D42" w:rsidP="00873D42">
      <w:pPr>
        <w:jc w:val="center"/>
        <w:rPr>
          <w:rFonts w:ascii="GHEA Grapalat" w:hAnsi="GHEA Grapalat"/>
          <w:b/>
        </w:rPr>
      </w:pPr>
    </w:p>
    <w:p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873D42" w:rsidRPr="00230D36" w:rsidRDefault="00873D42" w:rsidP="00873D42">
      <w:pPr>
        <w:jc w:val="center"/>
        <w:rPr>
          <w:rFonts w:ascii="GHEA Grapalat" w:hAnsi="GHEA Grapalat"/>
          <w:b/>
        </w:rPr>
      </w:pP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sidR="003B6001">
        <w:rPr>
          <w:rFonts w:ascii="GHEA Grapalat" w:hAnsi="GHEA Grapalat"/>
        </w:rPr>
        <w:t>цены закупки</w:t>
      </w:r>
      <w:r w:rsidR="00E62CB8" w:rsidRPr="00E62CB8">
        <w:rPr>
          <w:rFonts w:ascii="GHEA Grapalat" w:hAnsi="GHEA Grapalat"/>
        </w:rPr>
        <w:t>.</w:t>
      </w:r>
      <w:r w:rsidR="007304FF" w:rsidRPr="007304FF">
        <w:rPr>
          <w:rFonts w:ascii="GHEA Grapalat" w:hAnsi="GHEA Grapalat"/>
        </w:rPr>
        <w:t xml:space="preserve"> </w:t>
      </w:r>
      <w:r w:rsidR="007304FF" w:rsidRPr="003C6EB1">
        <w:rPr>
          <w:rFonts w:ascii="GHEA Grapalat" w:hAnsi="GHEA Grapalat"/>
        </w:rPr>
        <w:t xml:space="preserve">Если ценовое предложение участника превышает цену </w:t>
      </w:r>
      <w:r w:rsidR="007304FF">
        <w:rPr>
          <w:rFonts w:ascii="GHEA Grapalat" w:hAnsi="GHEA Grapalat"/>
        </w:rPr>
        <w:t>за</w:t>
      </w:r>
      <w:r w:rsidR="007304FF" w:rsidRPr="003C6EB1">
        <w:rPr>
          <w:rFonts w:ascii="GHEA Grapalat" w:hAnsi="GHEA Grapalat"/>
        </w:rPr>
        <w:t>купки, то размер обеспечения заявки равен пяти процентам ценового предложения</w:t>
      </w:r>
      <w:r w:rsidR="007304FF">
        <w:rPr>
          <w:rFonts w:ascii="GHEA Grapalat" w:hAnsi="GHEA Grapalat"/>
        </w:rPr>
        <w:t>.</w:t>
      </w:r>
      <w:r w:rsidR="00C85211" w:rsidRPr="00C85211">
        <w:rPr>
          <w:rFonts w:ascii="GHEA Grapalat" w:hAnsi="GHEA Grapalat"/>
        </w:rPr>
        <w:t xml:space="preserve"> </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546454" w:rsidRDefault="001578D4" w:rsidP="000E7716">
      <w:pPr>
        <w:widowControl w:val="0"/>
        <w:spacing w:after="160"/>
        <w:ind w:firstLine="567"/>
        <w:jc w:val="both"/>
        <w:rPr>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A94FA9">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00A94FA9" w:rsidRPr="007A2CBF">
        <w:rPr>
          <w:rFonts w:ascii="GHEA Grapalat" w:hAnsi="GHEA Grapalat"/>
        </w:rPr>
        <w:t>следующих за истечением периода ожидания</w:t>
      </w:r>
      <w:r w:rsidR="00A94FA9">
        <w:rPr>
          <w:rFonts w:ascii="GHEA Grapalat" w:hAnsi="GHEA Grapalat"/>
        </w:rPr>
        <w:t>, если результаты процедуры закупки не обжалованы.</w:t>
      </w:r>
      <w:r w:rsidR="00A94FA9">
        <w:t xml:space="preserve"> </w:t>
      </w:r>
      <w:r w:rsidR="00A94FA9">
        <w:rPr>
          <w:rFonts w:ascii="GHEA Grapalat" w:hAnsi="GHEA Grapalat"/>
        </w:rPr>
        <w:t xml:space="preserve">При наличии обжалования обеспечение заявки подлежит возврату в течение пяти рабочих дней, следующих за днем вступления </w:t>
      </w:r>
      <w:r w:rsidR="00A94FA9">
        <w:rPr>
          <w:rFonts w:ascii="GHEA Grapalat" w:hAnsi="GHEA Grapalat"/>
        </w:rPr>
        <w:lastRenderedPageBreak/>
        <w:t>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rsidR="000E7716" w:rsidRPr="009044F1" w:rsidRDefault="000E7716" w:rsidP="000E7716">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Pr="00A76B50">
        <w:rPr>
          <w:rFonts w:ascii="GHEA Grapalat" w:hAnsi="GHEA Grapalat"/>
          <w:vertAlign w:val="superscript"/>
        </w:rPr>
        <w:t>9.1</w:t>
      </w:r>
    </w:p>
    <w:p w:rsidR="00D957C5" w:rsidRPr="00EF725E" w:rsidRDefault="00D957C5" w:rsidP="00BA251C">
      <w:pPr>
        <w:widowControl w:val="0"/>
        <w:tabs>
          <w:tab w:val="left" w:pos="1134"/>
        </w:tabs>
        <w:ind w:firstLine="567"/>
        <w:jc w:val="both"/>
        <w:rPr>
          <w:rFonts w:ascii="GHEA Grapalat" w:hAnsi="GHEA Grapalat"/>
        </w:rPr>
      </w:pPr>
      <w:r w:rsidRPr="00541249">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Pr>
          <w:rFonts w:ascii="GHEA Grapalat" w:hAnsi="GHEA Grapalat"/>
        </w:rPr>
        <w:t>:</w:t>
      </w:r>
    </w:p>
    <w:p w:rsidR="00D957C5" w:rsidRDefault="00D957C5" w:rsidP="00BA251C">
      <w:pPr>
        <w:widowControl w:val="0"/>
        <w:tabs>
          <w:tab w:val="left" w:pos="1134"/>
        </w:tabs>
        <w:ind w:firstLine="567"/>
        <w:jc w:val="both"/>
        <w:rPr>
          <w:rFonts w:ascii="GHEA Grapalat" w:hAnsi="GHEA Grapalat"/>
        </w:rPr>
      </w:pPr>
      <w:r w:rsidRPr="00541249">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541249">
        <w:rPr>
          <w:rFonts w:ascii="GHEA Grapalat" w:hAnsi="GHEA Grapalat"/>
        </w:rPr>
        <w:t xml:space="preserve"> </w:t>
      </w:r>
      <w:r>
        <w:rPr>
          <w:rFonts w:ascii="GHEA Grapalat" w:hAnsi="GHEA Grapalat"/>
        </w:rPr>
        <w:t>РА,</w:t>
      </w:r>
      <w:r w:rsidRPr="003226FA">
        <w:rPr>
          <w:rFonts w:ascii="GHEA Grapalat" w:hAnsi="GHEA Grapalat"/>
        </w:rPr>
        <w:t xml:space="preserve"> </w:t>
      </w:r>
      <w:r w:rsidRPr="00541249">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541249">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541249">
        <w:rPr>
          <w:rFonts w:ascii="GHEA Grapalat" w:hAnsi="GHEA Grapalat"/>
        </w:rPr>
        <w:t xml:space="preserve">, </w:t>
      </w:r>
    </w:p>
    <w:p w:rsidR="00D957C5" w:rsidRPr="00541249" w:rsidRDefault="00D957C5" w:rsidP="00BA251C">
      <w:pPr>
        <w:widowControl w:val="0"/>
        <w:tabs>
          <w:tab w:val="left" w:pos="1134"/>
        </w:tabs>
        <w:ind w:firstLine="567"/>
        <w:jc w:val="both"/>
        <w:rPr>
          <w:rFonts w:ascii="GHEA Grapalat" w:hAnsi="GHEA Grapalat"/>
        </w:rPr>
      </w:pPr>
      <w:r w:rsidRPr="00541249">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541249">
        <w:rPr>
          <w:rFonts w:ascii="GHEA Grapalat" w:hAnsi="GHEA Grapalat"/>
        </w:rPr>
        <w:t xml:space="preserve"> выдавш</w:t>
      </w:r>
      <w:r>
        <w:rPr>
          <w:rFonts w:ascii="GHEA Grapalat" w:hAnsi="GHEA Grapalat"/>
        </w:rPr>
        <w:t xml:space="preserve">ий </w:t>
      </w:r>
      <w:r w:rsidRPr="00541249">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r w:rsidR="00B44C6D">
        <w:rPr>
          <w:rFonts w:ascii="GHEA Grapalat" w:hAnsi="GHEA Grapalat"/>
        </w:rPr>
        <w:t>, если</w:t>
      </w:r>
      <w:r w:rsidR="00681F45">
        <w:rPr>
          <w:rFonts w:ascii="GHEA Grapalat" w:hAnsi="GHEA Grapalat"/>
        </w:rPr>
        <w:t>:</w:t>
      </w:r>
    </w:p>
    <w:p w:rsidR="004D466D" w:rsidRPr="00FF4B9E" w:rsidRDefault="000A7528" w:rsidP="004D466D">
      <w:pPr>
        <w:widowControl w:val="0"/>
        <w:tabs>
          <w:tab w:val="left" w:pos="1134"/>
        </w:tabs>
        <w:spacing w:after="160"/>
        <w:ind w:firstLine="567"/>
        <w:jc w:val="both"/>
        <w:rPr>
          <w:rFonts w:ascii="GHEA Grapalat" w:hAnsi="GHEA Grapalat" w:cs="Sylfaen"/>
        </w:rPr>
      </w:pPr>
      <w:r w:rsidRPr="00C12676">
        <w:rPr>
          <w:rFonts w:ascii="GHEA Grapalat" w:hAnsi="GHEA Grapalat"/>
        </w:rPr>
        <w:t>а.</w:t>
      </w:r>
      <w:r w:rsidR="003A6791" w:rsidRPr="00C12676">
        <w:rPr>
          <w:rFonts w:ascii="GHEA Grapalat" w:hAnsi="GHEA Grapalat"/>
        </w:rPr>
        <w:tab/>
      </w:r>
      <w:r w:rsidRPr="00C12676">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4D466D" w:rsidRPr="00A502FC">
        <w:rPr>
          <w:rFonts w:ascii="GHEA Grapalat" w:hAnsi="GHEA Grapalat"/>
        </w:rPr>
        <w:t>В</w:t>
      </w:r>
      <w:r w:rsidR="004D466D" w:rsidRPr="00A502FC">
        <w:rPr>
          <w:rFonts w:ascii="Courier New" w:hAnsi="Courier New" w:cs="Courier New"/>
        </w:rPr>
        <w:t> </w:t>
      </w:r>
      <w:r w:rsidR="004D466D"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4D466D" w:rsidRPr="00A502FC">
        <w:rPr>
          <w:rFonts w:ascii="Courier New" w:hAnsi="Courier New" w:cs="Courier New"/>
        </w:rPr>
        <w:t> </w:t>
      </w:r>
      <w:r w:rsidR="004D466D" w:rsidRPr="00A502FC">
        <w:rPr>
          <w:rFonts w:ascii="GHEA Grapalat" w:hAnsi="GHEA Grapalat"/>
        </w:rPr>
        <w:t>представленным лотам,</w:t>
      </w:r>
      <w:r w:rsidR="004D466D" w:rsidRPr="00A502FC">
        <w:rPr>
          <w:rFonts w:ascii="GHEA Grapalat" w:hAnsi="GHEA Grapalat"/>
          <w:color w:val="000000" w:themeColor="text1"/>
        </w:rPr>
        <w:t xml:space="preserve"> </w:t>
      </w:r>
      <w:r w:rsidR="004D466D" w:rsidRPr="00A502FC">
        <w:rPr>
          <w:rFonts w:ascii="GHEA Grapalat" w:hAnsi="GHEA Grapalat"/>
        </w:rPr>
        <w:t xml:space="preserve">а в том случае </w:t>
      </w:r>
      <w:r w:rsidR="004D466D" w:rsidRPr="00A502FC">
        <w:rPr>
          <w:rFonts w:ascii="GHEA Grapalat" w:hAnsi="GHEA Grapalat"/>
          <w:lang w:val="en-US"/>
        </w:rPr>
        <w:t>e</w:t>
      </w:r>
      <w:r w:rsidR="004D466D" w:rsidRPr="00A502FC">
        <w:rPr>
          <w:rFonts w:ascii="GHEA Grapalat" w:hAnsi="GHEA Grapalat"/>
        </w:rPr>
        <w:t>сли ценовые предложения превышают цены закупки - в отношении общей суммы ценовых предложений</w:t>
      </w:r>
      <w:r w:rsidR="004D466D" w:rsidRPr="00FF4B9E">
        <w:rPr>
          <w:rFonts w:ascii="GHEA Grapalat" w:hAnsi="GHEA Grapalat"/>
        </w:rPr>
        <w:t>,</w:t>
      </w:r>
      <w:r w:rsidR="004D466D" w:rsidRPr="00A502FC">
        <w:rPr>
          <w:rFonts w:ascii="GHEA Grapalat" w:hAnsi="GHEA Grapalat"/>
          <w:color w:val="000000" w:themeColor="text1"/>
        </w:rPr>
        <w:t xml:space="preserve"> с учетом </w:t>
      </w:r>
      <w:r w:rsidR="004D466D" w:rsidRPr="00A502FC">
        <w:rPr>
          <w:rFonts w:ascii="GHEA Grapalat" w:hAnsi="GHEA Grapalat" w:cs="Sylfaen"/>
        </w:rPr>
        <w:t>требований абзаца «д» подпункта 1 пункта 32 Порядка;</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00AF342E" w:rsidRPr="00D667DA">
        <w:rPr>
          <w:rFonts w:ascii="GHEA Grapalat" w:hAnsi="GHEA Grapalat"/>
        </w:rPr>
        <w:t>участник лишается права на заключение договора по какому либо лоту, то обеспечение заявки выплачивается в размере суммы обеспечения, исчисленной в отношении только данного лота</w:t>
      </w:r>
      <w:r w:rsidRPr="009044F1">
        <w:rPr>
          <w:rFonts w:ascii="GHEA Grapalat" w:hAnsi="GHEA Grapalat"/>
        </w:rPr>
        <w:t>.</w:t>
      </w:r>
      <w:r w:rsidR="00FE6DBA">
        <w:rPr>
          <w:rStyle w:val="af6"/>
        </w:rPr>
        <w:footnoteReference w:customMarkFollows="1" w:id="9"/>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A42E71" w:rsidRPr="0036468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 xml:space="preserve">Обеспечение заявки должно быть </w:t>
      </w:r>
      <w:r w:rsidR="00E25B05" w:rsidRPr="009044F1">
        <w:rPr>
          <w:rFonts w:ascii="GHEA Grapalat" w:hAnsi="GHEA Grapalat"/>
        </w:rPr>
        <w:t>действительн</w:t>
      </w:r>
      <w:r w:rsidR="00E25B05">
        <w:rPr>
          <w:rFonts w:ascii="GHEA Grapalat" w:hAnsi="GHEA Grapalat"/>
        </w:rPr>
        <w:t>ым</w:t>
      </w:r>
      <w:r w:rsidR="00E25B05" w:rsidRPr="009044F1">
        <w:rPr>
          <w:rFonts w:ascii="GHEA Grapalat" w:hAnsi="GHEA Grapalat"/>
        </w:rPr>
        <w:t xml:space="preserve"> </w:t>
      </w:r>
      <w:r w:rsidRPr="009044F1">
        <w:rPr>
          <w:rFonts w:ascii="GHEA Grapalat" w:hAnsi="GHEA Grapalat"/>
        </w:rPr>
        <w:t>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w:t>
      </w:r>
      <w:r w:rsidR="00E25B05" w:rsidRPr="009F6BFE">
        <w:rPr>
          <w:rFonts w:ascii="GHEA Grapalat" w:hAnsi="GHEA Grapalat"/>
        </w:rPr>
        <w:t>истечения крайнего срока</w:t>
      </w:r>
      <w:r w:rsidR="00E25B05" w:rsidRPr="00A4492E">
        <w:rPr>
          <w:rFonts w:ascii="GHEA Grapalat" w:hAnsi="GHEA Grapalat"/>
        </w:rPr>
        <w:t xml:space="preserve"> </w:t>
      </w:r>
      <w:r w:rsidRPr="009044F1">
        <w:rPr>
          <w:rFonts w:ascii="GHEA Grapalat" w:hAnsi="GHEA Grapalat"/>
        </w:rPr>
        <w:t>подачи заяв</w:t>
      </w:r>
      <w:r w:rsidR="00E25B05">
        <w:rPr>
          <w:rFonts w:ascii="GHEA Grapalat" w:hAnsi="GHEA Grapalat"/>
        </w:rPr>
        <w:t>о</w:t>
      </w:r>
      <w:r w:rsidRPr="009044F1">
        <w:rPr>
          <w:rFonts w:ascii="GHEA Grapalat" w:hAnsi="GHEA Grapalat"/>
        </w:rPr>
        <w:t xml:space="preserve">к. </w:t>
      </w:r>
      <w:r w:rsidR="00057418" w:rsidRPr="00364685">
        <w:rPr>
          <w:rFonts w:ascii="GHEA Grapalat" w:hAnsi="GHEA Grapalat"/>
          <w:vertAlign w:val="superscript"/>
        </w:rPr>
        <w:t>9.2</w:t>
      </w:r>
    </w:p>
    <w:p w:rsidR="004C3F9B" w:rsidRDefault="004C3F9B" w:rsidP="004C3F9B">
      <w:pPr>
        <w:widowControl w:val="0"/>
        <w:tabs>
          <w:tab w:val="left" w:pos="1134"/>
        </w:tabs>
        <w:spacing w:after="160"/>
        <w:ind w:firstLine="567"/>
        <w:jc w:val="both"/>
        <w:rPr>
          <w:rFonts w:ascii="GHEA Grapalat" w:hAnsi="GHEA Grapalat"/>
        </w:rPr>
      </w:pPr>
      <w:r>
        <w:rPr>
          <w:rFonts w:ascii="GHEA Grapalat" w:hAnsi="GHEA Grapalat"/>
        </w:rPr>
        <w:lastRenderedPageBreak/>
        <w:t xml:space="preserve">7.5 Руководитель заказчика </w:t>
      </w:r>
      <w:r w:rsidR="00E25B05">
        <w:rPr>
          <w:rFonts w:ascii="GHEA Grapalat" w:hAnsi="GHEA Grapalat"/>
        </w:rPr>
        <w:t xml:space="preserve">в письменной форме </w:t>
      </w:r>
      <w:r>
        <w:rPr>
          <w:rFonts w:ascii="GHEA Grapalat" w:hAnsi="GHEA Grapalat"/>
        </w:rPr>
        <w:t xml:space="preserve">представляет требование о выплате обеспечения заявки банку, а в случае обеспечения, представленного в виде наличных денег, </w:t>
      </w:r>
      <w:r w:rsidR="00E25B05">
        <w:rPr>
          <w:rFonts w:ascii="GHEA Grapalat" w:hAnsi="GHEA Grapalat"/>
        </w:rPr>
        <w:t>Министерству Финансов РА</w:t>
      </w:r>
      <w:r w:rsidR="00E25B05" w:rsidRPr="009F7FAF">
        <w:rPr>
          <w:rFonts w:ascii="GHEA Grapalat" w:hAnsi="GHEA Grapalat"/>
        </w:rPr>
        <w:t xml:space="preserve"> </w:t>
      </w:r>
      <w:r>
        <w:rPr>
          <w:rFonts w:ascii="GHEA Grapalat" w:hAnsi="GHEA Grapalat"/>
        </w:rPr>
        <w:t xml:space="preserve">в течение </w:t>
      </w:r>
      <w:r w:rsidR="00E25B05">
        <w:rPr>
          <w:rFonts w:ascii="GHEA Grapalat" w:hAnsi="GHEA Grapalat"/>
        </w:rPr>
        <w:t xml:space="preserve">пяти </w:t>
      </w:r>
      <w:r>
        <w:rPr>
          <w:rFonts w:ascii="GHEA Grapalat" w:hAnsi="GHEA Grapalat"/>
        </w:rPr>
        <w:t>рабочих дней, следующих за днем возникновения основания для вылаты обеспечения заявки. Если требование о выплате обеспечения отклоняется банком</w:t>
      </w:r>
      <w:r w:rsidR="00D20407">
        <w:rPr>
          <w:rFonts w:ascii="GHEA Grapalat" w:hAnsi="GHEA Grapalat"/>
        </w:rPr>
        <w:t xml:space="preserve"> или Министерством Финансов РА</w:t>
      </w:r>
      <w:r>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D20407">
        <w:rPr>
          <w:rFonts w:ascii="GHEA Grapalat" w:hAnsi="GHEA Grapalat"/>
        </w:rPr>
        <w:t>письменно</w:t>
      </w:r>
      <w:r>
        <w:rPr>
          <w:rFonts w:ascii="GHEA Grapalat" w:hAnsi="GHEA Grapalat"/>
        </w:rPr>
        <w:t>в течение двух рабочих дней после получения отказа.</w:t>
      </w:r>
    </w:p>
    <w:p w:rsidR="004C3F9B" w:rsidRPr="00996C18" w:rsidRDefault="004C3F9B" w:rsidP="004C3F9B">
      <w:pPr>
        <w:widowControl w:val="0"/>
        <w:tabs>
          <w:tab w:val="left" w:pos="1134"/>
        </w:tabs>
        <w:spacing w:after="160"/>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rsidR="004C2B3E" w:rsidRDefault="004C2B3E">
      <w:pP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E21F2" w:rsidRPr="00B51F5D" w:rsidRDefault="00FD2748" w:rsidP="00E45430">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9F3DC7">
        <w:rPr>
          <w:rFonts w:ascii="GHEA Grapalat" w:hAnsi="GHEA Grapalat"/>
          <w:sz w:val="24"/>
          <w:szCs w:val="24"/>
        </w:rPr>
        <w:t xml:space="preserve">Вскрытие заявок произойдет </w:t>
      </w:r>
      <w:r w:rsidR="000E21F2" w:rsidRPr="002B605C">
        <w:rPr>
          <w:rFonts w:ascii="GHEA Grapalat" w:hAnsi="GHEA Grapalat"/>
          <w:sz w:val="24"/>
          <w:szCs w:val="24"/>
        </w:rPr>
        <w:t xml:space="preserve">на заседании комиссии по вскрытию заявок </w:t>
      </w:r>
      <w:r w:rsidR="00985643">
        <w:rPr>
          <w:rFonts w:ascii="GHEA Grapalat" w:hAnsi="GHEA Grapalat"/>
          <w:sz w:val="24"/>
          <w:szCs w:val="24"/>
        </w:rPr>
        <w:t xml:space="preserve">на 40-ый день в 15-00 </w:t>
      </w:r>
      <w:r w:rsidR="000E21F2" w:rsidRPr="009F3DC7">
        <w:rPr>
          <w:rFonts w:ascii="GHEA Grapalat" w:hAnsi="GHEA Grapalat"/>
          <w:sz w:val="24"/>
          <w:szCs w:val="24"/>
        </w:rPr>
        <w:t>час в</w:t>
      </w:r>
      <w:r w:rsidR="000E21F2">
        <w:rPr>
          <w:rFonts w:ascii="GHEA Grapalat" w:hAnsi="GHEA Grapalat"/>
          <w:sz w:val="24"/>
          <w:szCs w:val="24"/>
        </w:rPr>
        <w:t xml:space="preserve">скрытия" со дня опубликования </w:t>
      </w:r>
      <w:r w:rsidR="000E21F2" w:rsidRPr="00C765E3">
        <w:rPr>
          <w:rFonts w:ascii="GHEA Grapalat" w:hAnsi="GHEA Grapalat"/>
          <w:sz w:val="24"/>
          <w:szCs w:val="24"/>
        </w:rPr>
        <w:t>в бюллетене</w:t>
      </w:r>
      <w:r w:rsidR="000E21F2">
        <w:rPr>
          <w:rFonts w:ascii="GHEA Grapalat" w:hAnsi="GHEA Grapalat"/>
          <w:sz w:val="24"/>
          <w:szCs w:val="24"/>
        </w:rPr>
        <w:t xml:space="preserve"> </w:t>
      </w:r>
      <w:r w:rsidR="000E21F2" w:rsidRPr="009F3DC7">
        <w:rPr>
          <w:rFonts w:ascii="GHEA Grapalat" w:hAnsi="GHEA Grapalat"/>
          <w:sz w:val="24"/>
          <w:szCs w:val="24"/>
        </w:rPr>
        <w:t>объявления и приг</w:t>
      </w:r>
      <w:r w:rsidR="000E21F2">
        <w:rPr>
          <w:rFonts w:ascii="GHEA Grapalat" w:hAnsi="GHEA Grapalat"/>
          <w:sz w:val="24"/>
          <w:szCs w:val="24"/>
        </w:rPr>
        <w:t>лашения на настоящую процедуру.</w:t>
      </w:r>
    </w:p>
    <w:p w:rsidR="000E21F2" w:rsidRDefault="000E21F2" w:rsidP="00E45430">
      <w:pPr>
        <w:widowControl w:val="0"/>
        <w:spacing w:after="160"/>
        <w:ind w:firstLine="567"/>
        <w:jc w:val="both"/>
        <w:rPr>
          <w:rFonts w:ascii="GHEA Grapalat" w:hAnsi="GHEA Grapalat"/>
        </w:rPr>
      </w:pPr>
      <w:r w:rsidRPr="009F3DC7">
        <w:rPr>
          <w:rFonts w:ascii="GHEA Grapalat" w:hAnsi="GHEA Grapalat"/>
        </w:rPr>
        <w:t>На заседании по вскрытию</w:t>
      </w:r>
      <w:r w:rsidR="004411C1" w:rsidRPr="00D2548C">
        <w:rPr>
          <w:rFonts w:ascii="GHEA Grapalat" w:hAnsi="GHEA Grapalat"/>
        </w:rPr>
        <w:t xml:space="preserve"> и оценке</w:t>
      </w:r>
      <w:r w:rsidRPr="009F3DC7">
        <w:rPr>
          <w:rFonts w:ascii="GHEA Grapalat" w:hAnsi="GHEA Grapalat"/>
        </w:rPr>
        <w:t xml:space="preserve"> заявок</w:t>
      </w:r>
      <w:r>
        <w:rPr>
          <w:rFonts w:ascii="GHEA Grapalat" w:hAnsi="GHEA Grapalat"/>
        </w:rPr>
        <w:t>:</w:t>
      </w:r>
    </w:p>
    <w:p w:rsidR="000E21F2" w:rsidRDefault="000E21F2" w:rsidP="00E45430">
      <w:pPr>
        <w:widowControl w:val="0"/>
        <w:spacing w:after="160"/>
        <w:ind w:firstLine="284"/>
        <w:jc w:val="both"/>
        <w:rPr>
          <w:rFonts w:ascii="GHEA Grapalat" w:hAnsi="GHEA Grapalat"/>
        </w:rPr>
      </w:pPr>
      <w:r>
        <w:rPr>
          <w:rFonts w:ascii="GHEA Grapalat" w:hAnsi="GHEA Grapalat"/>
        </w:rPr>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623041" w:rsidRPr="00623041">
        <w:rPr>
          <w:rFonts w:ascii="GHEA Grapalat" w:hAnsi="GHEA Grapalat"/>
        </w:rPr>
        <w:t xml:space="preserve"> </w:t>
      </w:r>
      <w:r w:rsidR="00623041">
        <w:rPr>
          <w:rFonts w:ascii="GHEA Grapalat" w:hAnsi="GHEA Grapalat"/>
        </w:rPr>
        <w:t xml:space="preserve">закупки </w:t>
      </w:r>
      <w:r w:rsidRPr="009F3DC7">
        <w:rPr>
          <w:rFonts w:ascii="GHEA Grapalat" w:hAnsi="GHEA Grapalat"/>
        </w:rPr>
        <w:t>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E45430">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0E21F2">
      <w:pPr>
        <w:pStyle w:val="23"/>
        <w:widowControl w:val="0"/>
        <w:tabs>
          <w:tab w:val="left" w:pos="1134"/>
        </w:tabs>
        <w:spacing w:after="160" w:line="240" w:lineRule="auto"/>
        <w:ind w:firstLine="567"/>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E43288">
        <w:rPr>
          <w:rFonts w:ascii="GHEA Grapalat" w:hAnsi="GHEA Grapalat"/>
        </w:rPr>
        <w:t xml:space="preserve">пятнадцати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E43288">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 xml:space="preserve">"Удовлетворительно" оцениваются заявки, соответствующие предусмотренным настоящим приглашением условиям, в противном случае, заявки оцениваются как </w:t>
      </w:r>
      <w:r w:rsidRPr="009044F1">
        <w:rPr>
          <w:rFonts w:ascii="GHEA Grapalat" w:hAnsi="GHEA Grapalat"/>
        </w:rPr>
        <w:lastRenderedPageBreak/>
        <w:t>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110433">
        <w:rPr>
          <w:rFonts w:ascii="GHEA Grapalat" w:hAnsi="GHEA Grapalat"/>
        </w:rPr>
        <w:t xml:space="preserve"> </w:t>
      </w:r>
      <w:r w:rsidR="006C0B68">
        <w:rPr>
          <w:rFonts w:ascii="GHEA Grapalat" w:hAnsi="GHEA Grapalat"/>
        </w:rPr>
        <w:t xml:space="preserve">и/или </w:t>
      </w:r>
      <w:r w:rsidRPr="009044F1">
        <w:rPr>
          <w:rFonts w:ascii="GHEA Grapalat" w:hAnsi="GHEA Grapalat"/>
        </w:rPr>
        <w:t xml:space="preserve"> </w:t>
      </w:r>
      <w:r w:rsidR="00110433">
        <w:rPr>
          <w:rFonts w:ascii="GHEA Grapalat" w:hAnsi="GHEA Grapalat"/>
        </w:rPr>
        <w:t>обеспечение заявки,</w:t>
      </w:r>
      <w:r w:rsidR="003B16F5">
        <w:rPr>
          <w:rFonts w:ascii="GHEA Grapalat" w:hAnsi="GHEA Grapalat"/>
        </w:rPr>
        <w:t xml:space="preserve"> </w:t>
      </w:r>
      <w:r w:rsidRPr="009044F1">
        <w:rPr>
          <w:rFonts w:ascii="GHEA Grapalat" w:hAnsi="GHEA Grapalat"/>
        </w:rPr>
        <w:t>либо те, которые не соответствуют требованиям приглашения</w:t>
      </w:r>
      <w:r w:rsidR="001151FB">
        <w:rPr>
          <w:rFonts w:ascii="GHEA Grapalat" w:hAnsi="GHEA Grapalat"/>
        </w:rPr>
        <w:t>.</w:t>
      </w:r>
    </w:p>
    <w:p w:rsidR="00B514E8" w:rsidRPr="009044F1"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1454D3">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9A0BDF">
        <w:rPr>
          <w:rFonts w:ascii="GHEA Grapalat" w:hAnsi="GHEA Grapalat"/>
          <w:sz w:val="24"/>
          <w:szCs w:val="24"/>
        </w:rPr>
        <w:t>и</w:t>
      </w:r>
      <w:r w:rsidR="00072575">
        <w:rPr>
          <w:rFonts w:ascii="GHEA Grapalat" w:hAnsi="GHEA Grapalat"/>
          <w:sz w:val="24"/>
          <w:szCs w:val="24"/>
        </w:rPr>
        <w:t xml:space="preserve"> </w:t>
      </w:r>
      <w:r w:rsidR="00072575" w:rsidRPr="003F64C5">
        <w:rPr>
          <w:rFonts w:ascii="GHEA Grapalat" w:hAnsi="GHEA Grapalat"/>
          <w:sz w:val="24"/>
          <w:szCs w:val="24"/>
        </w:rPr>
        <w:t>непризнанны</w:t>
      </w:r>
      <w:r w:rsidR="00072575">
        <w:rPr>
          <w:rFonts w:ascii="GHEA Grapalat" w:hAnsi="GHEA Grapalat"/>
          <w:sz w:val="24"/>
          <w:szCs w:val="24"/>
        </w:rPr>
        <w:t>х таковыми</w:t>
      </w:r>
      <w:r w:rsidR="009A0BDF">
        <w:rPr>
          <w:rFonts w:ascii="GHEA Grapalat" w:hAnsi="GHEA Grapalat"/>
          <w:sz w:val="24"/>
          <w:szCs w:val="24"/>
        </w:rPr>
        <w:t xml:space="preserve">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w:t>
      </w:r>
      <w:r w:rsidR="00942740" w:rsidRPr="00BC1DA7">
        <w:rPr>
          <w:rFonts w:ascii="GHEA Grapalat" w:hAnsi="GHEA Grapalat"/>
          <w:sz w:val="24"/>
          <w:szCs w:val="24"/>
        </w:rPr>
        <w:t>учета</w:t>
      </w:r>
      <w:r w:rsidR="00942740" w:rsidRPr="00C70FDD">
        <w:rPr>
          <w:rFonts w:ascii="GHEA Grapalat" w:hAnsi="GHEA Grapalat"/>
          <w:sz w:val="24"/>
          <w:szCs w:val="24"/>
        </w:rPr>
        <w:t xml:space="preserve"> </w:t>
      </w:r>
      <w:r w:rsidRPr="00C70FDD">
        <w:rPr>
          <w:rFonts w:ascii="GHEA Grapalat" w:hAnsi="GHEA Grapalat"/>
          <w:sz w:val="24"/>
          <w:szCs w:val="24"/>
        </w:rPr>
        <w:t>с</w:t>
      </w:r>
      <w:r w:rsidRPr="009044F1">
        <w:rPr>
          <w:rFonts w:ascii="GHEA Grapalat" w:hAnsi="GHEA Grapalat"/>
          <w:sz w:val="24"/>
          <w:szCs w:val="24"/>
        </w:rPr>
        <w:t>уммы налога, указанного в пункте 5.2. части 1 настоящего приглашения</w:t>
      </w:r>
      <w:r w:rsidR="0083765C">
        <w:rPr>
          <w:rFonts w:ascii="GHEA Grapalat" w:hAnsi="GHEA Grapalat"/>
          <w:sz w:val="24"/>
          <w:szCs w:val="24"/>
        </w:rPr>
        <w:t>.</w:t>
      </w:r>
    </w:p>
    <w:p w:rsidR="00096865" w:rsidRPr="00985643"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w:t>
      </w:r>
      <w:r w:rsidR="00985643">
        <w:rPr>
          <w:rFonts w:ascii="GHEA Grapalat" w:hAnsi="GHEA Grapalat"/>
          <w:i w:val="0"/>
          <w:sz w:val="24"/>
          <w:szCs w:val="24"/>
        </w:rPr>
        <w:t>курсу</w:t>
      </w:r>
      <w:r w:rsidR="00985643" w:rsidRPr="00985643">
        <w:t xml:space="preserve"> </w:t>
      </w:r>
      <w:r w:rsidR="00985643">
        <w:rPr>
          <w:rFonts w:ascii="GHEA Grapalat" w:hAnsi="GHEA Grapalat"/>
          <w:i w:val="0"/>
          <w:sz w:val="24"/>
          <w:szCs w:val="24"/>
        </w:rPr>
        <w:t>պ</w:t>
      </w:r>
      <w:r w:rsidR="00985643" w:rsidRPr="00985643">
        <w:rPr>
          <w:rFonts w:ascii="GHEA Grapalat" w:hAnsi="GHEA Grapalat"/>
          <w:i w:val="0"/>
          <w:sz w:val="24"/>
          <w:szCs w:val="24"/>
        </w:rPr>
        <w:t>о курсу ЦБ на данный день.</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413F3">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E16286">
        <w:rPr>
          <w:rFonts w:ascii="GHEA Grapalat" w:hAnsi="GHEA Grapalat"/>
          <w:sz w:val="24"/>
          <w:szCs w:val="24"/>
        </w:rPr>
        <w:t xml:space="preserve">и </w:t>
      </w:r>
      <w:r w:rsidR="00E16286" w:rsidRPr="003F64C5">
        <w:rPr>
          <w:rFonts w:ascii="GHEA Grapalat" w:hAnsi="GHEA Grapalat"/>
          <w:sz w:val="24"/>
          <w:szCs w:val="24"/>
        </w:rPr>
        <w:t>непризнанны</w:t>
      </w:r>
      <w:r w:rsidR="00E16286">
        <w:rPr>
          <w:rFonts w:ascii="GHEA Grapalat" w:hAnsi="GHEA Grapalat"/>
          <w:sz w:val="24"/>
          <w:szCs w:val="24"/>
        </w:rPr>
        <w:t>х таковыми участников</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14F37">
        <w:rPr>
          <w:rFonts w:ascii="GHEA Grapalat" w:hAnsi="GHEA Grapalat"/>
          <w:sz w:val="24"/>
          <w:szCs w:val="24"/>
        </w:rPr>
        <w:t xml:space="preserve">и </w:t>
      </w:r>
      <w:r w:rsidR="00F14F37" w:rsidRPr="003F64C5">
        <w:rPr>
          <w:rFonts w:ascii="GHEA Grapalat" w:hAnsi="GHEA Grapalat"/>
          <w:sz w:val="24"/>
          <w:szCs w:val="24"/>
        </w:rPr>
        <w:t>непризнанны</w:t>
      </w:r>
      <w:r w:rsidR="00F14F37">
        <w:rPr>
          <w:rFonts w:ascii="GHEA Grapalat" w:hAnsi="GHEA Grapalat"/>
          <w:sz w:val="24"/>
          <w:szCs w:val="24"/>
        </w:rPr>
        <w:t>х таковыми</w:t>
      </w:r>
      <w:r w:rsidRPr="009044F1">
        <w:rPr>
          <w:rFonts w:ascii="GHEA Grapalat" w:hAnsi="GHEA Grapalat"/>
          <w:sz w:val="24"/>
          <w:szCs w:val="24"/>
        </w:rPr>
        <w:t xml:space="preserve"> участников, </w:t>
      </w:r>
      <w:r w:rsidR="00C666AD">
        <w:rPr>
          <w:rFonts w:ascii="GHEA Grapalat" w:hAnsi="GHEA Grapalat"/>
          <w:sz w:val="24"/>
          <w:szCs w:val="24"/>
        </w:rPr>
        <w:t>на  заседаниии комиссии</w:t>
      </w:r>
      <w:r w:rsidR="00C666AD" w:rsidRPr="009044F1">
        <w:rPr>
          <w:rFonts w:ascii="GHEA Grapalat" w:hAnsi="GHEA Grapalat"/>
          <w:sz w:val="24"/>
          <w:szCs w:val="24"/>
        </w:rPr>
        <w:t xml:space="preserve"> </w:t>
      </w:r>
      <w:r w:rsidR="00C666AD" w:rsidRPr="00334F26">
        <w:rPr>
          <w:rFonts w:ascii="GHEA Grapalat" w:hAnsi="GHEA Grapalat"/>
          <w:sz w:val="24"/>
          <w:szCs w:val="24"/>
        </w:rPr>
        <w:t>с предложившими равные цены участниками,</w:t>
      </w:r>
      <w:r w:rsidR="00B34CEA">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C44836">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B34CEA" w:rsidRPr="009044F1">
        <w:rPr>
          <w:rFonts w:ascii="GHEA Grapalat" w:hAnsi="GHEA Grapalat"/>
          <w:sz w:val="24"/>
          <w:szCs w:val="24"/>
        </w:rPr>
        <w:t>)</w:t>
      </w:r>
      <w:r w:rsidR="00B34CEA" w:rsidRPr="00B34CEA">
        <w:rPr>
          <w:rFonts w:ascii="GHEA Grapalat" w:hAnsi="GHEA Grapalat"/>
          <w:sz w:val="24"/>
          <w:szCs w:val="24"/>
        </w:rPr>
        <w:t xml:space="preserve"> </w:t>
      </w:r>
      <w:r w:rsidR="00B34CEA" w:rsidRPr="009044F1">
        <w:rPr>
          <w:rFonts w:ascii="GHEA Grapalat" w:hAnsi="GHEA Grapalat"/>
          <w:sz w:val="24"/>
          <w:szCs w:val="24"/>
        </w:rPr>
        <w:t>присутствуют</w:t>
      </w:r>
      <w:r w:rsidR="00B34CEA" w:rsidRPr="00B34CEA">
        <w:rPr>
          <w:rFonts w:ascii="GHEA Grapalat" w:hAnsi="GHEA Grapalat"/>
          <w:sz w:val="24"/>
          <w:szCs w:val="24"/>
        </w:rPr>
        <w:t xml:space="preserve"> </w:t>
      </w:r>
      <w:r w:rsidR="00B34CEA"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1C57A6">
        <w:rPr>
          <w:rFonts w:ascii="GHEA Grapalat" w:hAnsi="GHEA Grapalat"/>
          <w:sz w:val="24"/>
          <w:szCs w:val="24"/>
        </w:rPr>
        <w:t>представивших равные цены</w:t>
      </w:r>
      <w:r w:rsidR="001C57A6" w:rsidRPr="009044F1">
        <w:rPr>
          <w:rFonts w:ascii="GHEA Grapalat" w:hAnsi="GHEA Grapalat"/>
          <w:sz w:val="24"/>
          <w:szCs w:val="24"/>
        </w:rPr>
        <w:t xml:space="preserve"> </w:t>
      </w:r>
      <w:r w:rsidRPr="009044F1">
        <w:rPr>
          <w:rFonts w:ascii="GHEA Grapalat" w:hAnsi="GHEA Grapalat"/>
          <w:sz w:val="24"/>
          <w:szCs w:val="24"/>
        </w:rPr>
        <w:t xml:space="preserve">участников </w:t>
      </w:r>
      <w:r w:rsidR="009D54D5">
        <w:rPr>
          <w:rFonts w:ascii="GHEA Grapalat" w:hAnsi="GHEA Grapalat"/>
          <w:sz w:val="24"/>
          <w:szCs w:val="24"/>
        </w:rPr>
        <w:t>об условиях, продолжительности,</w:t>
      </w:r>
      <w:r w:rsidR="00EB3853">
        <w:rPr>
          <w:rFonts w:ascii="GHEA Grapalat" w:hAnsi="GHEA Grapalat"/>
          <w:sz w:val="24"/>
          <w:szCs w:val="24"/>
        </w:rPr>
        <w:t xml:space="preserve"> </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D11351">
        <w:rPr>
          <w:rFonts w:ascii="GHEA Grapalat" w:hAnsi="GHEA Grapalat"/>
          <w:sz w:val="24"/>
          <w:szCs w:val="24"/>
        </w:rPr>
        <w:t>другого</w:t>
      </w:r>
      <w:r w:rsidR="00D11351" w:rsidRPr="009044F1">
        <w:rPr>
          <w:rFonts w:ascii="GHEA Grapalat" w:hAnsi="GHEA Grapalat"/>
          <w:sz w:val="24"/>
          <w:szCs w:val="24"/>
        </w:rPr>
        <w:t xml:space="preserve"> </w:t>
      </w:r>
      <w:r w:rsidRPr="009044F1">
        <w:rPr>
          <w:rFonts w:ascii="GHEA Grapalat" w:hAnsi="GHEA Grapalat"/>
          <w:sz w:val="24"/>
          <w:szCs w:val="24"/>
        </w:rPr>
        <w:t>участник</w:t>
      </w:r>
      <w:r w:rsidR="00D11351">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802408" w:rsidRDefault="009B6D58" w:rsidP="0080240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w:t>
      </w:r>
      <w:r w:rsidR="00A975F3" w:rsidRPr="003F64C5">
        <w:rPr>
          <w:rFonts w:ascii="GHEA Grapalat" w:hAnsi="GHEA Grapalat"/>
          <w:sz w:val="24"/>
          <w:szCs w:val="24"/>
        </w:rPr>
        <w:t>непризнанны</w:t>
      </w:r>
      <w:r w:rsidR="00A975F3">
        <w:rPr>
          <w:rFonts w:ascii="GHEA Grapalat" w:hAnsi="GHEA Grapalat"/>
          <w:sz w:val="24"/>
          <w:szCs w:val="24"/>
        </w:rPr>
        <w:t xml:space="preserve">е таковыми </w:t>
      </w:r>
      <w:r w:rsidRPr="009044F1">
        <w:rPr>
          <w:rFonts w:ascii="GHEA Grapalat" w:hAnsi="GHEA Grapalat"/>
          <w:sz w:val="24"/>
          <w:szCs w:val="24"/>
        </w:rPr>
        <w:t>участники</w:t>
      </w:r>
      <w:r w:rsidR="00A975F3">
        <w:rPr>
          <w:rFonts w:ascii="GHEA Grapalat" w:hAnsi="GHEA Grapalat"/>
          <w:sz w:val="24"/>
          <w:szCs w:val="24"/>
        </w:rPr>
        <w:t>.</w:t>
      </w:r>
      <w:r w:rsidR="00B532B4">
        <w:rPr>
          <w:rFonts w:ascii="GHEA Grapalat" w:hAnsi="GHEA Grapalat"/>
          <w:sz w:val="24"/>
          <w:szCs w:val="24"/>
        </w:rPr>
        <w:t xml:space="preserve"> </w:t>
      </w:r>
      <w:r w:rsidR="00802408" w:rsidRPr="00CA3860">
        <w:rPr>
          <w:rFonts w:ascii="GHEA Grapalat" w:hAnsi="GHEA Grapalat"/>
          <w:sz w:val="24"/>
          <w:szCs w:val="24"/>
        </w:rPr>
        <w:t xml:space="preserve">Если в результате переговоров представленные участниками цены остаются равными, процедура закупки на основании пункта 1 части 1 статьи 37 Закона </w:t>
      </w:r>
      <w:r w:rsidR="00802408" w:rsidRPr="00CA3860">
        <w:rPr>
          <w:rFonts w:ascii="GHEA Grapalat" w:hAnsi="GHEA Grapalat"/>
          <w:sz w:val="24"/>
          <w:szCs w:val="24"/>
        </w:rPr>
        <w:lastRenderedPageBreak/>
        <w:t>объявляется несостоявшейся</w:t>
      </w:r>
      <w:r w:rsidR="00802408">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p>
    <w:p w:rsidR="001A54A3" w:rsidRDefault="001A54A3" w:rsidP="001A54A3">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8.6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7C3C89">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1A54A3" w:rsidRPr="009044F1" w:rsidRDefault="001A54A3" w:rsidP="001A54A3">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AC5387">
        <w:rPr>
          <w:rFonts w:ascii="GHEA Grapalat" w:hAnsi="GHEA Grapalat" w:cs="Sylfaen"/>
          <w:sz w:val="24"/>
          <w:szCs w:val="24"/>
        </w:rPr>
        <w:t>.</w:t>
      </w:r>
    </w:p>
    <w:p w:rsidR="00B514E8" w:rsidRPr="00522932" w:rsidRDefault="00FD2748" w:rsidP="00AB2976">
      <w:pPr>
        <w:pStyle w:val="norm"/>
        <w:widowControl w:val="0"/>
        <w:tabs>
          <w:tab w:val="left" w:pos="1134"/>
        </w:tabs>
        <w:spacing w:after="160" w:line="240" w:lineRule="auto"/>
        <w:ind w:firstLine="567"/>
        <w:rPr>
          <w:rFonts w:ascii="GHEA Grapalat" w:hAnsi="GHEA Grapalat"/>
          <w:sz w:val="24"/>
          <w:szCs w:val="24"/>
        </w:rPr>
      </w:pPr>
      <w:r w:rsidRPr="00522932">
        <w:rPr>
          <w:rFonts w:ascii="GHEA Grapalat" w:hAnsi="GHEA Grapalat"/>
          <w:sz w:val="24"/>
          <w:szCs w:val="24"/>
        </w:rPr>
        <w:t>8.</w:t>
      </w:r>
      <w:r w:rsidR="00FD6933" w:rsidRPr="00522932">
        <w:rPr>
          <w:rFonts w:ascii="GHEA Grapalat" w:hAnsi="GHEA Grapalat"/>
          <w:sz w:val="24"/>
          <w:szCs w:val="24"/>
        </w:rPr>
        <w:t>7</w:t>
      </w:r>
      <w:r w:rsidRPr="00522932">
        <w:rPr>
          <w:rFonts w:ascii="GHEA Grapalat" w:hAnsi="GHEA Grapalat"/>
          <w:sz w:val="24"/>
          <w:szCs w:val="24"/>
        </w:rPr>
        <w:t>.</w:t>
      </w:r>
      <w:r w:rsidR="00C37724" w:rsidRPr="00522932">
        <w:rPr>
          <w:rFonts w:ascii="GHEA Grapalat" w:hAnsi="GHEA Grapalat"/>
          <w:sz w:val="24"/>
          <w:szCs w:val="24"/>
        </w:rPr>
        <w:tab/>
      </w:r>
      <w:r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Pr="00522932">
        <w:rPr>
          <w:rFonts w:ascii="GHEA Grapalat" w:hAnsi="GHEA Grapalat"/>
          <w:sz w:val="24"/>
          <w:szCs w:val="24"/>
        </w:rPr>
        <w:t>документ</w:t>
      </w:r>
      <w:r w:rsidR="00F7541A" w:rsidRPr="00522932">
        <w:rPr>
          <w:rFonts w:ascii="GHEA Grapalat" w:hAnsi="GHEA Grapalat"/>
          <w:sz w:val="24"/>
          <w:szCs w:val="24"/>
        </w:rPr>
        <w:t>ы</w:t>
      </w:r>
      <w:r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Courier New" w:hAnsi="Courier New" w:cs="Courier New"/>
          <w:sz w:val="24"/>
          <w:szCs w:val="24"/>
        </w:rPr>
        <w:t> </w:t>
      </w:r>
      <w:r w:rsidRPr="00522932">
        <w:rPr>
          <w:rFonts w:ascii="GHEA Grapalat" w:hAnsi="GHEA Grapalat"/>
          <w:sz w:val="24"/>
          <w:szCs w:val="24"/>
        </w:rPr>
        <w:t>препятствуя нормальному функционированию комиссии.</w:t>
      </w:r>
    </w:p>
    <w:p w:rsidR="00AD2081" w:rsidRPr="00D67FDE" w:rsidRDefault="00A150A9" w:rsidP="00B46D58">
      <w:pPr>
        <w:pStyle w:val="norm"/>
        <w:widowControl w:val="0"/>
        <w:tabs>
          <w:tab w:val="left" w:pos="1134"/>
        </w:tabs>
        <w:spacing w:after="160" w:line="240" w:lineRule="auto"/>
        <w:ind w:firstLine="567"/>
        <w:rPr>
          <w:rFonts w:ascii="GHEA Grapalat" w:hAnsi="GHEA Grapalat"/>
          <w:sz w:val="24"/>
          <w:szCs w:val="24"/>
        </w:rPr>
      </w:pPr>
      <w:r w:rsidRPr="00D67FDE">
        <w:rPr>
          <w:rFonts w:ascii="GHEA Grapalat" w:hAnsi="GHEA Grapalat"/>
          <w:sz w:val="24"/>
          <w:szCs w:val="24"/>
        </w:rPr>
        <w:t>8.</w:t>
      </w:r>
      <w:r w:rsidR="002038C2">
        <w:rPr>
          <w:rFonts w:ascii="GHEA Grapalat" w:hAnsi="GHEA Grapalat"/>
          <w:sz w:val="24"/>
          <w:szCs w:val="24"/>
        </w:rPr>
        <w:t>8</w:t>
      </w:r>
      <w:r w:rsidRPr="00D67FDE">
        <w:rPr>
          <w:rFonts w:ascii="GHEA Grapalat" w:hAnsi="GHEA Grapalat"/>
          <w:sz w:val="24"/>
          <w:szCs w:val="24"/>
        </w:rPr>
        <w:t>.</w:t>
      </w:r>
      <w:r w:rsidR="00213830" w:rsidRPr="00D67FDE">
        <w:rPr>
          <w:rFonts w:ascii="GHEA Grapalat" w:hAnsi="GHEA Grapalat"/>
          <w:sz w:val="24"/>
          <w:szCs w:val="24"/>
        </w:rPr>
        <w:tab/>
      </w:r>
      <w:r w:rsidRPr="00D67FDE">
        <w:rPr>
          <w:rFonts w:ascii="GHEA Grapalat" w:hAnsi="GHEA Grapalat"/>
          <w:sz w:val="24"/>
          <w:szCs w:val="24"/>
        </w:rPr>
        <w:t xml:space="preserve">Если в результате оценки, проведенной в ходе заседания по вскрытию </w:t>
      </w:r>
      <w:r w:rsidR="00F00565" w:rsidRPr="00D67FDE">
        <w:rPr>
          <w:rFonts w:ascii="GHEA Grapalat" w:hAnsi="GHEA Grapalat"/>
          <w:sz w:val="24"/>
          <w:szCs w:val="24"/>
        </w:rPr>
        <w:t xml:space="preserve">и оценке </w:t>
      </w:r>
      <w:r w:rsidRPr="00D67FDE">
        <w:rPr>
          <w:rFonts w:ascii="GHEA Grapalat" w:hAnsi="GHEA Grapalat"/>
          <w:sz w:val="24"/>
          <w:szCs w:val="24"/>
        </w:rPr>
        <w:t>заявок, в заявке участника фиксируются несоответствия требованиям приглашения,</w:t>
      </w:r>
      <w:r w:rsidR="0011340E" w:rsidRPr="00D67FDE">
        <w:rPr>
          <w:rFonts w:ascii="GHEA Grapalat" w:hAnsi="GHEA Grapalat"/>
          <w:sz w:val="24"/>
          <w:szCs w:val="24"/>
        </w:rPr>
        <w:t xml:space="preserve"> </w:t>
      </w:r>
      <w:r w:rsidR="00595177" w:rsidRPr="00D67FDE">
        <w:rPr>
          <w:rFonts w:ascii="GHEA Grapalat" w:hAnsi="GHEA Grapalat"/>
          <w:sz w:val="24"/>
          <w:szCs w:val="24"/>
        </w:rPr>
        <w:t>то</w:t>
      </w:r>
      <w:r w:rsidRPr="00D67FDE">
        <w:rPr>
          <w:rFonts w:ascii="GHEA Grapalat" w:hAnsi="GHEA Grapalat"/>
          <w:sz w:val="24"/>
          <w:szCs w:val="24"/>
        </w:rPr>
        <w:t xml:space="preserve"> секретарь комиссии в тот же день</w:t>
      </w:r>
      <w:r w:rsidR="007A34A6" w:rsidRPr="00D67FDE">
        <w:rPr>
          <w:rFonts w:ascii="GHEA Grapalat" w:hAnsi="GHEA Grapalat"/>
          <w:sz w:val="24"/>
          <w:szCs w:val="24"/>
        </w:rPr>
        <w:t xml:space="preserve"> </w:t>
      </w:r>
      <w:r w:rsidR="00595177" w:rsidRPr="00FB3103">
        <w:rPr>
          <w:rFonts w:ascii="GHEA Grapalat" w:hAnsi="GHEA Grapalat"/>
          <w:sz w:val="24"/>
          <w:szCs w:val="24"/>
        </w:rPr>
        <w:t>в электронной форме</w:t>
      </w:r>
      <w:r w:rsidR="007A34A6" w:rsidRPr="00FB3103">
        <w:rPr>
          <w:rFonts w:ascii="GHEA Grapalat" w:hAnsi="GHEA Grapalat"/>
          <w:sz w:val="24"/>
          <w:szCs w:val="24"/>
        </w:rPr>
        <w:t xml:space="preserve"> </w:t>
      </w:r>
      <w:r w:rsidRPr="00D67FDE">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312694">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534816">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05196C" w:rsidRPr="00CE18BF" w:rsidRDefault="00A150A9" w:rsidP="0005196C">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8E0ADF">
        <w:rPr>
          <w:rFonts w:ascii="GHEA Grapalat" w:hAnsi="GHEA Grapalat"/>
          <w:sz w:val="24"/>
          <w:szCs w:val="24"/>
        </w:rPr>
        <w:t>10</w:t>
      </w:r>
      <w:r w:rsidRPr="009044F1">
        <w:rPr>
          <w:rFonts w:ascii="GHEA Grapalat" w:hAnsi="GHEA Grapalat"/>
          <w:sz w:val="24"/>
          <w:szCs w:val="24"/>
        </w:rPr>
        <w:t>.</w:t>
      </w:r>
      <w:r w:rsidR="00213830" w:rsidRPr="005114D0">
        <w:rPr>
          <w:rFonts w:ascii="GHEA Grapalat" w:hAnsi="GHEA Grapalat"/>
          <w:sz w:val="24"/>
          <w:szCs w:val="24"/>
        </w:rPr>
        <w:tab/>
      </w:r>
      <w:r w:rsidR="0005196C" w:rsidRPr="00CE18BF">
        <w:rPr>
          <w:rFonts w:ascii="GHEA Grapalat" w:hAnsi="GHEA Grapalat"/>
          <w:sz w:val="24"/>
          <w:szCs w:val="24"/>
        </w:rPr>
        <w:t xml:space="preserve">Член или секретарь комиссии не может участвовать в работе комиссии, </w:t>
      </w:r>
      <w:r w:rsidR="0005196C" w:rsidRPr="00CE18BF">
        <w:rPr>
          <w:rFonts w:ascii="GHEA Grapalat" w:hAnsi="GHEA Grapalat"/>
          <w:sz w:val="24"/>
          <w:szCs w:val="24"/>
        </w:rPr>
        <w:lastRenderedPageBreak/>
        <w:t>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05196C" w:rsidRPr="00CE18BF" w:rsidDel="00A5199D">
        <w:rPr>
          <w:rFonts w:ascii="GHEA Grapalat" w:hAnsi="GHEA Grapalat"/>
          <w:sz w:val="24"/>
          <w:szCs w:val="24"/>
        </w:rPr>
        <w:t xml:space="preserve"> </w:t>
      </w:r>
      <w:r w:rsidR="0005196C"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w:t>
      </w:r>
      <w:r w:rsidR="004519FC">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0C2964">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337A5">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75295" w:rsidRPr="00110330" w:rsidRDefault="008769B4" w:rsidP="00875295">
      <w:pPr>
        <w:widowControl w:val="0"/>
        <w:tabs>
          <w:tab w:val="left" w:pos="1276"/>
        </w:tabs>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w:t>
      </w:r>
      <w:r w:rsidR="00A11C37">
        <w:rPr>
          <w:rFonts w:ascii="GHEA Grapalat" w:hAnsi="GHEA Grapalat"/>
        </w:rPr>
        <w:t>3</w:t>
      </w:r>
      <w:r w:rsidR="00493CC7" w:rsidRPr="00493CC7">
        <w:rPr>
          <w:rFonts w:ascii="GHEA Grapalat" w:hAnsi="GHEA Grapalat"/>
        </w:rPr>
        <w:t>.</w:t>
      </w:r>
      <w:r w:rsidR="00875295">
        <w:rPr>
          <w:rFonts w:ascii="GHEA Grapalat" w:hAnsi="GHEA Grapalat"/>
        </w:rPr>
        <w:t xml:space="preserve"> </w:t>
      </w:r>
      <w:r w:rsidR="00875295" w:rsidRPr="00110330">
        <w:rPr>
          <w:rFonts w:ascii="GHEA Grapalat" w:hAnsi="GHEA Grapalat"/>
        </w:rPr>
        <w:t xml:space="preserve">В случае выявления </w:t>
      </w:r>
      <w:r w:rsidR="00875295" w:rsidRPr="00110330">
        <w:rPr>
          <w:rFonts w:ascii="GHEA Grapalat" w:hAnsi="GHEA Grapalat"/>
          <w:color w:val="000000" w:themeColor="text1"/>
        </w:rPr>
        <w:t xml:space="preserve">оснований, предусмотренных пунктом 6 части 1 статьи 6 Закона, </w:t>
      </w:r>
      <w:r w:rsidR="00875295"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4A3453" w:rsidRPr="00BE1110">
        <w:rPr>
          <w:rFonts w:ascii="GHEA Grapalat" w:hAnsi="GHEA Grapalat"/>
        </w:rPr>
        <w:t>.</w:t>
      </w:r>
      <w:r w:rsidR="00E16A26" w:rsidRPr="00BE1110">
        <w:rPr>
          <w:rFonts w:ascii="GHEA Grapalat" w:hAnsi="GHEA Grapalat"/>
        </w:rPr>
        <w:t xml:space="preserve"> </w:t>
      </w:r>
      <w:r w:rsidR="004A3453" w:rsidRPr="00BE1110">
        <w:rPr>
          <w:rFonts w:ascii="GHEA Grapalat" w:hAnsi="GHEA Grapalat"/>
        </w:rPr>
        <w:t>Мотивированное решение руководителя заказчика уполномоченный орган публикует в бюллетене</w:t>
      </w:r>
      <w:r w:rsidR="00963EF7" w:rsidRPr="00F0578D">
        <w:rPr>
          <w:rFonts w:ascii="GHEA Grapalat" w:hAnsi="GHEA Grapalat"/>
        </w:rPr>
        <w:t xml:space="preserve"> </w:t>
      </w:r>
      <w:r w:rsidR="00963EF7">
        <w:rPr>
          <w:rFonts w:ascii="GHEA Grapalat" w:hAnsi="GHEA Grapalat"/>
        </w:rPr>
        <w:t xml:space="preserve">в течение пяти рабочих дней, </w:t>
      </w:r>
      <w:r w:rsidR="00963EF7">
        <w:rPr>
          <w:rStyle w:val="ezkurwreuab5ozgtqnkl"/>
          <w:rFonts w:ascii="GHEA Grapalat" w:hAnsi="GHEA Grapalat"/>
        </w:rPr>
        <w:t>следующих</w:t>
      </w:r>
      <w:r w:rsidR="00963EF7">
        <w:rPr>
          <w:rFonts w:ascii="GHEA Grapalat" w:hAnsi="GHEA Grapalat"/>
        </w:rPr>
        <w:t xml:space="preserve"> </w:t>
      </w:r>
      <w:r w:rsidR="00963EF7">
        <w:rPr>
          <w:rStyle w:val="ezkurwreuab5ozgtqnkl"/>
          <w:rFonts w:ascii="GHEA Grapalat" w:hAnsi="GHEA Grapalat"/>
        </w:rPr>
        <w:t>за днем</w:t>
      </w:r>
      <w:r w:rsidR="00963EF7">
        <w:rPr>
          <w:rFonts w:ascii="GHEA Grapalat" w:hAnsi="GHEA Grapalat"/>
        </w:rPr>
        <w:t xml:space="preserve"> </w:t>
      </w:r>
      <w:r w:rsidR="00963EF7">
        <w:rPr>
          <w:rStyle w:val="ezkurwreuab5ozgtqnkl"/>
          <w:rFonts w:ascii="GHEA Grapalat" w:hAnsi="GHEA Grapalat"/>
        </w:rPr>
        <w:t>получения</w:t>
      </w:r>
      <w:r w:rsidR="00963EF7">
        <w:rPr>
          <w:rFonts w:ascii="GHEA Grapalat" w:hAnsi="GHEA Grapalat"/>
        </w:rPr>
        <w:t xml:space="preserve"> </w:t>
      </w:r>
      <w:r w:rsidR="00963EF7">
        <w:rPr>
          <w:rStyle w:val="ezkurwreuab5ozgtqnkl"/>
          <w:rFonts w:ascii="GHEA Grapalat" w:hAnsi="GHEA Grapalat"/>
        </w:rPr>
        <w:t>решения</w:t>
      </w:r>
      <w:r w:rsidR="00963EF7">
        <w:rPr>
          <w:rFonts w:ascii="GHEA Grapalat" w:hAnsi="GHEA Grapalat"/>
        </w:rPr>
        <w:t>.</w:t>
      </w:r>
      <w:r w:rsidR="004A3453" w:rsidRPr="00BE1110">
        <w:rPr>
          <w:rFonts w:ascii="GHEA Grapalat" w:hAnsi="GHEA Grapalat"/>
        </w:rPr>
        <w:t>.</w:t>
      </w:r>
      <w:r w:rsidR="00875295" w:rsidRPr="00110330">
        <w:t xml:space="preserve"> </w:t>
      </w:r>
      <w:r w:rsidR="00875295" w:rsidRPr="00110330">
        <w:rPr>
          <w:rFonts w:ascii="GHEA Grapalat" w:hAnsi="GHEA Grapalat"/>
        </w:rPr>
        <w:t xml:space="preserve">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w:t>
      </w:r>
      <w:r w:rsidR="00875295" w:rsidRPr="00110330">
        <w:rPr>
          <w:rFonts w:ascii="GHEA Grapalat" w:hAnsi="GHEA Grapalat"/>
        </w:rPr>
        <w:lastRenderedPageBreak/>
        <w:t>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875295" w:rsidRPr="00110330">
        <w:t xml:space="preserve"> </w:t>
      </w:r>
      <w:r w:rsidR="00875295" w:rsidRPr="00110330">
        <w:rPr>
          <w:rFonts w:ascii="GHEA Grapalat" w:hAnsi="GHEA Grapalat"/>
        </w:rPr>
        <w:t>если по результатам судебного разбирательства возможность исполнения решения не исчезла.</w:t>
      </w:r>
      <w:r w:rsidR="00875295" w:rsidRPr="00110330">
        <w:rPr>
          <w:rFonts w:ascii="GHEA Grapalat" w:hAnsi="GHEA Grapalat"/>
          <w:color w:val="000000" w:themeColor="text1"/>
        </w:rPr>
        <w:t xml:space="preserve"> </w:t>
      </w:r>
    </w:p>
    <w:p w:rsidR="00875295" w:rsidRPr="00110330" w:rsidRDefault="004A5D87" w:rsidP="00875295">
      <w:pPr>
        <w:widowControl w:val="0"/>
        <w:tabs>
          <w:tab w:val="left" w:pos="1276"/>
        </w:tabs>
        <w:rPr>
          <w:rFonts w:ascii="GHEA Grapalat" w:hAnsi="GHEA Grapalat"/>
        </w:rPr>
      </w:pPr>
      <w:r>
        <w:rPr>
          <w:rFonts w:ascii="GHEA Grapalat" w:hAnsi="GHEA Grapalat"/>
        </w:rPr>
        <w:t>Е</w:t>
      </w:r>
      <w:r w:rsidR="00875295" w:rsidRPr="00110330">
        <w:rPr>
          <w:rFonts w:ascii="GHEA Grapalat" w:hAnsi="GHEA Grapalat"/>
        </w:rPr>
        <w:t>сли:</w:t>
      </w:r>
    </w:p>
    <w:p w:rsidR="00875295" w:rsidRPr="00110330" w:rsidRDefault="00875295" w:rsidP="00875295">
      <w:pPr>
        <w:pStyle w:val="aff3"/>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75295" w:rsidRDefault="00875295" w:rsidP="00875295">
      <w:pPr>
        <w:pStyle w:val="aff3"/>
        <w:widowControl w:val="0"/>
        <w:numPr>
          <w:ilvl w:val="0"/>
          <w:numId w:val="34"/>
        </w:numPr>
        <w:ind w:left="0" w:firstLine="284"/>
        <w:contextualSpacing/>
        <w:jc w:val="both"/>
        <w:rPr>
          <w:ins w:id="2" w:author="Vardan" w:date="2022-10-29T23:16:00Z"/>
          <w:rFonts w:ascii="GHEA Grapalat" w:hAnsi="GHEA Grapalat"/>
        </w:rPr>
      </w:pPr>
      <w:r w:rsidRPr="00110330">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2E2964" w:rsidRPr="00B51C5B">
        <w:rPr>
          <w:rFonts w:ascii="GHEA Grapalat" w:hAnsi="GHEA Grapalat"/>
        </w:rPr>
        <w:t>была осуществлена</w:t>
      </w:r>
      <w:r w:rsidRPr="00B51C5B">
        <w:rPr>
          <w:rFonts w:ascii="GHEA Grapalat" w:hAnsi="GHEA Grapalat"/>
        </w:rPr>
        <w:t xml:space="preserve"> по истечении срока представления решения уполномоченному органу, но не позднее </w:t>
      </w:r>
      <w:r w:rsidR="008B7BD1" w:rsidRPr="00B51C5B">
        <w:rPr>
          <w:rFonts w:ascii="GHEA Grapalat" w:hAnsi="GHEA Grapalat"/>
        </w:rPr>
        <w:t xml:space="preserve">истечения </w:t>
      </w:r>
      <w:r w:rsidR="00F84E6B" w:rsidRPr="00B51C5B">
        <w:rPr>
          <w:rFonts w:ascii="GHEA Grapalat" w:hAnsi="GHEA Grapalat"/>
        </w:rPr>
        <w:t>сорокодневного срока</w:t>
      </w:r>
      <w:r w:rsidR="00F84E6B" w:rsidRPr="00B51C5B" w:rsidDel="00F97C74">
        <w:rPr>
          <w:rFonts w:ascii="GHEA Grapalat" w:hAnsi="GHEA Grapalat"/>
        </w:rPr>
        <w:t xml:space="preserve"> </w:t>
      </w:r>
      <w:r w:rsidR="00F84E6B" w:rsidRPr="00B51C5B">
        <w:rPr>
          <w:rFonts w:ascii="GHEA Grapalat" w:hAnsi="GHEA Grapalat"/>
        </w:rPr>
        <w:t xml:space="preserve">установленного </w:t>
      </w:r>
      <w:r w:rsidR="008B7BD1" w:rsidRPr="00B51C5B">
        <w:rPr>
          <w:rFonts w:ascii="GHEA Grapalat" w:hAnsi="GHEA Grapalat"/>
        </w:rPr>
        <w:t xml:space="preserve">для включения </w:t>
      </w:r>
      <w:r w:rsidR="00F84E6B" w:rsidRPr="00B51C5B">
        <w:rPr>
          <w:rFonts w:ascii="GHEA Grapalat" w:hAnsi="GHEA Grapalat"/>
        </w:rPr>
        <w:t xml:space="preserve">уполномоченным органом </w:t>
      </w:r>
      <w:r w:rsidR="008B7BD1" w:rsidRPr="00B51C5B">
        <w:rPr>
          <w:rFonts w:ascii="GHEA Grapalat" w:hAnsi="GHEA Grapalat"/>
        </w:rPr>
        <w:t>участника</w:t>
      </w:r>
      <w:r w:rsidRPr="00B51C5B">
        <w:rPr>
          <w:rFonts w:ascii="GHEA Grapalat" w:hAnsi="GHEA Grapalat"/>
        </w:rPr>
        <w:t xml:space="preserve"> в список, </w:t>
      </w:r>
      <w:r w:rsidR="002E2964" w:rsidRPr="00B51C5B">
        <w:rPr>
          <w:rFonts w:ascii="GHEA Grapalat" w:hAnsi="GHEA Grapalat"/>
        </w:rPr>
        <w:t xml:space="preserve">а по состоянию на сороковой день после получения решения при </w:t>
      </w:r>
      <w:r w:rsidR="002E2964" w:rsidRPr="002F37FB">
        <w:rPr>
          <w:rFonts w:ascii="GHEA Grapalat" w:hAnsi="GHEA Grapalat"/>
        </w:rPr>
        <w:t>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2E2964">
        <w:rPr>
          <w:rFonts w:ascii="GHEA Grapalat" w:hAnsi="GHEA Grapalat"/>
        </w:rPr>
        <w:t xml:space="preserve"> </w:t>
      </w:r>
      <w:r w:rsidRPr="00110330">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904B1C" w:rsidRPr="00EB2758" w:rsidRDefault="00330E00" w:rsidP="00330E00">
      <w:pPr>
        <w:widowControl w:val="0"/>
        <w:tabs>
          <w:tab w:val="left" w:pos="1134"/>
        </w:tabs>
        <w:ind w:left="-360"/>
        <w:jc w:val="both"/>
        <w:rPr>
          <w:rFonts w:ascii="GHEA Grapalat" w:hAnsi="GHEA Grapalat" w:cs="Sylfaen"/>
        </w:rPr>
      </w:pPr>
      <w:r w:rsidRPr="00EB2758">
        <w:rPr>
          <w:rFonts w:ascii="GHEA Grapalat" w:hAnsi="GHEA Grapalat" w:cs="Sylfaen"/>
        </w:rPr>
        <w:t xml:space="preserve">        </w:t>
      </w:r>
      <w:r w:rsidR="00904B1C" w:rsidRPr="00EB2758">
        <w:rPr>
          <w:rFonts w:ascii="GHEA Grapalat" w:hAnsi="GHEA Grapalat" w:cs="Sylfaen"/>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w:t>
      </w:r>
      <w:r w:rsidR="00633471">
        <w:rPr>
          <w:rFonts w:ascii="GHEA Grapalat" w:hAnsi="GHEA Grapalat" w:cs="Sylfaen"/>
        </w:rPr>
        <w:t>включая случаи, когда несоответствия, зафиксированные в результате оценки заявки, не исправляются или не исправляются полностью в установленные сроки,</w:t>
      </w:r>
      <w:r w:rsidR="00904B1C" w:rsidRPr="00EB2758">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330E00" w:rsidRPr="00330E00" w:rsidRDefault="00330E00" w:rsidP="00330E00">
      <w:pPr>
        <w:widowControl w:val="0"/>
        <w:tabs>
          <w:tab w:val="left" w:pos="1134"/>
        </w:tabs>
        <w:ind w:left="-360"/>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B30203">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6D71ED">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6D71ED">
        <w:rPr>
          <w:rFonts w:ascii="GHEA Grapalat" w:hAnsi="GHEA Grapalat"/>
          <w:sz w:val="24"/>
          <w:szCs w:val="24"/>
        </w:rPr>
        <w:t>е</w:t>
      </w:r>
      <w:r w:rsidR="00A74478" w:rsidRPr="00A74478">
        <w:rPr>
          <w:rFonts w:ascii="GHEA Grapalat" w:hAnsi="GHEA Grapalat"/>
          <w:sz w:val="24"/>
          <w:szCs w:val="24"/>
        </w:rPr>
        <w:t xml:space="preserve"> 8.</w:t>
      </w:r>
      <w:r w:rsidR="0047567E">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lastRenderedPageBreak/>
        <w:t>8.</w:t>
      </w:r>
      <w:r w:rsidR="0093610F" w:rsidRPr="000811C1">
        <w:rPr>
          <w:rFonts w:ascii="GHEA Grapalat" w:hAnsi="GHEA Grapalat"/>
          <w:sz w:val="24"/>
          <w:szCs w:val="24"/>
        </w:rPr>
        <w:t>1</w:t>
      </w:r>
      <w:r w:rsidR="00610893">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9302D2">
      <w:pPr>
        <w:widowControl w:val="0"/>
        <w:tabs>
          <w:tab w:val="left" w:pos="1276"/>
        </w:tabs>
        <w:spacing w:after="160"/>
        <w:ind w:firstLine="567"/>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610893">
        <w:rPr>
          <w:rFonts w:ascii="GHEA Grapalat" w:hAnsi="GHEA Grapalat"/>
        </w:rPr>
        <w:t>7</w:t>
      </w:r>
      <w:r w:rsidR="00EE0CB1" w:rsidRPr="00EE0CB1">
        <w:rPr>
          <w:rFonts w:ascii="GHEA Grapalat" w:hAnsi="GHEA Grapalat"/>
        </w:rPr>
        <w:t>.</w:t>
      </w:r>
      <w:r w:rsidR="00EE0CB1" w:rsidRPr="005114D0">
        <w:rPr>
          <w:rFonts w:ascii="GHEA Grapalat" w:hAnsi="GHEA Grapalat"/>
        </w:rPr>
        <w:tab/>
      </w:r>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9044F1" w:rsidRDefault="00265D18" w:rsidP="009302D2">
      <w:pPr>
        <w:widowControl w:val="0"/>
        <w:tabs>
          <w:tab w:val="left" w:pos="1276"/>
        </w:tabs>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C40119">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64849">
        <w:rPr>
          <w:rStyle w:val="af6"/>
          <w:rFonts w:ascii="GHEA Grapalat" w:hAnsi="GHEA Grapalat"/>
          <w:sz w:val="24"/>
          <w:szCs w:val="24"/>
        </w:rPr>
        <w:footnoteReference w:customMarkFollows="1" w:id="10"/>
        <w:t>11</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C20A6">
        <w:rPr>
          <w:rFonts w:ascii="GHEA Grapalat" w:hAnsi="GHEA Grapalat"/>
        </w:rPr>
        <w:t>1</w:t>
      </w:r>
      <w:r w:rsidR="00C40119">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C40119">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C40119">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C40119">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C40119">
        <w:rPr>
          <w:rFonts w:ascii="GHEA Grapalat" w:hAnsi="GHEA Grapalat"/>
          <w:sz w:val="24"/>
          <w:szCs w:val="24"/>
        </w:rPr>
        <w:t>3</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FC32D2" w:rsidRDefault="00FC32D2" w:rsidP="00FC32D2">
      <w:pPr>
        <w:pStyle w:val="23"/>
        <w:widowControl w:val="0"/>
        <w:spacing w:after="160" w:line="240" w:lineRule="auto"/>
        <w:ind w:firstLine="567"/>
        <w:rPr>
          <w:rFonts w:ascii="GHEA Grapalat" w:hAnsi="GHEA Grapalat"/>
          <w:color w:val="000000" w:themeColor="text1"/>
          <w:szCs w:val="22"/>
        </w:rPr>
      </w:pPr>
      <w:r w:rsidRPr="009044F1">
        <w:rPr>
          <w:rFonts w:ascii="GHEA Grapalat" w:hAnsi="GHEA Grapalat"/>
          <w:sz w:val="24"/>
          <w:szCs w:val="24"/>
        </w:rPr>
        <w:lastRenderedPageBreak/>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r w:rsidRPr="009044F1">
        <w:rPr>
          <w:rFonts w:ascii="GHEA Grapalat" w:hAnsi="GHEA Grapalat"/>
          <w:sz w:val="24"/>
          <w:szCs w:val="24"/>
        </w:rPr>
        <w:t xml:space="preserve"> </w:t>
      </w:r>
    </w:p>
    <w:p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rsidR="00FC32D2"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FC32D2" w:rsidRDefault="00FC32D2" w:rsidP="00FC32D2">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4E59BE">
        <w:rPr>
          <w:rFonts w:ascii="GHEA Grapalat" w:hAnsi="GHEA Grapalat"/>
        </w:rPr>
        <w:t xml:space="preserve">На </w:t>
      </w:r>
      <w:r w:rsidRPr="009044F1">
        <w:rPr>
          <w:rFonts w:ascii="GHEA Grapalat" w:hAnsi="GHEA Grapalat"/>
        </w:rPr>
        <w:t>чет</w:t>
      </w:r>
      <w:r w:rsidR="004E59BE">
        <w:rPr>
          <w:rFonts w:ascii="GHEA Grapalat" w:hAnsi="GHEA Grapalat"/>
        </w:rPr>
        <w:t>вертый</w:t>
      </w:r>
      <w:r w:rsidRPr="009044F1">
        <w:rPr>
          <w:rFonts w:ascii="GHEA Grapalat" w:hAnsi="GHEA Grapalat"/>
        </w:rPr>
        <w:t xml:space="preserve"> рабочи</w:t>
      </w:r>
      <w:r w:rsidR="004E59BE">
        <w:rPr>
          <w:rFonts w:ascii="GHEA Grapalat" w:hAnsi="GHEA Grapalat"/>
        </w:rPr>
        <w:t>й</w:t>
      </w:r>
      <w:r w:rsidRPr="009044F1">
        <w:rPr>
          <w:rFonts w:ascii="GHEA Grapalat" w:hAnsi="GHEA Grapalat"/>
        </w:rPr>
        <w:t xml:space="preserve"> д</w:t>
      </w:r>
      <w:r w:rsidR="004E59BE">
        <w:rPr>
          <w:rFonts w:ascii="GHEA Grapalat" w:hAnsi="GHEA Grapalat"/>
        </w:rPr>
        <w:t>ень</w:t>
      </w:r>
      <w:r w:rsidRPr="009044F1">
        <w:rPr>
          <w:rFonts w:ascii="GHEA Grapalat" w:hAnsi="GHEA Grapalat"/>
        </w:rPr>
        <w:t>, следующи</w:t>
      </w:r>
      <w:r w:rsidR="004E59BE">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24BAD">
        <w:rPr>
          <w:rFonts w:ascii="GHEA Grapalat" w:hAnsi="GHEA Grapalat"/>
        </w:rPr>
        <w:t>2</w:t>
      </w:r>
      <w:r w:rsidR="0094479B">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3D117E">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B07F48">
        <w:rPr>
          <w:rFonts w:ascii="GHEA Grapalat" w:hAnsi="GHEA Grapalat"/>
        </w:rPr>
        <w:t>3</w:t>
      </w:r>
      <w:r w:rsidR="00D24BAD">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A65116" w:rsidRPr="00681C1F">
        <w:rPr>
          <w:rFonts w:ascii="GHEA Grapalat" w:hAnsi="GHEA Grapalat"/>
          <w:color w:val="000000" w:themeColor="text1"/>
        </w:rPr>
        <w:t xml:space="preserve">Если отобранный участник </w:t>
      </w:r>
      <w:r w:rsidR="00A65116">
        <w:rPr>
          <w:rFonts w:ascii="GHEA Grapalat" w:hAnsi="GHEA Grapalat"/>
          <w:color w:val="000000" w:themeColor="text1"/>
        </w:rPr>
        <w:t xml:space="preserve"> после </w:t>
      </w:r>
      <w:r w:rsidR="00A65116" w:rsidRPr="00681C1F">
        <w:rPr>
          <w:rFonts w:ascii="GHEA Grapalat" w:hAnsi="GHEA Grapalat"/>
          <w:color w:val="000000" w:themeColor="text1"/>
        </w:rPr>
        <w:t xml:space="preserve">получения уведомления о заключении договора и проекта договора </w:t>
      </w:r>
      <w:r w:rsidR="00A65116" w:rsidRPr="00996C18">
        <w:rPr>
          <w:rFonts w:ascii="GHEA Grapalat" w:hAnsi="GHEA Grapalat"/>
        </w:rPr>
        <w:t xml:space="preserve">в </w:t>
      </w:r>
      <w:r w:rsidR="00A65116" w:rsidRPr="00C61190">
        <w:rPr>
          <w:rFonts w:ascii="GHEA Grapalat" w:hAnsi="GHEA Grapalat"/>
        </w:rPr>
        <w:t>срок, предусмотренный пунктом 10.1 настоящего приглашения</w:t>
      </w:r>
      <w:r w:rsidR="00A65116">
        <w:rPr>
          <w:rFonts w:ascii="GHEA Grapalat" w:hAnsi="GHEA Grapalat"/>
        </w:rPr>
        <w:t>,</w:t>
      </w:r>
      <w:r w:rsidR="00A65116" w:rsidRPr="00996C18">
        <w:rPr>
          <w:rFonts w:ascii="GHEA Grapalat" w:hAnsi="GHEA Grapalat"/>
        </w:rPr>
        <w:t xml:space="preserve"> </w:t>
      </w:r>
      <w:r w:rsidR="00A65116" w:rsidRPr="00C61190">
        <w:rPr>
          <w:rFonts w:ascii="GHEA Grapalat" w:hAnsi="GHEA Grapalat"/>
        </w:rPr>
        <w:t>а в случае, если по заключаемому договору предусмотрен</w:t>
      </w:r>
      <w:r w:rsidR="00A65116">
        <w:rPr>
          <w:rFonts w:ascii="GHEA Grapalat" w:hAnsi="GHEA Grapalat"/>
        </w:rPr>
        <w:t>а</w:t>
      </w:r>
      <w:r w:rsidR="00A65116" w:rsidRPr="00C61190">
        <w:rPr>
          <w:rFonts w:ascii="GHEA Grapalat" w:hAnsi="GHEA Grapalat"/>
        </w:rPr>
        <w:t xml:space="preserve"> предоплата</w:t>
      </w:r>
      <w:r w:rsidR="00A65116">
        <w:rPr>
          <w:rFonts w:ascii="GHEA Grapalat" w:hAnsi="GHEA Grapalat"/>
        </w:rPr>
        <w:t xml:space="preserve"> - </w:t>
      </w:r>
      <w:r w:rsidR="00A65116" w:rsidRPr="00DF59E9">
        <w:rPr>
          <w:rFonts w:ascii="GHEA Grapalat" w:hAnsi="GHEA Grapalat"/>
        </w:rPr>
        <w:t>в течение 10 рабочих</w:t>
      </w:r>
      <w:r w:rsidR="00A65116">
        <w:rPr>
          <w:rFonts w:ascii="GHEA Grapalat" w:hAnsi="GHEA Grapalat"/>
        </w:rPr>
        <w:t xml:space="preserve"> </w:t>
      </w:r>
      <w:r w:rsidR="00A65116" w:rsidRPr="00DF59E9">
        <w:rPr>
          <w:rFonts w:ascii="GHEA Grapalat" w:hAnsi="GHEA Grapalat"/>
        </w:rPr>
        <w:t>дней</w:t>
      </w:r>
      <w:r w:rsidR="00A65116" w:rsidRPr="00C61190">
        <w:rPr>
          <w:rFonts w:ascii="GHEA Grapalat" w:hAnsi="GHEA Grapalat"/>
        </w:rPr>
        <w:t xml:space="preserve">, </w:t>
      </w:r>
      <w:r w:rsidR="00A65116" w:rsidRPr="00DF59E9">
        <w:rPr>
          <w:rFonts w:ascii="GHEA Grapalat" w:hAnsi="GHEA Grapalat"/>
        </w:rPr>
        <w:t xml:space="preserve">не подписывает договор и </w:t>
      </w:r>
      <w:r w:rsidR="00A65116">
        <w:rPr>
          <w:rFonts w:ascii="GHEA Grapalat" w:hAnsi="GHEA Grapalat"/>
        </w:rPr>
        <w:t xml:space="preserve"> не </w:t>
      </w:r>
      <w:r w:rsidR="00A65116" w:rsidRPr="00DF59E9">
        <w:rPr>
          <w:rFonts w:ascii="GHEA Grapalat" w:hAnsi="GHEA Grapalat"/>
        </w:rPr>
        <w:t>пред</w:t>
      </w:r>
      <w:r w:rsidR="00A65116">
        <w:rPr>
          <w:rFonts w:ascii="GHEA Grapalat" w:hAnsi="GHEA Grapalat"/>
        </w:rPr>
        <w:t>о</w:t>
      </w:r>
      <w:r w:rsidR="00A65116" w:rsidRPr="00DF59E9">
        <w:rPr>
          <w:rFonts w:ascii="GHEA Grapalat" w:hAnsi="GHEA Grapalat"/>
        </w:rPr>
        <w:t>ставляет заказчику обеспечени</w:t>
      </w:r>
      <w:r w:rsidR="00A65116">
        <w:rPr>
          <w:rFonts w:ascii="GHEA Grapalat" w:hAnsi="GHEA Grapalat"/>
        </w:rPr>
        <w:t xml:space="preserve">я </w:t>
      </w:r>
      <w:r w:rsidR="00A65116" w:rsidRPr="00DF59E9">
        <w:rPr>
          <w:rFonts w:ascii="GHEA Grapalat" w:hAnsi="GHEA Grapalat"/>
        </w:rPr>
        <w:t>квалификации и договора</w:t>
      </w:r>
      <w:r w:rsidR="00A65116">
        <w:rPr>
          <w:rFonts w:ascii="GHEA Grapalat" w:hAnsi="GHEA Grapalat"/>
        </w:rPr>
        <w:t>,</w:t>
      </w:r>
      <w:r w:rsidR="00A65116" w:rsidRPr="00C61190">
        <w:rPr>
          <w:rFonts w:ascii="GHEA Grapalat" w:hAnsi="GHEA Grapalat"/>
        </w:rPr>
        <w:t xml:space="preserve"> </w:t>
      </w:r>
      <w:r w:rsidR="00A65116" w:rsidRPr="00106011">
        <w:rPr>
          <w:rFonts w:ascii="GHEA Grapalat" w:hAnsi="GHEA Grapalat"/>
        </w:rPr>
        <w:t>а в случае, если проектом заключаемого договора предусмотрена предоплата и</w:t>
      </w:r>
      <w:r w:rsidR="00A65116">
        <w:rPr>
          <w:rFonts w:ascii="GHEA Grapalat" w:hAnsi="GHEA Grapalat"/>
        </w:rPr>
        <w:t xml:space="preserve"> при принятии </w:t>
      </w:r>
      <w:r w:rsidR="00A65116" w:rsidRPr="00106011">
        <w:rPr>
          <w:rFonts w:ascii="GHEA Grapalat" w:hAnsi="GHEA Grapalat"/>
        </w:rPr>
        <w:t>это</w:t>
      </w:r>
      <w:r w:rsidR="00A65116">
        <w:rPr>
          <w:rFonts w:ascii="GHEA Grapalat" w:hAnsi="GHEA Grapalat"/>
        </w:rPr>
        <w:t>го</w:t>
      </w:r>
      <w:r w:rsidR="00A65116" w:rsidRPr="00106011">
        <w:rPr>
          <w:rFonts w:ascii="GHEA Grapalat" w:hAnsi="GHEA Grapalat"/>
        </w:rPr>
        <w:t xml:space="preserve"> услови</w:t>
      </w:r>
      <w:r w:rsidR="00A65116">
        <w:rPr>
          <w:rFonts w:ascii="GHEA Grapalat" w:hAnsi="GHEA Grapalat"/>
        </w:rPr>
        <w:t>я</w:t>
      </w:r>
      <w:r w:rsidR="00A65116" w:rsidRPr="00106011">
        <w:rPr>
          <w:rFonts w:ascii="GHEA Grapalat" w:hAnsi="GHEA Grapalat"/>
        </w:rPr>
        <w:t xml:space="preserve"> </w:t>
      </w:r>
      <w:r w:rsidR="00A65116">
        <w:rPr>
          <w:rFonts w:ascii="GHEA Grapalat" w:hAnsi="GHEA Grapalat"/>
        </w:rPr>
        <w:t>ото</w:t>
      </w:r>
      <w:r w:rsidR="00A65116" w:rsidRPr="00106011">
        <w:rPr>
          <w:rFonts w:ascii="GHEA Grapalat" w:hAnsi="GHEA Grapalat"/>
        </w:rPr>
        <w:t>бранным участником</w:t>
      </w:r>
      <w:r w:rsidR="00A65116">
        <w:rPr>
          <w:rFonts w:ascii="GHEA Grapalat" w:hAnsi="GHEA Grapalat"/>
        </w:rPr>
        <w:t xml:space="preserve"> не представляется также обеспечение предоплаты,</w:t>
      </w:r>
      <w:r w:rsidR="00A65116" w:rsidRPr="00D02623">
        <w:rPr>
          <w:rFonts w:ascii="GHEA Grapalat" w:hAnsi="GHEA Grapalat"/>
          <w:color w:val="000000" w:themeColor="text1"/>
        </w:rPr>
        <w:t xml:space="preserve"> </w:t>
      </w:r>
      <w:r w:rsidR="00A65116" w:rsidRPr="00681C1F">
        <w:rPr>
          <w:rFonts w:ascii="GHEA Grapalat" w:hAnsi="GHEA Grapalat"/>
          <w:color w:val="000000" w:themeColor="text1"/>
        </w:rPr>
        <w:t xml:space="preserve">то он лишается права подписания договора. </w:t>
      </w:r>
      <w:r w:rsidR="00A65116" w:rsidRPr="009044F1" w:rsidDel="00DF2686">
        <w:rPr>
          <w:rFonts w:ascii="GHEA Grapalat" w:hAnsi="GHEA Grapalat"/>
        </w:rPr>
        <w:t xml:space="preserve"> </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lastRenderedPageBreak/>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0B7635">
        <w:rPr>
          <w:rFonts w:ascii="GHEA Grapalat" w:hAnsi="GHEA Grapalat"/>
          <w:i w:val="0"/>
          <w:sz w:val="24"/>
          <w:szCs w:val="24"/>
        </w:rPr>
        <w:t>размера предоплаты или</w:t>
      </w:r>
      <w:r w:rsidRPr="009044F1">
        <w:rPr>
          <w:rFonts w:ascii="GHEA Grapalat" w:hAnsi="GHEA Grapalat"/>
          <w:i w:val="0"/>
          <w:sz w:val="24"/>
          <w:szCs w:val="24"/>
        </w:rPr>
        <w:t xml:space="preserve">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813D84" w:rsidRPr="00681C1F">
        <w:rPr>
          <w:rFonts w:ascii="GHEA Grapalat" w:hAnsi="GHEA Grapalat"/>
          <w:color w:val="000000" w:themeColor="text1"/>
        </w:rPr>
        <w:t>На основании требования о предоставлении обеспечений</w:t>
      </w:r>
      <w:r w:rsidR="00813D84">
        <w:rPr>
          <w:rFonts w:ascii="GHEA Grapalat" w:hAnsi="GHEA Grapalat"/>
          <w:color w:val="000000" w:themeColor="text1"/>
        </w:rPr>
        <w:t xml:space="preserve"> </w:t>
      </w:r>
      <w:r w:rsidR="00813D84" w:rsidRPr="00681C1F">
        <w:rPr>
          <w:rFonts w:ascii="GHEA Grapalat" w:hAnsi="GHEA Grapalat"/>
          <w:color w:val="000000" w:themeColor="text1"/>
        </w:rPr>
        <w:t xml:space="preserve">квалификации и договора отобранный участник в течение </w:t>
      </w:r>
      <w:r w:rsidR="00813D84">
        <w:rPr>
          <w:rFonts w:ascii="GHEA Grapalat" w:hAnsi="GHEA Grapalat"/>
          <w:color w:val="000000" w:themeColor="text1"/>
        </w:rPr>
        <w:t>5</w:t>
      </w:r>
      <w:r w:rsidR="00813D84" w:rsidRPr="00681C1F">
        <w:rPr>
          <w:rFonts w:ascii="GHEA Grapalat" w:hAnsi="GHEA Grapalat"/>
          <w:color w:val="000000" w:themeColor="text1"/>
        </w:rPr>
        <w:t xml:space="preserve">-и рабочих дней </w:t>
      </w:r>
      <w:r w:rsidR="00A21601">
        <w:rPr>
          <w:rFonts w:ascii="GHEA Grapalat" w:hAnsi="GHEA Grapalat"/>
          <w:color w:val="000000" w:themeColor="text1"/>
        </w:rPr>
        <w:t>после</w:t>
      </w:r>
      <w:r w:rsidR="00A21601" w:rsidRPr="00681C1F">
        <w:rPr>
          <w:rFonts w:ascii="GHEA Grapalat" w:hAnsi="GHEA Grapalat"/>
          <w:color w:val="000000" w:themeColor="text1"/>
        </w:rPr>
        <w:t xml:space="preserve"> </w:t>
      </w:r>
      <w:r w:rsidR="00813D84" w:rsidRPr="00681C1F">
        <w:rPr>
          <w:rFonts w:ascii="GHEA Grapalat" w:hAnsi="GHEA Grapalat"/>
          <w:color w:val="000000" w:themeColor="text1"/>
        </w:rPr>
        <w:t>дня его получения, обязан представить обеспечения квалификации и договора.</w:t>
      </w:r>
      <w:r w:rsidR="00813D84" w:rsidRPr="00EA7411">
        <w:rPr>
          <w:rFonts w:ascii="GHEA Grapalat" w:hAnsi="GHEA Grapalat"/>
        </w:rPr>
        <w:t xml:space="preserve"> </w:t>
      </w:r>
      <w:r w:rsidR="00813D84"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813D84"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813D84">
        <w:rPr>
          <w:rFonts w:ascii="GHEA Grapalat" w:hAnsi="GHEA Grapalat"/>
          <w:color w:val="000000" w:themeColor="text1"/>
        </w:rPr>
        <w:t xml:space="preserve"> </w:t>
      </w:r>
      <w:r w:rsidR="00813D84" w:rsidRPr="00681C1F">
        <w:rPr>
          <w:rFonts w:ascii="GHEA Grapalat" w:hAnsi="GHEA Grapalat"/>
          <w:color w:val="000000" w:themeColor="text1"/>
        </w:rPr>
        <w:t>и договора(</w:t>
      </w:r>
      <w:r w:rsidR="00813D84">
        <w:rPr>
          <w:rFonts w:ascii="GHEA Grapalat" w:hAnsi="GHEA Grapalat"/>
          <w:color w:val="000000" w:themeColor="text1"/>
        </w:rPr>
        <w:t>предоплаты</w:t>
      </w:r>
      <w:r w:rsidR="00813D84" w:rsidRPr="00681C1F">
        <w:rPr>
          <w:rFonts w:ascii="GHEA Grapalat" w:hAnsi="GHEA Grapalat"/>
          <w:color w:val="000000" w:themeColor="text1"/>
        </w:rPr>
        <w:t>)</w:t>
      </w:r>
      <w:r w:rsidRPr="009044F1">
        <w:rPr>
          <w:rFonts w:ascii="GHEA Grapalat" w:hAnsi="GHEA Grapalat"/>
        </w:rPr>
        <w:t>.</w:t>
      </w:r>
      <w:r w:rsidR="003D365B" w:rsidRPr="003D365B">
        <w:rPr>
          <w:rFonts w:ascii="GHEA Grapalat" w:hAnsi="GHEA Grapalat"/>
          <w:vertAlign w:val="superscript"/>
        </w:rPr>
        <w:t>11.1</w:t>
      </w:r>
    </w:p>
    <w:p w:rsidR="00D2548C" w:rsidRPr="002E4BC5" w:rsidRDefault="00A6609C" w:rsidP="00D2548C">
      <w:pPr>
        <w:widowControl w:val="0"/>
        <w:tabs>
          <w:tab w:val="left" w:pos="1276"/>
        </w:tabs>
        <w:spacing w:after="160"/>
        <w:ind w:firstLine="567"/>
        <w:jc w:val="both"/>
        <w:rPr>
          <w:rFonts w:ascii="GHEA Grapalat" w:hAnsi="GHEA Grapalat"/>
        </w:rPr>
      </w:pPr>
      <w:r w:rsidRPr="003B6812">
        <w:rPr>
          <w:rFonts w:ascii="GHEA Grapalat" w:hAnsi="GHEA Grapalat"/>
        </w:rPr>
        <w:t xml:space="preserve">10.2 </w:t>
      </w:r>
      <w:r w:rsidR="00FC01CE" w:rsidRPr="008C5F2A">
        <w:rPr>
          <w:rFonts w:ascii="GHEA Grapalat" w:hAnsi="GHEA Grapalat"/>
        </w:rPr>
        <w:t xml:space="preserve">Размер обеспечения квалификации равен </w:t>
      </w:r>
      <w:r w:rsidR="00FC01CE">
        <w:rPr>
          <w:rFonts w:ascii="GHEA Grapalat" w:hAnsi="GHEA Grapalat"/>
        </w:rPr>
        <w:t xml:space="preserve">15 процентам от </w:t>
      </w:r>
      <w:r w:rsidR="00FC01CE" w:rsidRPr="00123A23">
        <w:rPr>
          <w:rFonts w:ascii="GHEA Grapalat" w:hAnsi="GHEA Grapalat"/>
        </w:rPr>
        <w:t>цен</w:t>
      </w:r>
      <w:r w:rsidR="00FC01CE">
        <w:rPr>
          <w:rFonts w:ascii="GHEA Grapalat" w:hAnsi="GHEA Grapalat"/>
        </w:rPr>
        <w:t>ы</w:t>
      </w:r>
      <w:r w:rsidR="00FC01CE" w:rsidRPr="00123A23">
        <w:rPr>
          <w:rFonts w:ascii="GHEA Grapalat" w:hAnsi="GHEA Grapalat"/>
        </w:rPr>
        <w:t xml:space="preserve"> закупки работ закуп</w:t>
      </w:r>
      <w:r w:rsidR="00FC01CE">
        <w:rPr>
          <w:rFonts w:ascii="GHEA Grapalat" w:hAnsi="GHEA Grapalat"/>
        </w:rPr>
        <w:t>аемых</w:t>
      </w:r>
      <w:r w:rsidR="00FC01CE" w:rsidRPr="00123A23">
        <w:rPr>
          <w:rFonts w:ascii="GHEA Grapalat" w:hAnsi="GHEA Grapalat"/>
        </w:rPr>
        <w:t xml:space="preserve"> в рамках данной процедуры</w:t>
      </w:r>
      <w:r w:rsidR="00FC01CE">
        <w:rPr>
          <w:rFonts w:ascii="GHEA Grapalat" w:hAnsi="GHEA Grapalat"/>
        </w:rPr>
        <w:t xml:space="preserve">. </w:t>
      </w:r>
      <w:r w:rsidR="00FC01CE" w:rsidRPr="002C42AD">
        <w:rPr>
          <w:rFonts w:ascii="GHEA Grapalat" w:hAnsi="GHEA Grapalat"/>
        </w:rPr>
        <w:t xml:space="preserve">Если цена закупки работ, меньше цены заключаемого договора, то размер обеспечения </w:t>
      </w:r>
      <w:r w:rsidR="00FC01CE">
        <w:rPr>
          <w:rFonts w:ascii="GHEA Grapalat" w:hAnsi="GHEA Grapalat"/>
        </w:rPr>
        <w:t>квалификации</w:t>
      </w:r>
      <w:r w:rsidR="00FC01CE" w:rsidRPr="002C42AD">
        <w:rPr>
          <w:rFonts w:ascii="GHEA Grapalat" w:hAnsi="GHEA Grapalat"/>
        </w:rPr>
        <w:t xml:space="preserve"> исчисляется в отношении цены договора</w:t>
      </w:r>
      <w:r w:rsidR="00FC01CE">
        <w:rPr>
          <w:rFonts w:ascii="GHEA Grapalat" w:hAnsi="GHEA Grapalat"/>
          <w:lang w:val="hy-AM"/>
        </w:rPr>
        <w:t>.</w:t>
      </w:r>
      <w:r w:rsidR="00FC01CE">
        <w:rPr>
          <w:rFonts w:ascii="GHEA Grapalat" w:hAnsi="GHEA Grapalat"/>
        </w:rPr>
        <w:t xml:space="preserve"> </w:t>
      </w:r>
      <w:r w:rsidR="008A3CE7" w:rsidRPr="003B6812">
        <w:rPr>
          <w:rFonts w:ascii="GHEA Grapalat" w:hAnsi="GHEA Grapalat"/>
        </w:rPr>
        <w:t>Обеспечение квалификации представляется в виде соглашения о неустойке (приложение 4.2)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63365D" w:rsidRPr="003B6812">
        <w:rPr>
          <w:rFonts w:ascii="GHEA Grapalat" w:hAnsi="GHEA Grapalat"/>
        </w:rPr>
        <w:t>.</w:t>
      </w:r>
      <w:r w:rsidR="0063365D" w:rsidRPr="003B6812">
        <w:rPr>
          <w:rFonts w:ascii="GHEA Grapalat" w:hAnsi="GHEA Grapalat"/>
          <w:vertAlign w:val="superscript"/>
        </w:rPr>
        <w:t>11.</w:t>
      </w:r>
      <w:r w:rsidR="003D0C67">
        <w:rPr>
          <w:rFonts w:ascii="GHEA Grapalat" w:hAnsi="GHEA Grapalat"/>
          <w:vertAlign w:val="superscript"/>
        </w:rPr>
        <w:t>2</w:t>
      </w:r>
    </w:p>
    <w:p w:rsidR="00D2548C" w:rsidRPr="00CE31A0" w:rsidRDefault="00D2548C" w:rsidP="00D2548C">
      <w:pPr>
        <w:widowControl w:val="0"/>
        <w:tabs>
          <w:tab w:val="left" w:pos="1276"/>
        </w:tabs>
        <w:spacing w:after="160"/>
        <w:ind w:firstLine="567"/>
        <w:jc w:val="both"/>
        <w:rPr>
          <w:rFonts w:ascii="GHEA Grapalat" w:hAnsi="GHEA Grapalat" w:cs="Sylfaen"/>
        </w:rPr>
      </w:pPr>
      <w:r w:rsidRPr="00E62C19">
        <w:rPr>
          <w:rFonts w:ascii="GHEA Grapalat" w:hAnsi="GHEA Grapalat" w:cs="Sylfaen"/>
        </w:rPr>
        <w:t xml:space="preserve">Если процедура закупки организована </w:t>
      </w:r>
      <w:r w:rsidR="004B5371" w:rsidRPr="00E62C19">
        <w:rPr>
          <w:rFonts w:ascii="GHEA Grapalat" w:hAnsi="GHEA Grapalat" w:cs="Sylfaen"/>
        </w:rPr>
        <w:t>по</w:t>
      </w:r>
      <w:r w:rsidRPr="00E62C19">
        <w:rPr>
          <w:rFonts w:ascii="GHEA Grapalat" w:hAnsi="GHEA Grapalat" w:cs="Sylfaen"/>
        </w:rPr>
        <w:t xml:space="preserve"> лот</w:t>
      </w:r>
      <w:r w:rsidR="004B5371" w:rsidRPr="00E62C19">
        <w:rPr>
          <w:rFonts w:ascii="GHEA Grapalat" w:hAnsi="GHEA Grapalat" w:cs="Sylfaen"/>
        </w:rPr>
        <w:t>ам</w:t>
      </w:r>
      <w:r w:rsidRPr="00E62C19">
        <w:rPr>
          <w:rFonts w:ascii="GHEA Grapalat" w:hAnsi="GHEA Grapalat" w:cs="Sylfaen"/>
        </w:rPr>
        <w:t xml:space="preserve"> и участник признается отобранным участником по более чем одному лоту</w:t>
      </w:r>
      <w:r w:rsidR="00477F1C" w:rsidRPr="00E62C19">
        <w:rPr>
          <w:rFonts w:ascii="GHEA Grapalat" w:hAnsi="GHEA Grapalat" w:cs="Sylfaen"/>
        </w:rPr>
        <w:t>, то</w:t>
      </w:r>
      <w:r w:rsidRPr="00E62C19">
        <w:rPr>
          <w:rFonts w:ascii="GHEA Grapalat" w:hAnsi="GHEA Grapalat" w:cs="Sylfaen"/>
        </w:rPr>
        <w:t xml:space="preserve"> </w:t>
      </w:r>
      <w:r w:rsidR="003642DD" w:rsidRPr="00E62C19">
        <w:rPr>
          <w:rFonts w:ascii="GHEA Grapalat" w:hAnsi="GHEA Grapalat" w:cs="Sylfaen"/>
        </w:rPr>
        <w:t xml:space="preserve">он может предоставить обеспечение квалификации как </w:t>
      </w:r>
      <w:r w:rsidR="003642DD" w:rsidRPr="00E62C19">
        <w:rPr>
          <w:rFonts w:ascii="GHEA Grapalat" w:hAnsi="GHEA Grapalat"/>
        </w:rPr>
        <w:t xml:space="preserve">для каждого лота в отдельности, так и одно обеспечение - для всех лотов. </w:t>
      </w:r>
      <w:r w:rsidR="00706EA3" w:rsidRPr="00BF3E44">
        <w:rPr>
          <w:rFonts w:ascii="GHEA Grapalat" w:hAnsi="GHEA Grapalat"/>
        </w:rPr>
        <w:t xml:space="preserve">При представлении одного обеспечения квалификации его сумма исчисляется по отношению к </w:t>
      </w:r>
      <w:r w:rsidR="00706EA3">
        <w:rPr>
          <w:rFonts w:ascii="GHEA Grapalat" w:hAnsi="GHEA Grapalat"/>
        </w:rPr>
        <w:t xml:space="preserve">сумме цен закупок представленных лотов, </w:t>
      </w:r>
      <w:r w:rsidR="00706EA3">
        <w:rPr>
          <w:rFonts w:ascii="GHEA Grapalat" w:hAnsi="GHEA Grapalat" w:cs="Sylfaen"/>
        </w:rPr>
        <w:t xml:space="preserve">с учетом требований абзаца «в» подпункта 1 пункта 32 Порядка. </w:t>
      </w:r>
      <w:r w:rsidRPr="00E62C1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2548C" w:rsidRPr="00CE31A0" w:rsidRDefault="00D2548C" w:rsidP="00D2548C">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FA0E7B" w:rsidRDefault="00D2548C" w:rsidP="00FA0E7B">
      <w:pPr>
        <w:widowControl w:val="0"/>
        <w:tabs>
          <w:tab w:val="left" w:pos="1276"/>
        </w:tabs>
        <w:spacing w:after="160"/>
        <w:ind w:firstLine="567"/>
        <w:jc w:val="both"/>
        <w:rPr>
          <w:rFonts w:ascii="GHEA Grapalat" w:hAnsi="GHEA Grapalat"/>
        </w:rPr>
      </w:pPr>
      <w:r w:rsidRPr="001A2B0A">
        <w:rPr>
          <w:rFonts w:ascii="GHEA Grapalat" w:hAnsi="GHEA Grapalat"/>
        </w:rPr>
        <w:t xml:space="preserve">Если выполнение договора поэтапное и выполнение каждого этапа </w:t>
      </w:r>
      <w:r w:rsidR="002E4BC5" w:rsidRPr="001A2B0A">
        <w:rPr>
          <w:rFonts w:ascii="GHEA Grapalat" w:hAnsi="GHEA Grapalat"/>
        </w:rPr>
        <w:t>непосредственно</w:t>
      </w:r>
      <w:r w:rsidRPr="001A2B0A">
        <w:rPr>
          <w:rFonts w:ascii="GHEA Grapalat" w:hAnsi="GHEA Grapalat"/>
        </w:rPr>
        <w:t xml:space="preserve"> не</w:t>
      </w:r>
      <w:r w:rsidR="002E4BC5" w:rsidRPr="001A2B0A">
        <w:rPr>
          <w:rFonts w:ascii="GHEA Grapalat" w:hAnsi="GHEA Grapalat"/>
        </w:rPr>
        <w:t xml:space="preserve"> взаимос</w:t>
      </w:r>
      <w:r w:rsidRPr="001A2B0A">
        <w:rPr>
          <w:rFonts w:ascii="GHEA Grapalat" w:hAnsi="GHEA Grapalat"/>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FA0E7B" w:rsidRPr="001A2B0A">
        <w:rPr>
          <w:rFonts w:ascii="GHEA Grapalat" w:hAnsi="GHEA Grapalat"/>
        </w:rPr>
        <w:t>в пропорции, исчисленной в отношении суммы этого этапа.</w:t>
      </w:r>
    </w:p>
    <w:p w:rsidR="0035631F" w:rsidRDefault="00D2548C" w:rsidP="00D2548C">
      <w:pPr>
        <w:widowControl w:val="0"/>
        <w:tabs>
          <w:tab w:val="left" w:pos="1276"/>
        </w:tabs>
        <w:spacing w:after="160"/>
        <w:ind w:firstLine="567"/>
        <w:jc w:val="both"/>
        <w:rPr>
          <w:ins w:id="3" w:author="Vardan" w:date="2022-10-29T23:19:00Z"/>
          <w:rFonts w:ascii="GHEA Grapalat" w:hAnsi="GHEA Grapalat"/>
        </w:rPr>
      </w:pPr>
      <w:r w:rsidRPr="00D50B30">
        <w:rPr>
          <w:rFonts w:ascii="GHEA Grapalat" w:hAnsi="GHEA Grapalat" w:cs="Sylfaen"/>
        </w:rPr>
        <w:t xml:space="preserve">Обеспечение квалификации в виде </w:t>
      </w:r>
      <w:r w:rsidR="002D6F33">
        <w:rPr>
          <w:rFonts w:ascii="GHEA Grapalat" w:hAnsi="GHEA Grapalat" w:cs="Sylfaen"/>
        </w:rPr>
        <w:t xml:space="preserve">банковской </w:t>
      </w:r>
      <w:r w:rsidRPr="00D50B30">
        <w:rPr>
          <w:rFonts w:ascii="GHEA Grapalat" w:hAnsi="GHEA Grapalat" w:cs="Sylfaen"/>
        </w:rPr>
        <w:t>гарантии отобранный участник представляет согласно приложению 4 или приложению 4.1</w:t>
      </w:r>
      <w:r w:rsidR="00512362" w:rsidRPr="00D50B30">
        <w:rPr>
          <w:rFonts w:ascii="GHEA Grapalat" w:hAnsi="GHEA Grapalat" w:cs="Sylfaen"/>
        </w:rPr>
        <w:t>.</w:t>
      </w:r>
      <w:r w:rsidR="00B71FA8" w:rsidRPr="00D50B30">
        <w:rPr>
          <w:rStyle w:val="af6"/>
          <w:rFonts w:ascii="GHEA Grapalat" w:hAnsi="GHEA Grapalat"/>
        </w:rPr>
        <w:footnoteReference w:customMarkFollows="1" w:id="11"/>
        <w:t>12</w:t>
      </w:r>
      <w:r w:rsidR="00A6609C" w:rsidRPr="0027573B">
        <w:rPr>
          <w:rFonts w:ascii="GHEA Grapalat" w:hAnsi="GHEA Grapalat"/>
        </w:rPr>
        <w:t xml:space="preserve"> </w:t>
      </w:r>
    </w:p>
    <w:p w:rsidR="00BF0FF6" w:rsidRDefault="00FF145F" w:rsidP="00BF0FF6">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lastRenderedPageBreak/>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BF0FF6" w:rsidRPr="00790268">
        <w:rPr>
          <w:rFonts w:ascii="GHEA Grapalat" w:hAnsi="GHEA Grapalat" w:cs="Sylfaen"/>
        </w:rPr>
        <w:t xml:space="preserve">, </w:t>
      </w:r>
      <w:r w:rsidR="00BF0FF6">
        <w:rPr>
          <w:rFonts w:ascii="GHEA Grapalat" w:hAnsi="GHEA Grapalat" w:cs="Sylfaen"/>
          <w:lang w:val="hy-AM"/>
        </w:rPr>
        <w:t>если выполнение контракта (соглашения) не является поэтапным</w:t>
      </w:r>
      <w:r w:rsidR="00BF0FF6">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00824F95" w:rsidRPr="001775FE">
        <w:rPr>
          <w:rFonts w:ascii="GHEA Grapalat" w:hAnsi="GHEA Grapalat"/>
        </w:rPr>
        <w:t xml:space="preserve">Размер обеспечения договора составляет 10 процентов от цены </w:t>
      </w:r>
      <w:r w:rsidR="00824F95">
        <w:rPr>
          <w:rFonts w:ascii="GHEA Grapalat" w:hAnsi="GHEA Grapalat"/>
        </w:rPr>
        <w:t>закупки</w:t>
      </w:r>
      <w:r w:rsidR="00824F95" w:rsidRPr="001775FE">
        <w:rPr>
          <w:rFonts w:ascii="GHEA Grapalat" w:hAnsi="GHEA Grapalat"/>
        </w:rPr>
        <w:t xml:space="preserve">. </w:t>
      </w:r>
      <w:r w:rsidR="00824F95"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824F95">
        <w:rPr>
          <w:rFonts w:ascii="GHEA Grapalat" w:hAnsi="GHEA Grapalat"/>
        </w:rPr>
        <w:t>.</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C108EE">
        <w:rPr>
          <w:rStyle w:val="af6"/>
          <w:rFonts w:ascii="GHEA Grapalat" w:hAnsi="GHEA Grapalat"/>
        </w:rPr>
        <w:footnoteReference w:customMarkFollows="1" w:id="12"/>
        <w:t>13</w:t>
      </w:r>
      <w:r w:rsidR="00375E5E">
        <w:rPr>
          <w:rFonts w:ascii="GHEA Grapalat" w:hAnsi="GHEA Grapalat"/>
        </w:rPr>
        <w:t>.</w:t>
      </w:r>
    </w:p>
    <w:p w:rsidR="00574B01" w:rsidRDefault="00574B01" w:rsidP="00574B01">
      <w:pPr>
        <w:widowControl w:val="0"/>
        <w:tabs>
          <w:tab w:val="left" w:pos="1276"/>
        </w:tabs>
        <w:spacing w:after="160"/>
        <w:ind w:firstLine="567"/>
        <w:jc w:val="both"/>
        <w:rPr>
          <w:rFonts w:ascii="GHEA Grapalat" w:hAnsi="GHEA Grapalat"/>
        </w:rPr>
      </w:pPr>
      <w:r w:rsidRPr="001775FE">
        <w:rPr>
          <w:rFonts w:ascii="GHEA Grapalat" w:hAnsi="GHEA Grapalat"/>
        </w:rPr>
        <w:t>Если процедура закупки организована по лотам и участник признается отобранным участником по более чем одному лоту,</w:t>
      </w:r>
      <w:r w:rsidRPr="001775FE">
        <w:rPr>
          <w:rFonts w:ascii="GHEA Grapalat" w:hAnsi="GHEA Grapalat" w:cs="Sylfaen"/>
        </w:rPr>
        <w:t xml:space="preserve"> то он может предоставить обеспечение договора как </w:t>
      </w:r>
      <w:r w:rsidRPr="001775FE">
        <w:rPr>
          <w:rFonts w:ascii="GHEA Grapalat" w:hAnsi="GHEA Grapalat"/>
        </w:rPr>
        <w:t xml:space="preserve">для каждого лота в отдельности, так и одно обеспечение для всех лотов. </w:t>
      </w:r>
      <w:r w:rsidR="005F3820" w:rsidRPr="001775FE">
        <w:rPr>
          <w:rFonts w:ascii="GHEA Grapalat" w:hAnsi="GHEA Grapalat"/>
        </w:rPr>
        <w:t xml:space="preserve">При представлении одного обеспечения договора его сумма исчисляется по </w:t>
      </w:r>
      <w:r w:rsidR="005F3820" w:rsidRPr="001775FE">
        <w:rPr>
          <w:rFonts w:ascii="GHEA Grapalat" w:hAnsi="GHEA Grapalat"/>
        </w:rPr>
        <w:lastRenderedPageBreak/>
        <w:t xml:space="preserve">отношению </w:t>
      </w:r>
      <w:r w:rsidR="005F3820" w:rsidRPr="00E43BF3">
        <w:rPr>
          <w:rFonts w:ascii="GHEA Grapalat" w:hAnsi="GHEA Grapalat" w:cs="Sylfaen"/>
        </w:rPr>
        <w:t>к сумме цен закупо</w:t>
      </w:r>
      <w:r w:rsidR="005F3820" w:rsidRPr="001A1040">
        <w:rPr>
          <w:rFonts w:ascii="GHEA Grapalat" w:hAnsi="GHEA Grapalat" w:cs="Sylfaen"/>
        </w:rPr>
        <w:t>к</w:t>
      </w:r>
      <w:r w:rsidR="005F3820" w:rsidRPr="0032634E">
        <w:rPr>
          <w:rFonts w:ascii="GHEA Grapalat" w:hAnsi="GHEA Grapalat" w:cs="Sylfaen"/>
        </w:rPr>
        <w:t xml:space="preserve"> представленных лотов</w:t>
      </w:r>
      <w:r w:rsidR="005F3820" w:rsidRPr="0099715E">
        <w:rPr>
          <w:rFonts w:ascii="GHEA Grapalat" w:hAnsi="GHEA Grapalat"/>
          <w:color w:val="FF0000"/>
        </w:rPr>
        <w:t xml:space="preserve"> </w:t>
      </w:r>
      <w:r w:rsidR="005F3820" w:rsidRPr="000B15AE">
        <w:rPr>
          <w:rFonts w:ascii="GHEA Grapalat" w:hAnsi="GHEA Grapalat"/>
          <w:color w:val="000000" w:themeColor="text1"/>
        </w:rPr>
        <w:t>с учетом требований 9-ого подпункта 32-ого пункта Порядка</w:t>
      </w:r>
      <w:r w:rsidR="005F3820">
        <w:rPr>
          <w:rFonts w:ascii="GHEA Grapalat" w:hAnsi="GHEA Grapalat"/>
          <w:color w:val="000000" w:themeColor="text1"/>
        </w:rPr>
        <w:t>.</w:t>
      </w:r>
      <w:r w:rsidRPr="001775FE">
        <w:rPr>
          <w:rFonts w:ascii="GHEA Grapalat" w:hAnsi="GHEA Grapalat"/>
        </w:rPr>
        <w:t xml:space="preserve"> </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F65E20">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59697A"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 xml:space="preserve">явления - в виде неустойки или </w:t>
      </w:r>
      <w:r w:rsidR="00180134" w:rsidRPr="00E43087">
        <w:rPr>
          <w:rFonts w:ascii="GHEA Grapalat" w:hAnsi="GHEA Grapalat"/>
        </w:rPr>
        <w:t>наличных денег</w:t>
      </w:r>
      <w:r w:rsidR="006D7219" w:rsidRPr="00E43087">
        <w:rPr>
          <w:rFonts w:ascii="GHEA Grapalat" w:hAnsi="GHEA Grapalat"/>
        </w:rPr>
        <w:t>. Если на момент возникновения правомочия по заключению договора</w:t>
      </w:r>
      <w:r w:rsidR="006A132A" w:rsidRPr="00E43087">
        <w:rPr>
          <w:rFonts w:ascii="GHEA Grapalat" w:hAnsi="GHEA Grapalat"/>
        </w:rPr>
        <w:t xml:space="preserve"> </w:t>
      </w:r>
      <w:r w:rsidR="00D32092" w:rsidRPr="00E43087">
        <w:rPr>
          <w:rFonts w:ascii="GHEA Grapalat" w:hAnsi="GHEA Grapalat" w:cs="Sylfaen"/>
        </w:rPr>
        <w:t xml:space="preserve">предусмотренные финансовые средства превышают </w:t>
      </w:r>
      <w:r w:rsidR="006A132A" w:rsidRPr="00E43087">
        <w:rPr>
          <w:rFonts w:ascii="GHEA Grapalat" w:hAnsi="GHEA Grapalat" w:cs="Sylfaen"/>
        </w:rPr>
        <w:t>25</w:t>
      </w:r>
      <w:r w:rsidR="00D32092" w:rsidRPr="00E4308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3203EF" w:rsidRPr="00E43087">
        <w:rPr>
          <w:rFonts w:ascii="GHEA Grapalat" w:hAnsi="GHEA Grapalat" w:cs="Sylfaen"/>
        </w:rPr>
        <w:t>я квалификации и</w:t>
      </w:r>
      <w:r w:rsidR="00D32092" w:rsidRPr="00E43087">
        <w:rPr>
          <w:rFonts w:ascii="GHEA Grapalat" w:hAnsi="GHEA Grapalat" w:cs="Sylfaen"/>
        </w:rPr>
        <w:t xml:space="preserve"> договора, по части выделенных финансовых средств, представля</w:t>
      </w:r>
      <w:r w:rsidR="003203EF" w:rsidRPr="00E43087">
        <w:rPr>
          <w:rFonts w:ascii="GHEA Grapalat" w:hAnsi="GHEA Grapalat" w:cs="Sylfaen"/>
        </w:rPr>
        <w:t>ю</w:t>
      </w:r>
      <w:r w:rsidR="00D32092" w:rsidRPr="00E43087">
        <w:rPr>
          <w:rFonts w:ascii="GHEA Grapalat" w:hAnsi="GHEA Grapalat" w:cs="Sylfaen"/>
        </w:rPr>
        <w:t>тся в виде гарантии или наличных денег, а по части</w:t>
      </w:r>
      <w:r w:rsidR="00D32092" w:rsidRPr="000811C1">
        <w:rPr>
          <w:rFonts w:ascii="GHEA Grapalat" w:hAnsi="GHEA Grapalat" w:cs="Sylfaen"/>
        </w:rPr>
        <w:t xml:space="preserve"> требуемых финансовых средств-в одностороннем порядке утвержденного заявления-в виде </w:t>
      </w:r>
      <w:r w:rsidR="00D32092">
        <w:rPr>
          <w:rFonts w:ascii="GHEA Grapalat" w:hAnsi="GHEA Grapalat" w:cs="Sylfaen"/>
        </w:rPr>
        <w:t xml:space="preserve">неустойки </w:t>
      </w:r>
      <w:r w:rsidR="00D32092" w:rsidRPr="000811C1">
        <w:rPr>
          <w:rFonts w:ascii="GHEA Grapalat" w:hAnsi="GHEA Grapalat" w:cs="Sylfaen"/>
        </w:rPr>
        <w:t>или наличных денег</w:t>
      </w:r>
      <w:r w:rsidR="0059697A" w:rsidRPr="00787B55">
        <w:rPr>
          <w:rFonts w:ascii="GHEA Grapalat" w:hAnsi="GHEA Grapalat" w:cs="Sylfaen"/>
        </w:rPr>
        <w:t>.</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C8509E">
        <w:rPr>
          <w:rFonts w:ascii="GHEA Grapalat" w:hAnsi="GHEA Grapalat"/>
        </w:rPr>
        <w:t xml:space="preserve"> </w:t>
      </w:r>
      <w:r w:rsidR="00C8509E" w:rsidRPr="00CB4F11">
        <w:rPr>
          <w:rFonts w:ascii="GHEA Grapalat" w:hAnsi="GHEA Grapalat"/>
        </w:rPr>
        <w:t>(Приложение 5.2)</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B25035" w:rsidRDefault="00B25035" w:rsidP="00B25035">
      <w:pPr>
        <w:widowControl w:val="0"/>
        <w:tabs>
          <w:tab w:val="left" w:pos="1134"/>
        </w:tabs>
        <w:spacing w:after="160"/>
        <w:ind w:firstLine="567"/>
        <w:jc w:val="both"/>
        <w:rPr>
          <w:rFonts w:ascii="GHEA Grapalat" w:hAnsi="GHEA Grapalat"/>
        </w:rPr>
      </w:pPr>
      <w:r>
        <w:rPr>
          <w:rFonts w:ascii="GHEA Grapalat" w:hAnsi="GHEA Grapalat"/>
        </w:rPr>
        <w:t xml:space="preserve">10.7 </w:t>
      </w:r>
      <w:r w:rsidRPr="0012082E">
        <w:rPr>
          <w:rFonts w:ascii="GHEA Grapalat" w:hAnsi="GHEA Grapalat"/>
        </w:rPr>
        <w:t xml:space="preserve">Руководитель заказчика </w:t>
      </w:r>
      <w:r w:rsidR="00971BF8" w:rsidRPr="0012082E">
        <w:rPr>
          <w:rFonts w:ascii="GHEA Grapalat" w:hAnsi="GHEA Grapalat"/>
        </w:rPr>
        <w:t xml:space="preserve">в письменной форме </w:t>
      </w:r>
      <w:r w:rsidRPr="0012082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12082E">
        <w:rPr>
          <w:rFonts w:ascii="GHEA Grapalat" w:hAnsi="GHEA Grapalat"/>
          <w:lang w:val="hy-AM"/>
        </w:rPr>
        <w:t>-</w:t>
      </w:r>
      <w:r w:rsidRPr="0012082E">
        <w:rPr>
          <w:rFonts w:ascii="GHEA Grapalat" w:hAnsi="GHEA Grapalat"/>
        </w:rPr>
        <w:t xml:space="preserve"> </w:t>
      </w:r>
      <w:r w:rsidR="00971BF8" w:rsidRPr="0012082E">
        <w:rPr>
          <w:rFonts w:ascii="GHEA Grapalat" w:hAnsi="GHEA Grapalat"/>
        </w:rPr>
        <w:t>Министерству Финансов РА</w:t>
      </w:r>
      <w:r w:rsidRPr="0012082E">
        <w:rPr>
          <w:rFonts w:ascii="GHEA Grapalat" w:hAnsi="GHEA Grapalat"/>
          <w:lang w:val="hy-AM"/>
        </w:rPr>
        <w:t>,</w:t>
      </w:r>
      <w:r w:rsidRPr="0012082E">
        <w:rPr>
          <w:rFonts w:ascii="GHEA Grapalat" w:hAnsi="GHEA Grapalat"/>
        </w:rPr>
        <w:t xml:space="preserve"> в течение </w:t>
      </w:r>
      <w:r w:rsidR="00971BF8" w:rsidRPr="0012082E">
        <w:rPr>
          <w:rFonts w:ascii="GHEA Grapalat" w:hAnsi="GHEA Grapalat"/>
        </w:rPr>
        <w:t xml:space="preserve">пяти </w:t>
      </w:r>
      <w:r w:rsidRPr="0012082E">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BF3134" w:rsidRPr="0012082E">
        <w:rPr>
          <w:rFonts w:ascii="GHEA Grapalat" w:hAnsi="GHEA Grapalat"/>
        </w:rPr>
        <w:t xml:space="preserve"> или Министерством Финансов РА</w:t>
      </w:r>
      <w:r w:rsidRPr="0012082E">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BF3134" w:rsidRPr="0012082E">
        <w:rPr>
          <w:rFonts w:ascii="GHEA Grapalat" w:hAnsi="GHEA Grapalat"/>
        </w:rPr>
        <w:t>письменно</w:t>
      </w:r>
      <w:r w:rsidRPr="0012082E">
        <w:rPr>
          <w:rFonts w:ascii="GHEA Grapalat" w:hAnsi="GHEA Grapalat"/>
        </w:rPr>
        <w:t>в течение двух рабочих дней после получения отказа</w:t>
      </w:r>
      <w:r>
        <w:rPr>
          <w:rFonts w:ascii="GHEA Grapalat" w:hAnsi="GHEA Grapalat"/>
        </w:rPr>
        <w:t>.</w:t>
      </w:r>
    </w:p>
    <w:p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lang w:val="hy-AM"/>
        </w:rPr>
      </w:pPr>
      <w:r w:rsidRPr="0012082E">
        <w:rPr>
          <w:rFonts w:ascii="GHEA Grapalat" w:hAnsi="GHEA Grapalat"/>
        </w:rPr>
        <w:lastRenderedPageBreak/>
        <w:t xml:space="preserve">10.8 </w:t>
      </w:r>
      <w:r w:rsidRPr="0012082E">
        <w:rPr>
          <w:rFonts w:ascii="GHEA Grapalat" w:hAnsi="GHEA Grapalat" w:hint="eastAsia"/>
        </w:rPr>
        <w:t>О</w:t>
      </w:r>
      <w:r w:rsidRPr="0012082E">
        <w:rPr>
          <w:rFonts w:ascii="GHEA Grapalat" w:hAnsi="GHEA Grapalat"/>
        </w:rPr>
        <w:t xml:space="preserve"> </w:t>
      </w:r>
      <w:r w:rsidRPr="0012082E">
        <w:rPr>
          <w:rFonts w:ascii="GHEA Grapalat" w:hAnsi="GHEA Grapalat" w:hint="eastAsia"/>
        </w:rPr>
        <w:t>возврате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договора</w:t>
      </w:r>
      <w:r w:rsidRPr="00AB26EB">
        <w:rPr>
          <w:rFonts w:ascii="GHEA Grapalat" w:hAnsi="GHEA Grapalat"/>
        </w:rPr>
        <w:t xml:space="preserve"> </w:t>
      </w:r>
      <w:r w:rsidRPr="0012082E">
        <w:rPr>
          <w:rFonts w:ascii="GHEA Grapalat" w:hAnsi="GHEA Grapalat" w:hint="eastAsia"/>
        </w:rPr>
        <w:t>и</w:t>
      </w:r>
      <w:r w:rsidRPr="0012082E">
        <w:rPr>
          <w:rFonts w:ascii="GHEA Grapalat" w:hAnsi="GHEA Grapalat"/>
        </w:rPr>
        <w:t>/</w:t>
      </w:r>
      <w:r w:rsidRPr="0012082E">
        <w:rPr>
          <w:rFonts w:ascii="GHEA Grapalat" w:hAnsi="GHEA Grapalat" w:hint="eastAsia"/>
        </w:rPr>
        <w:t>или</w:t>
      </w:r>
      <w:r w:rsidRPr="0012082E">
        <w:rPr>
          <w:rFonts w:ascii="GHEA Grapalat" w:hAnsi="GHEA Grapalat"/>
        </w:rPr>
        <w:t xml:space="preserve"> </w:t>
      </w:r>
      <w:r w:rsidRPr="0012082E">
        <w:rPr>
          <w:rFonts w:ascii="GHEA Grapalat" w:hAnsi="GHEA Grapalat" w:hint="eastAsia"/>
        </w:rPr>
        <w:t>квалификации</w:t>
      </w:r>
      <w:r w:rsidRPr="0012082E">
        <w:rPr>
          <w:rFonts w:ascii="GHEA Grapalat" w:hAnsi="GHEA Grapalat"/>
        </w:rPr>
        <w:t xml:space="preserve"> </w:t>
      </w:r>
      <w:r w:rsidRPr="0012082E">
        <w:rPr>
          <w:rFonts w:ascii="GHEA Grapalat" w:hAnsi="GHEA Grapalat" w:hint="eastAsia"/>
        </w:rPr>
        <w:t>руководитель</w:t>
      </w:r>
      <w:r w:rsidRPr="0012082E">
        <w:rPr>
          <w:rFonts w:ascii="GHEA Grapalat" w:hAnsi="GHEA Grapalat"/>
        </w:rPr>
        <w:t xml:space="preserve"> </w:t>
      </w:r>
      <w:r w:rsidRPr="0012082E">
        <w:rPr>
          <w:rFonts w:ascii="GHEA Grapalat" w:hAnsi="GHEA Grapalat" w:hint="eastAsia"/>
        </w:rPr>
        <w:t>заказчика</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письменной</w:t>
      </w:r>
      <w:r w:rsidRPr="0012082E">
        <w:rPr>
          <w:rFonts w:ascii="GHEA Grapalat" w:hAnsi="GHEA Grapalat"/>
        </w:rPr>
        <w:t xml:space="preserve"> </w:t>
      </w:r>
      <w:r w:rsidRPr="0012082E">
        <w:rPr>
          <w:rFonts w:ascii="GHEA Grapalat" w:hAnsi="GHEA Grapalat" w:hint="eastAsia"/>
        </w:rPr>
        <w:t>форме</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течение</w:t>
      </w:r>
      <w:r w:rsidRPr="0012082E">
        <w:rPr>
          <w:rFonts w:ascii="GHEA Grapalat" w:hAnsi="GHEA Grapalat"/>
        </w:rPr>
        <w:t xml:space="preserve"> </w:t>
      </w:r>
      <w:r w:rsidRPr="0012082E">
        <w:rPr>
          <w:rFonts w:ascii="GHEA Grapalat" w:hAnsi="GHEA Grapalat" w:hint="eastAsia"/>
        </w:rPr>
        <w:t>пяти</w:t>
      </w:r>
      <w:r w:rsidRPr="0012082E">
        <w:rPr>
          <w:rFonts w:ascii="GHEA Grapalat" w:hAnsi="GHEA Grapalat"/>
        </w:rPr>
        <w:t xml:space="preserve"> </w:t>
      </w:r>
      <w:r w:rsidRPr="0012082E">
        <w:rPr>
          <w:rFonts w:ascii="GHEA Grapalat" w:hAnsi="GHEA Grapalat" w:hint="eastAsia"/>
        </w:rPr>
        <w:t>рабочих</w:t>
      </w:r>
      <w:r w:rsidRPr="0012082E">
        <w:rPr>
          <w:rFonts w:ascii="GHEA Grapalat" w:hAnsi="GHEA Grapalat"/>
        </w:rPr>
        <w:t xml:space="preserve"> </w:t>
      </w:r>
      <w:r w:rsidRPr="0012082E">
        <w:rPr>
          <w:rFonts w:ascii="GHEA Grapalat" w:hAnsi="GHEA Grapalat" w:hint="eastAsia"/>
        </w:rPr>
        <w:t>дней</w:t>
      </w:r>
      <w:r w:rsidRPr="0012082E">
        <w:rPr>
          <w:rFonts w:ascii="GHEA Grapalat" w:hAnsi="GHEA Grapalat"/>
        </w:rPr>
        <w:t xml:space="preserve">, </w:t>
      </w:r>
      <w:r w:rsidRPr="0012082E">
        <w:rPr>
          <w:rFonts w:ascii="GHEA Grapalat" w:hAnsi="GHEA Grapalat" w:hint="eastAsia"/>
        </w:rPr>
        <w:t>следующих</w:t>
      </w:r>
      <w:r w:rsidRPr="0012082E">
        <w:rPr>
          <w:rFonts w:ascii="GHEA Grapalat" w:hAnsi="GHEA Grapalat"/>
        </w:rPr>
        <w:t xml:space="preserve"> </w:t>
      </w:r>
      <w:r w:rsidRPr="0012082E">
        <w:rPr>
          <w:rFonts w:ascii="GHEA Grapalat" w:hAnsi="GHEA Grapalat" w:hint="eastAsia"/>
        </w:rPr>
        <w:t>за</w:t>
      </w:r>
      <w:r w:rsidRPr="0012082E">
        <w:rPr>
          <w:rFonts w:ascii="GHEA Grapalat" w:hAnsi="GHEA Grapalat"/>
        </w:rPr>
        <w:t xml:space="preserve"> </w:t>
      </w:r>
      <w:r w:rsidR="00BF3134" w:rsidRPr="0012082E">
        <w:rPr>
          <w:rFonts w:ascii="GHEA Grapalat" w:hAnsi="GHEA Grapalat"/>
        </w:rPr>
        <w:t>днем возникновения основания возврата обеспечения</w:t>
      </w:r>
      <w:r w:rsidR="00BF3134" w:rsidRPr="0012082E" w:rsidDel="00960F8B">
        <w:rPr>
          <w:rFonts w:ascii="GHEA Grapalat" w:hAnsi="GHEA Grapalat"/>
        </w:rPr>
        <w:t xml:space="preserve"> </w:t>
      </w:r>
      <w:r w:rsidR="00BF3134" w:rsidRPr="0012082E">
        <w:rPr>
          <w:rFonts w:ascii="GHEA Grapalat" w:hAnsi="GHEA Grapalat"/>
        </w:rPr>
        <w:t>уведомляет</w:t>
      </w:r>
      <w:r w:rsidR="0012082E">
        <w:rPr>
          <w:rFonts w:ascii="GHEA Grapalat" w:hAnsi="GHEA Grapalat"/>
          <w:lang w:val="hy-AM"/>
        </w:rPr>
        <w:t>:</w:t>
      </w:r>
    </w:p>
    <w:p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009603C1" w:rsidRPr="0012082E">
        <w:rPr>
          <w:rFonts w:ascii="GHEA Grapalat" w:hAnsi="GHEA Grapalat" w:hint="eastAsia"/>
        </w:rPr>
        <w:t>представлен</w:t>
      </w:r>
      <w:r w:rsidR="009603C1" w:rsidRPr="0012082E">
        <w:rPr>
          <w:rFonts w:ascii="GHEA Grapalat" w:hAnsi="GHEA Grapalat"/>
        </w:rPr>
        <w:t xml:space="preserve">ного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форме</w:t>
      </w:r>
      <w:r w:rsidRPr="0012082E">
        <w:rPr>
          <w:rFonts w:ascii="GHEA Grapalat" w:hAnsi="GHEA Grapalat"/>
        </w:rPr>
        <w:t xml:space="preserve"> наличных денег - </w:t>
      </w:r>
      <w:r w:rsidRPr="0012082E">
        <w:rPr>
          <w:rFonts w:ascii="GHEA Grapalat" w:hAnsi="GHEA Grapalat" w:hint="eastAsia"/>
        </w:rPr>
        <w:t>Министерство</w:t>
      </w:r>
      <w:r w:rsidRPr="0012082E">
        <w:rPr>
          <w:rFonts w:ascii="GHEA Grapalat" w:hAnsi="GHEA Grapalat"/>
        </w:rPr>
        <w:t xml:space="preserve"> </w:t>
      </w:r>
      <w:r w:rsidRPr="0012082E">
        <w:rPr>
          <w:rFonts w:ascii="GHEA Grapalat" w:hAnsi="GHEA Grapalat" w:hint="eastAsia"/>
        </w:rPr>
        <w:t>финансов</w:t>
      </w:r>
      <w:r w:rsidRPr="0012082E">
        <w:rPr>
          <w:rFonts w:ascii="GHEA Grapalat" w:hAnsi="GHEA Grapalat"/>
        </w:rPr>
        <w:t xml:space="preserve"> </w:t>
      </w:r>
      <w:r w:rsidRPr="0012082E">
        <w:rPr>
          <w:rFonts w:ascii="GHEA Grapalat" w:hAnsi="GHEA Grapalat" w:hint="eastAsia"/>
        </w:rPr>
        <w:t>РА</w:t>
      </w:r>
      <w:r w:rsidRPr="0012082E">
        <w:rPr>
          <w:rFonts w:ascii="GHEA Grapalat" w:hAnsi="GHEA Grapalat"/>
        </w:rPr>
        <w:t xml:space="preserve"> </w:t>
      </w:r>
      <w:r w:rsidRPr="0012082E">
        <w:rPr>
          <w:rFonts w:ascii="GHEA Grapalat" w:hAnsi="GHEA Grapalat" w:hint="eastAsia"/>
        </w:rPr>
        <w:t>с</w:t>
      </w:r>
      <w:r w:rsidRPr="0012082E">
        <w:rPr>
          <w:rFonts w:ascii="GHEA Grapalat" w:hAnsi="GHEA Grapalat"/>
        </w:rPr>
        <w:t xml:space="preserve"> </w:t>
      </w:r>
      <w:r w:rsidRPr="0012082E">
        <w:rPr>
          <w:rFonts w:ascii="GHEA Grapalat" w:hAnsi="GHEA Grapalat" w:hint="eastAsia"/>
        </w:rPr>
        <w:t>приложением</w:t>
      </w:r>
      <w:r w:rsidRPr="0012082E">
        <w:rPr>
          <w:rFonts w:ascii="GHEA Grapalat" w:hAnsi="GHEA Grapalat"/>
        </w:rPr>
        <w:t xml:space="preserve"> </w:t>
      </w:r>
      <w:r w:rsidRPr="0012082E">
        <w:rPr>
          <w:rFonts w:ascii="GHEA Grapalat" w:hAnsi="GHEA Grapalat" w:hint="eastAsia"/>
        </w:rPr>
        <w:t>копии</w:t>
      </w:r>
      <w:r w:rsidRPr="0012082E">
        <w:rPr>
          <w:rFonts w:ascii="GHEA Grapalat" w:hAnsi="GHEA Grapalat"/>
        </w:rPr>
        <w:t xml:space="preserve"> представленного в заявке </w:t>
      </w:r>
      <w:r w:rsidRPr="0012082E">
        <w:rPr>
          <w:rFonts w:ascii="GHEA Grapalat" w:hAnsi="GHEA Grapalat" w:hint="eastAsia"/>
        </w:rPr>
        <w:t>документа</w:t>
      </w:r>
      <w:r w:rsidRPr="0012082E">
        <w:rPr>
          <w:rFonts w:ascii="GHEA Grapalat" w:hAnsi="GHEA Grapalat"/>
        </w:rPr>
        <w:t xml:space="preserve">, </w:t>
      </w:r>
      <w:r w:rsidRPr="0012082E">
        <w:rPr>
          <w:rFonts w:ascii="GHEA Grapalat" w:hAnsi="GHEA Grapalat" w:hint="eastAsia"/>
        </w:rPr>
        <w:t>об</w:t>
      </w:r>
      <w:r w:rsidRPr="0012082E">
        <w:rPr>
          <w:rFonts w:ascii="GHEA Grapalat" w:hAnsi="GHEA Grapalat"/>
        </w:rPr>
        <w:t xml:space="preserve"> </w:t>
      </w:r>
      <w:r w:rsidRPr="0012082E">
        <w:rPr>
          <w:rFonts w:ascii="GHEA Grapalat" w:hAnsi="GHEA Grapalat" w:hint="eastAsia"/>
        </w:rPr>
        <w:t>обосновании</w:t>
      </w:r>
      <w:r w:rsidRPr="0012082E">
        <w:rPr>
          <w:rFonts w:ascii="GHEA Grapalat" w:hAnsi="GHEA Grapalat"/>
        </w:rPr>
        <w:t xml:space="preserve"> </w:t>
      </w:r>
      <w:r w:rsidRPr="0012082E">
        <w:rPr>
          <w:rFonts w:ascii="GHEA Grapalat" w:hAnsi="GHEA Grapalat" w:hint="eastAsia"/>
        </w:rPr>
        <w:t>платежа</w:t>
      </w:r>
      <w:r w:rsidRPr="0012082E">
        <w:rPr>
          <w:rFonts w:ascii="GHEA Grapalat" w:hAnsi="GHEA Grapalat"/>
        </w:rPr>
        <w:t>,</w:t>
      </w:r>
    </w:p>
    <w:p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представленного</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виде</w:t>
      </w:r>
      <w:r w:rsidRPr="0012082E">
        <w:rPr>
          <w:rFonts w:ascii="GHEA Grapalat" w:hAnsi="GHEA Grapalat"/>
        </w:rPr>
        <w:t xml:space="preserve"> </w:t>
      </w:r>
      <w:r w:rsidRPr="0012082E">
        <w:rPr>
          <w:rFonts w:ascii="GHEA Grapalat" w:hAnsi="GHEA Grapalat" w:hint="eastAsia"/>
        </w:rPr>
        <w:t>банковской</w:t>
      </w:r>
      <w:r w:rsidRPr="0012082E">
        <w:rPr>
          <w:rFonts w:ascii="GHEA Grapalat" w:hAnsi="GHEA Grapalat"/>
        </w:rPr>
        <w:t xml:space="preserve"> </w:t>
      </w:r>
      <w:r w:rsidRPr="0012082E">
        <w:rPr>
          <w:rFonts w:ascii="GHEA Grapalat" w:hAnsi="GHEA Grapalat" w:hint="eastAsia"/>
        </w:rPr>
        <w:t>гарантии</w:t>
      </w:r>
      <w:r w:rsidRPr="0012082E">
        <w:rPr>
          <w:rFonts w:ascii="GHEA Grapalat" w:hAnsi="GHEA Grapalat"/>
        </w:rPr>
        <w:t xml:space="preserve">- </w:t>
      </w:r>
      <w:r w:rsidRPr="0012082E">
        <w:rPr>
          <w:rFonts w:ascii="GHEA Grapalat" w:hAnsi="GHEA Grapalat" w:hint="eastAsia"/>
        </w:rPr>
        <w:t>банк</w:t>
      </w:r>
      <w:r w:rsidRPr="0012082E">
        <w:rPr>
          <w:rFonts w:ascii="GHEA Grapalat" w:hAnsi="GHEA Grapalat"/>
        </w:rPr>
        <w:t xml:space="preserve">, </w:t>
      </w:r>
      <w:r w:rsidRPr="0012082E">
        <w:rPr>
          <w:rFonts w:ascii="GHEA Grapalat" w:hAnsi="GHEA Grapalat" w:hint="eastAsia"/>
        </w:rPr>
        <w:t>выдавший</w:t>
      </w:r>
      <w:r w:rsidRPr="0012082E">
        <w:rPr>
          <w:rFonts w:ascii="GHEA Grapalat" w:hAnsi="GHEA Grapalat"/>
        </w:rPr>
        <w:t xml:space="preserve"> </w:t>
      </w:r>
      <w:r w:rsidRPr="0012082E">
        <w:rPr>
          <w:rFonts w:ascii="GHEA Grapalat" w:hAnsi="GHEA Grapalat" w:hint="eastAsia"/>
        </w:rPr>
        <w:t>гарантию</w:t>
      </w:r>
      <w:r w:rsidRPr="0012082E">
        <w:rPr>
          <w:rFonts w:ascii="GHEA Grapalat" w:hAnsi="GHEA Grapalat"/>
        </w:rPr>
        <w:t>;</w:t>
      </w:r>
    </w:p>
    <w:p w:rsidR="00971BF8" w:rsidRPr="00541249"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ns w:id="5" w:author="Inesa Kocharyan" w:date="2023-07-07T17:20:00Z"/>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представленного</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виде</w:t>
      </w:r>
      <w:r w:rsidRPr="0012082E">
        <w:rPr>
          <w:rFonts w:ascii="GHEA Grapalat" w:hAnsi="GHEA Grapalat"/>
        </w:rPr>
        <w:t xml:space="preserve"> соглашения о неустойке - </w:t>
      </w:r>
      <w:r w:rsidRPr="0012082E">
        <w:rPr>
          <w:rFonts w:ascii="GHEA Grapalat" w:hAnsi="GHEA Grapalat" w:hint="eastAsia"/>
        </w:rPr>
        <w:t>представивше</w:t>
      </w:r>
      <w:r w:rsidRPr="0012082E">
        <w:rPr>
          <w:rFonts w:ascii="GHEA Grapalat" w:hAnsi="GHEA Grapalat"/>
        </w:rPr>
        <w:t>го его участника</w:t>
      </w:r>
      <w:ins w:id="6" w:author="Inesa Kocharyan" w:date="2023-07-07T17:20:00Z">
        <w:r w:rsidRPr="00541249">
          <w:rPr>
            <w:rFonts w:ascii="GHEA Grapalat" w:hAnsi="GHEA Grapalat"/>
          </w:rPr>
          <w:t>.</w:t>
        </w:r>
      </w:ins>
    </w:p>
    <w:p w:rsidR="003E194D" w:rsidRDefault="003E194D" w:rsidP="00AB26EB">
      <w:pPr>
        <w:widowControl w:val="0"/>
        <w:tabs>
          <w:tab w:val="left" w:pos="1134"/>
        </w:tabs>
        <w:ind w:firstLine="567"/>
        <w:jc w:val="both"/>
        <w:rPr>
          <w:rFonts w:ascii="GHEA Grapalat" w:hAnsi="GHEA Grapalat"/>
          <w:b/>
        </w:rPr>
      </w:pPr>
      <w:r w:rsidRPr="005114D0">
        <w:rPr>
          <w:rFonts w:ascii="GHEA Grapalat" w:hAnsi="GHEA Grapalat"/>
        </w:rPr>
        <w:tab/>
      </w:r>
    </w:p>
    <w:p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11605E">
        <w:rPr>
          <w:rStyle w:val="af6"/>
          <w:rFonts w:ascii="GHEA Grapalat" w:hAnsi="GHEA Grapalat"/>
        </w:rPr>
        <w:footnoteReference w:customMarkFollows="1" w:id="13"/>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0E1E78" w:rsidRPr="00216702" w:rsidRDefault="000E1E78" w:rsidP="000E1E7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 xml:space="preserve">и они регулируются законодательством Республики Армения, </w:t>
      </w:r>
      <w:r w:rsidRPr="00D57ABB">
        <w:rPr>
          <w:rFonts w:ascii="GHEA Grapalat" w:hAnsi="GHEA Grapalat"/>
        </w:rPr>
        <w:lastRenderedPageBreak/>
        <w:t>регулирующим гражданско-правовые отношения</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0E1E78" w:rsidRPr="00996C18" w:rsidRDefault="000E1E78" w:rsidP="000E1E78">
      <w:pPr>
        <w:widowControl w:val="0"/>
        <w:ind w:firstLine="567"/>
        <w:jc w:val="both"/>
        <w:rPr>
          <w:rFonts w:ascii="GHEA Grapalat" w:hAnsi="GHEA Grapalat"/>
        </w:rPr>
      </w:pPr>
      <w:r w:rsidRPr="000B56C9">
        <w:rPr>
          <w:rFonts w:ascii="GHEA Grapalat" w:hAnsi="GHEA Grapalat"/>
        </w:rPr>
        <w:t xml:space="preserve">12.4. </w:t>
      </w:r>
      <w:r w:rsidRPr="00F70372">
        <w:rPr>
          <w:rFonts w:ascii="GHEA Grapalat" w:hAnsi="GHEA Grapalat"/>
        </w:rPr>
        <w:t xml:space="preserve">Срок ожидания, установленный </w:t>
      </w:r>
      <w:r w:rsidRPr="000B56C9">
        <w:rPr>
          <w:rFonts w:ascii="GHEA Grapalat" w:hAnsi="GHEA Grapalat"/>
        </w:rPr>
        <w:t>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0E1E78" w:rsidRPr="00570BBD" w:rsidRDefault="000E1E78" w:rsidP="000E1E7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0E1E78" w:rsidRDefault="000E1E78" w:rsidP="000E1E7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0E1E78" w:rsidRPr="00570BBD" w:rsidRDefault="000E1E78" w:rsidP="000E1E7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0E1E78" w:rsidRPr="00570BBD" w:rsidRDefault="000E1E78" w:rsidP="000E1E7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0E1E78" w:rsidRPr="00570BBD" w:rsidRDefault="000E1E78" w:rsidP="000E1E7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0E1E78" w:rsidRDefault="000E1E78" w:rsidP="000E1E7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F70372">
        <w:rPr>
          <w:rFonts w:ascii="GHEA Grapalat" w:hAnsi="GHEA Grapalat"/>
        </w:rPr>
        <w:t xml:space="preserve">по своей инициативе </w:t>
      </w:r>
      <w:r w:rsidRPr="00570BBD">
        <w:rPr>
          <w:rFonts w:ascii="GHEA Grapalat" w:hAnsi="GHEA Grapalat"/>
        </w:rPr>
        <w:t>пришел к выводу о необходимости рассмотрения дела в судебном заседании</w:t>
      </w:r>
      <w:r>
        <w:rPr>
          <w:rFonts w:ascii="GHEA Grapalat" w:hAnsi="GHEA Grapalat"/>
        </w:rPr>
        <w:t xml:space="preserve">. </w:t>
      </w:r>
    </w:p>
    <w:p w:rsidR="000E1E78" w:rsidRPr="00570BBD" w:rsidRDefault="000E1E78" w:rsidP="000E1E78">
      <w:pPr>
        <w:jc w:val="both"/>
        <w:rPr>
          <w:rFonts w:ascii="GHEA Grapalat" w:hAnsi="GHEA Grapalat"/>
        </w:rPr>
      </w:pPr>
      <w:r w:rsidRPr="00570BBD">
        <w:rPr>
          <w:rFonts w:ascii="GHEA Grapalat" w:hAnsi="GHEA Grapalat"/>
        </w:rPr>
        <w:lastRenderedPageBreak/>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0E1E78" w:rsidRPr="009044F1" w:rsidRDefault="000E1E78" w:rsidP="000E1E7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0E1E78" w:rsidP="000E1E78">
      <w:pPr>
        <w:widowControl w:val="0"/>
        <w:spacing w:after="160"/>
        <w:jc w:val="center"/>
        <w:rPr>
          <w:rFonts w:ascii="GHEA Grapalat" w:hAnsi="GHEA Grapalat" w:cs="Sylfaen"/>
          <w:b/>
        </w:rPr>
      </w:pPr>
      <w:r>
        <w:rPr>
          <w:rFonts w:ascii="GHEA Grapalat" w:hAnsi="GHEA Grapalat"/>
          <w:b/>
        </w:rPr>
        <w:t xml:space="preserve">                                                        </w:t>
      </w:r>
    </w:p>
    <w:p w:rsidR="006356C0" w:rsidRDefault="006356C0">
      <w:pPr>
        <w:rPr>
          <w:rFonts w:ascii="GHEA Grapalat" w:hAnsi="GHEA Grapalat"/>
          <w:b/>
        </w:rPr>
      </w:pPr>
      <w:r>
        <w:rPr>
          <w:rFonts w:ascii="GHEA Grapalat" w:hAnsi="GHEA Grapalat"/>
          <w:b/>
        </w:rPr>
        <w:br w:type="page"/>
      </w:r>
    </w:p>
    <w:p w:rsidR="00096865" w:rsidRPr="00374F4A" w:rsidRDefault="00096865" w:rsidP="0099052C">
      <w:pPr>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DE4E15" w:rsidRDefault="00DE4E15" w:rsidP="00DE4E15">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af6"/>
          <w:rFonts w:ascii="GHEA Grapalat" w:hAnsi="GHEA Grapalat"/>
        </w:rPr>
        <w:footnoteReference w:customMarkFollows="1" w:id="14"/>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5A17BE">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w:t>
      </w:r>
      <w:r w:rsidR="00030728">
        <w:rPr>
          <w:rFonts w:ascii="GHEA Grapalat" w:hAnsi="GHEA Grapalat"/>
        </w:rPr>
        <w:t>оригинал</w:t>
      </w:r>
      <w:r w:rsidRPr="00B138F3">
        <w:rPr>
          <w:rFonts w:ascii="GHEA Grapalat" w:hAnsi="GHEA Grapalat"/>
        </w:rPr>
        <w:t xml:space="preserve"> документа, удостоверяющего опла</w:t>
      </w:r>
      <w:r w:rsidR="00030728">
        <w:rPr>
          <w:rFonts w:ascii="GHEA Grapalat" w:hAnsi="GHEA Grapalat"/>
        </w:rPr>
        <w:t>ту наличных денег, или оригинал</w:t>
      </w:r>
      <w:r w:rsidRPr="00B138F3">
        <w:rPr>
          <w:rFonts w:ascii="GHEA Grapalat" w:hAnsi="GHEA Grapalat"/>
        </w:rPr>
        <w:t xml:space="preserve"> банковской гарантии.</w:t>
      </w:r>
      <w:r w:rsidR="00030728">
        <w:rPr>
          <w:rStyle w:val="af6"/>
          <w:rFonts w:ascii="GHEA Grapalat" w:hAnsi="GHEA Grapalat"/>
        </w:rPr>
        <w:footnoteReference w:customMarkFollows="1" w:id="15"/>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del w:id="7" w:author="Vardan" w:date="2020-06-03T18:32:00Z">
        <w:r w:rsidR="002C0665" w:rsidDel="00C14716">
          <w:rPr>
            <w:rFonts w:ascii="GHEA Grapalat" w:hAnsi="GHEA Grapalat"/>
          </w:rPr>
          <w:delText>,</w:delText>
        </w:r>
      </w:del>
      <w:ins w:id="8" w:author="Vardan" w:date="2020-06-03T18:33:00Z">
        <w:r w:rsidR="001D5C13" w:rsidRPr="001D5C13">
          <w:rPr>
            <w:rFonts w:ascii="GHEA Grapalat" w:hAnsi="GHEA Grapalat"/>
          </w:rPr>
          <w:t xml:space="preserve"> </w:t>
        </w:r>
      </w:ins>
      <w:r w:rsidR="001D5C13">
        <w:rPr>
          <w:rFonts w:ascii="GHEA Grapalat" w:hAnsi="GHEA Grapalat"/>
        </w:rPr>
        <w:t>(</w:t>
      </w:r>
      <w:r w:rsidR="001D5C13" w:rsidRPr="00864470">
        <w:rPr>
          <w:rFonts w:ascii="GHEA Grapalat" w:hAnsi="GHEA Grapalat"/>
        </w:rPr>
        <w:t>совокупность себестоимости и прогнозируемой прибыли</w:t>
      </w:r>
      <w:r w:rsidR="001D5C13">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F27A50" w:rsidRPr="00A56AF7" w:rsidRDefault="005E7AC1" w:rsidP="00074F4F">
      <w:pPr>
        <w:pStyle w:val="norm"/>
        <w:widowControl w:val="0"/>
        <w:tabs>
          <w:tab w:val="left" w:pos="1134"/>
        </w:tabs>
        <w:spacing w:after="160" w:line="276" w:lineRule="auto"/>
        <w:ind w:firstLine="567"/>
        <w:rPr>
          <w:rFonts w:ascii="GHEA Grapalat" w:hAnsi="GHEA Grapalat"/>
        </w:rPr>
      </w:pPr>
      <w:r w:rsidRPr="00D860D7">
        <w:rPr>
          <w:rFonts w:ascii="GHEA Grapalat" w:hAnsi="GHEA Grapalat"/>
          <w:sz w:val="24"/>
          <w:szCs w:val="24"/>
        </w:rPr>
        <w:lastRenderedPageBreak/>
        <w:t xml:space="preserve">2.6 </w:t>
      </w:r>
      <w:r w:rsidR="00F27A50" w:rsidRPr="00D860D7">
        <w:rPr>
          <w:rFonts w:ascii="GHEA Grapalat" w:hAnsi="GHEA Grapalat"/>
          <w:sz w:val="24"/>
          <w:szCs w:val="24"/>
        </w:rPr>
        <w:t>При закупке строительных работ</w:t>
      </w:r>
      <w:r w:rsidR="00074F4F">
        <w:rPr>
          <w:rFonts w:ascii="GHEA Grapalat" w:hAnsi="GHEA Grapalat"/>
          <w:sz w:val="24"/>
          <w:szCs w:val="24"/>
        </w:rPr>
        <w:t xml:space="preserve">- </w:t>
      </w:r>
      <w:r w:rsidR="00D70ABA" w:rsidRPr="00A56AF7">
        <w:rPr>
          <w:rFonts w:ascii="GHEA Grapalat" w:hAnsi="GHEA Grapalat" w:cs="Courier New"/>
          <w:sz w:val="20"/>
          <w:lang w:eastAsia="en-US" w:bidi="ar-SA"/>
        </w:rPr>
        <w:t>-</w:t>
      </w:r>
      <w:r w:rsidR="00BF154A">
        <w:rPr>
          <w:rFonts w:ascii="GHEA Grapalat" w:hAnsi="GHEA Grapalat"/>
          <w:sz w:val="24"/>
          <w:szCs w:val="24"/>
        </w:rPr>
        <w:t>утвержденое им заверение</w:t>
      </w:r>
      <w:r w:rsidR="00BF154A" w:rsidRPr="00DC5D72">
        <w:rPr>
          <w:rFonts w:ascii="GHEA Grapalat" w:hAnsi="GHEA Grapalat"/>
          <w:sz w:val="24"/>
          <w:szCs w:val="24"/>
        </w:rPr>
        <w:t xml:space="preserve">, </w:t>
      </w:r>
      <w:r w:rsidR="00BF154A" w:rsidRPr="00391653">
        <w:rPr>
          <w:rFonts w:ascii="GHEA Grapalat" w:hAnsi="GHEA Grapalat"/>
          <w:sz w:val="24"/>
          <w:szCs w:val="24"/>
        </w:rPr>
        <w:t>согласно приложению N 1.1</w:t>
      </w:r>
      <w:r w:rsidR="00BF154A">
        <w:rPr>
          <w:rFonts w:ascii="GHEA Grapalat" w:hAnsi="GHEA Grapalat"/>
          <w:sz w:val="24"/>
          <w:szCs w:val="24"/>
        </w:rPr>
        <w:t>,</w:t>
      </w:r>
      <w:r w:rsidR="00BF154A" w:rsidRPr="00391653">
        <w:rPr>
          <w:rFonts w:ascii="GHEA Grapalat" w:hAnsi="GHEA Grapalat"/>
          <w:sz w:val="24"/>
          <w:szCs w:val="24"/>
        </w:rPr>
        <w:t xml:space="preserve"> </w:t>
      </w:r>
      <w:r w:rsidR="00BF154A" w:rsidRPr="00DC5D72">
        <w:rPr>
          <w:rFonts w:ascii="GHEA Grapalat" w:hAnsi="GHEA Grapalat"/>
          <w:sz w:val="24"/>
          <w:szCs w:val="24"/>
        </w:rPr>
        <w:t xml:space="preserve">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w:t>
      </w:r>
      <w:r w:rsidR="00BF154A">
        <w:rPr>
          <w:rFonts w:ascii="GHEA Grapalat" w:hAnsi="GHEA Grapalat"/>
          <w:sz w:val="24"/>
          <w:szCs w:val="24"/>
        </w:rPr>
        <w:t>приборов</w:t>
      </w:r>
      <w:r w:rsidR="00BF154A" w:rsidRPr="00DC5D72">
        <w:rPr>
          <w:rFonts w:ascii="GHEA Grapalat" w:hAnsi="GHEA Grapalat"/>
          <w:sz w:val="24"/>
          <w:szCs w:val="24"/>
        </w:rPr>
        <w:t xml:space="preserve">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sidR="00BF154A">
        <w:rPr>
          <w:rFonts w:ascii="GHEA Grapalat" w:hAnsi="GHEA Grapalat"/>
          <w:sz w:val="24"/>
          <w:szCs w:val="24"/>
        </w:rPr>
        <w:t>.</w:t>
      </w:r>
      <w:r w:rsidR="00BF154A" w:rsidRPr="00DC5D72">
        <w:rPr>
          <w:rFonts w:ascii="GHEA Grapalat" w:hAnsi="GHEA Grapalat"/>
          <w:sz w:val="24"/>
          <w:szCs w:val="24"/>
        </w:rPr>
        <w:t xml:space="preserve"> </w:t>
      </w:r>
      <w:r w:rsidR="00BF154A">
        <w:rPr>
          <w:rFonts w:ascii="GHEA Grapalat" w:hAnsi="GHEA Grapalat"/>
          <w:sz w:val="24"/>
          <w:szCs w:val="24"/>
        </w:rPr>
        <w:t xml:space="preserve">Заверение </w:t>
      </w:r>
      <w:r w:rsidR="00BF154A" w:rsidRPr="00DC5D72">
        <w:rPr>
          <w:rFonts w:ascii="GHEA Grapalat" w:hAnsi="GHEA Grapalat"/>
          <w:sz w:val="24"/>
          <w:szCs w:val="24"/>
        </w:rPr>
        <w:t xml:space="preserve">предусмотренное настоящим подпунктом, также </w:t>
      </w:r>
      <w:r w:rsidR="0094010C">
        <w:rPr>
          <w:rFonts w:ascii="GHEA Grapalat" w:hAnsi="GHEA Grapalat"/>
          <w:sz w:val="24"/>
          <w:szCs w:val="24"/>
        </w:rPr>
        <w:t>у</w:t>
      </w:r>
      <w:r w:rsidR="00BF154A" w:rsidRPr="00DC5D72">
        <w:rPr>
          <w:rFonts w:ascii="GHEA Grapalat" w:hAnsi="GHEA Grapalat"/>
          <w:sz w:val="24"/>
          <w:szCs w:val="24"/>
        </w:rPr>
        <w:t>тверждается отдельным приложением к заключаемому договору</w:t>
      </w:r>
      <w:r w:rsidR="00BF154A">
        <w:rPr>
          <w:rFonts w:ascii="GHEA Grapalat" w:hAnsi="GHEA Grapalat"/>
          <w:sz w:val="24"/>
          <w:szCs w:val="24"/>
        </w:rPr>
        <w:t>.</w:t>
      </w:r>
      <w:r w:rsidR="00E63C0F" w:rsidRPr="00A56AF7">
        <w:rPr>
          <w:rStyle w:val="af6"/>
          <w:rFonts w:ascii="GHEA Grapalat" w:hAnsi="GHEA Grapalat"/>
        </w:rPr>
        <w:footnoteReference w:customMarkFollows="1" w:id="16"/>
        <w:t>17</w:t>
      </w:r>
      <w:r w:rsidR="00F27A50" w:rsidRPr="00A56AF7">
        <w:rPr>
          <w:rFonts w:ascii="GHEA Grapalat" w:hAnsi="GHEA Grapalat"/>
        </w:rPr>
        <w:t xml:space="preserve"> </w:t>
      </w:r>
    </w:p>
    <w:p w:rsidR="008B1F31" w:rsidRDefault="008B1F31" w:rsidP="008B1F31">
      <w:pPr>
        <w:widowControl w:val="0"/>
        <w:spacing w:after="160" w:line="360" w:lineRule="auto"/>
        <w:jc w:val="center"/>
        <w:rPr>
          <w:rFonts w:ascii="GHEA Grapalat" w:hAnsi="GHEA Grapalat"/>
          <w:b/>
        </w:rPr>
      </w:pPr>
    </w:p>
    <w:p w:rsidR="008B1F31" w:rsidRDefault="008B1F31" w:rsidP="008B1F31">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8B1F31">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8B1F31">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8B1F3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B1F31" w:rsidRPr="002658C9" w:rsidRDefault="008B1F31" w:rsidP="008B1F31">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B1F31" w:rsidRPr="002658C9" w:rsidRDefault="008B1F31" w:rsidP="008B1F31">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B1F31"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B01410" w:rsidRDefault="00B01410">
      <w:pPr>
        <w:rPr>
          <w:ins w:id="9" w:author="Inesa Kocharyan" w:date="2024-02-12T14:54:00Z"/>
          <w:rFonts w:ascii="GHEA Grapalat" w:hAnsi="GHEA Grapalat"/>
          <w:b/>
        </w:rPr>
      </w:pPr>
      <w:ins w:id="10" w:author="Inesa Kocharyan" w:date="2024-02-12T14:54:00Z">
        <w:r>
          <w:rPr>
            <w:rFonts w:ascii="GHEA Grapalat" w:hAnsi="GHEA Grapalat"/>
            <w:b/>
          </w:rPr>
          <w:lastRenderedPageBreak/>
          <w:br w:type="page"/>
        </w:r>
      </w:ins>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39240E" w:rsidRPr="00D02020" w:rsidRDefault="00B2572B" w:rsidP="0039240E">
      <w:pPr>
        <w:pStyle w:val="a3"/>
        <w:widowControl w:val="0"/>
        <w:spacing w:after="160" w:line="240" w:lineRule="auto"/>
        <w:ind w:firstLine="0"/>
        <w:jc w:val="center"/>
        <w:rPr>
          <w:rFonts w:ascii="GHEA Grapalat" w:hAnsi="GHEA Grapalat"/>
          <w:i w:val="0"/>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39240E" w:rsidRPr="008450D2">
        <w:rPr>
          <w:rFonts w:ascii="GHEA Grapalat" w:hAnsi="GHEA Grapalat"/>
          <w:i w:val="0"/>
          <w:sz w:val="24"/>
          <w:szCs w:val="24"/>
        </w:rPr>
        <w:t>SХMAH-GHASХDЗB</w:t>
      </w:r>
      <w:r w:rsidR="0039240E">
        <w:rPr>
          <w:rFonts w:ascii="GHEA Grapalat" w:hAnsi="GHEA Grapalat"/>
          <w:i w:val="0"/>
          <w:sz w:val="24"/>
          <w:szCs w:val="24"/>
          <w:lang w:val="hy-AM"/>
        </w:rPr>
        <w:t>-2</w:t>
      </w:r>
      <w:r w:rsidR="0039240E" w:rsidRPr="00A61357">
        <w:rPr>
          <w:rFonts w:ascii="GHEA Grapalat" w:hAnsi="GHEA Grapalat"/>
          <w:i w:val="0"/>
          <w:sz w:val="24"/>
          <w:szCs w:val="24"/>
        </w:rPr>
        <w:t>5</w:t>
      </w:r>
      <w:r w:rsidR="0039240E">
        <w:rPr>
          <w:rFonts w:ascii="GHEA Grapalat" w:hAnsi="GHEA Grapalat"/>
          <w:i w:val="0"/>
          <w:sz w:val="24"/>
          <w:szCs w:val="24"/>
          <w:lang w:val="hy-AM"/>
        </w:rPr>
        <w:t>/</w:t>
      </w:r>
      <w:r w:rsidR="00D02020" w:rsidRPr="00D02020">
        <w:rPr>
          <w:rFonts w:ascii="GHEA Grapalat" w:hAnsi="GHEA Grapalat"/>
          <w:i w:val="0"/>
          <w:sz w:val="24"/>
          <w:szCs w:val="24"/>
        </w:rPr>
        <w:t>11</w:t>
      </w:r>
    </w:p>
    <w:p w:rsidR="00B2572B" w:rsidRPr="00374F4A" w:rsidRDefault="00B2572B" w:rsidP="0039240E">
      <w:pPr>
        <w:pStyle w:val="31"/>
        <w:widowControl w:val="0"/>
        <w:spacing w:after="160" w:line="240" w:lineRule="auto"/>
        <w:jc w:val="right"/>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rsidR="0039240E" w:rsidRPr="00F44F6C" w:rsidRDefault="00374F4A" w:rsidP="0039240E">
      <w:pPr>
        <w:pStyle w:val="a3"/>
        <w:widowControl w:val="0"/>
        <w:spacing w:after="160" w:line="240" w:lineRule="auto"/>
        <w:ind w:firstLine="0"/>
        <w:jc w:val="center"/>
        <w:rPr>
          <w:rFonts w:ascii="GHEA Grapalat" w:hAnsi="GHEA Grapalat"/>
          <w:i w:val="0"/>
          <w:sz w:val="24"/>
          <w:szCs w:val="24"/>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39240E" w:rsidRPr="008450D2">
        <w:rPr>
          <w:rFonts w:ascii="GHEA Grapalat" w:hAnsi="GHEA Grapalat"/>
          <w:i w:val="0"/>
          <w:sz w:val="24"/>
          <w:szCs w:val="24"/>
        </w:rPr>
        <w:t>SХMAH-GHASХDЗB</w:t>
      </w:r>
      <w:r w:rsidR="0039240E">
        <w:rPr>
          <w:rFonts w:ascii="GHEA Grapalat" w:hAnsi="GHEA Grapalat"/>
          <w:i w:val="0"/>
          <w:sz w:val="24"/>
          <w:szCs w:val="24"/>
          <w:lang w:val="hy-AM"/>
        </w:rPr>
        <w:t>-2</w:t>
      </w:r>
      <w:r w:rsidR="0039240E" w:rsidRPr="00A61357">
        <w:rPr>
          <w:rFonts w:ascii="GHEA Grapalat" w:hAnsi="GHEA Grapalat"/>
          <w:i w:val="0"/>
          <w:sz w:val="24"/>
          <w:szCs w:val="24"/>
        </w:rPr>
        <w:t>5</w:t>
      </w:r>
      <w:r w:rsidR="0039240E">
        <w:rPr>
          <w:rFonts w:ascii="GHEA Grapalat" w:hAnsi="GHEA Grapalat"/>
          <w:i w:val="0"/>
          <w:sz w:val="24"/>
          <w:szCs w:val="24"/>
          <w:lang w:val="hy-AM"/>
        </w:rPr>
        <w:t>/</w:t>
      </w:r>
      <w:r w:rsidR="00D02020" w:rsidRPr="00F44F6C">
        <w:rPr>
          <w:rFonts w:ascii="GHEA Grapalat" w:hAnsi="GHEA Grapalat"/>
          <w:i w:val="0"/>
          <w:sz w:val="24"/>
          <w:szCs w:val="24"/>
        </w:rPr>
        <w:t>11</w:t>
      </w:r>
    </w:p>
    <w:p w:rsidR="00374F4A" w:rsidRPr="00C4157A" w:rsidRDefault="00374F4A" w:rsidP="0039240E">
      <w:pPr>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E1773C" w:rsidRPr="00AD67F0" w:rsidRDefault="00E1773C" w:rsidP="00E1773C">
      <w:pPr>
        <w:ind w:firstLine="709"/>
        <w:rPr>
          <w:rFonts w:ascii="GHEA Grapalat" w:hAnsi="GHEA Grapalat"/>
          <w:sz w:val="20"/>
          <w:lang w:val="es-ES"/>
        </w:rPr>
      </w:pPr>
      <w:r w:rsidRPr="00AD67F0">
        <w:rPr>
          <w:rFonts w:ascii="GHEA Grapalat" w:hAnsi="GHEA Grapalat" w:cs="Arial"/>
          <w:sz w:val="20"/>
          <w:szCs w:val="20"/>
          <w:lang w:val="es-ES"/>
        </w:rPr>
        <w:t>1)</w:t>
      </w:r>
      <w:r w:rsidRPr="00AD67F0">
        <w:rPr>
          <w:rFonts w:ascii="GHEA Grapalat" w:hAnsi="GHEA Grapalat"/>
          <w:sz w:val="20"/>
          <w:lang w:val="hy-AM"/>
        </w:rPr>
        <w:t xml:space="preserve">  </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sz w:val="20"/>
          <w:u w:val="single"/>
        </w:rPr>
        <w:t xml:space="preserve">и </w:t>
      </w:r>
      <w:r w:rsidRPr="00AD67F0">
        <w:rPr>
          <w:rFonts w:ascii="GHEA Grapalat" w:hAnsi="GHEA Grapalat"/>
          <w:lang w:val="hy-AM"/>
        </w:rPr>
        <w:t>аффилированные</w:t>
      </w:r>
      <w:r w:rsidRPr="00AD67F0">
        <w:rPr>
          <w:rFonts w:ascii="GHEA Grapalat" w:hAnsi="GHEA Grapalat"/>
        </w:rPr>
        <w:t xml:space="preserve"> с ним</w:t>
      </w:r>
      <w:r w:rsidRPr="00AD67F0">
        <w:rPr>
          <w:rFonts w:ascii="GHEA Grapalat" w:hAnsi="GHEA Grapalat"/>
          <w:lang w:val="hy-AM"/>
        </w:rPr>
        <w:t xml:space="preserve"> </w:t>
      </w:r>
    </w:p>
    <w:p w:rsidR="00E1773C" w:rsidRPr="00AD67F0" w:rsidRDefault="00E1773C" w:rsidP="00E1773C">
      <w:pPr>
        <w:widowControl w:val="0"/>
        <w:spacing w:after="120"/>
        <w:ind w:left="2835"/>
        <w:rPr>
          <w:rFonts w:ascii="GHEA Grapalat" w:hAnsi="GHEA Grapalat"/>
          <w:sz w:val="16"/>
        </w:rPr>
      </w:pPr>
      <w:r w:rsidRPr="00AD67F0">
        <w:rPr>
          <w:rFonts w:ascii="GHEA Grapalat" w:hAnsi="GHEA Grapalat"/>
          <w:sz w:val="16"/>
        </w:rPr>
        <w:t>наименование участника</w:t>
      </w:r>
    </w:p>
    <w:p w:rsidR="00E1773C" w:rsidRPr="00AD67F0" w:rsidRDefault="00E1773C" w:rsidP="00E1773C">
      <w:pPr>
        <w:rPr>
          <w:rFonts w:ascii="GHEA Grapalat" w:hAnsi="GHEA Grapalat"/>
          <w:i/>
          <w:sz w:val="16"/>
          <w:vertAlign w:val="superscript"/>
          <w:lang w:val="es-ES"/>
        </w:rPr>
      </w:pPr>
    </w:p>
    <w:p w:rsidR="0039240E" w:rsidRPr="00D02020" w:rsidRDefault="00E1773C" w:rsidP="0039240E">
      <w:pPr>
        <w:pStyle w:val="a3"/>
        <w:widowControl w:val="0"/>
        <w:spacing w:after="160" w:line="240" w:lineRule="auto"/>
        <w:ind w:firstLine="0"/>
        <w:jc w:val="center"/>
        <w:rPr>
          <w:rFonts w:ascii="GHEA Grapalat" w:hAnsi="GHEA Grapalat"/>
          <w:i w:val="0"/>
          <w:sz w:val="24"/>
          <w:szCs w:val="24"/>
        </w:rPr>
      </w:pPr>
      <w:r w:rsidRPr="00AD67F0">
        <w:rPr>
          <w:rFonts w:ascii="GHEA Grapalat" w:hAnsi="GHEA Grapalat"/>
          <w:lang w:val="hy-AM"/>
        </w:rPr>
        <w:t>лица</w:t>
      </w:r>
      <w:r w:rsidRPr="00AD67F0">
        <w:rPr>
          <w:rFonts w:ascii="GHEA Grapalat" w:hAnsi="GHEA Grapalat" w:cs="Arial"/>
          <w:lang w:val="es-ES"/>
        </w:rPr>
        <w:t xml:space="preserve"> </w:t>
      </w:r>
      <w:r w:rsidRPr="00AD67F0">
        <w:rPr>
          <w:rFonts w:ascii="GHEA Grapalat" w:hAnsi="GHEA Grapalat" w:cs="Arial"/>
          <w:lang w:val="hy-AM"/>
        </w:rPr>
        <w:t xml:space="preserve"> </w:t>
      </w:r>
      <w:r w:rsidRPr="00AD67F0">
        <w:rPr>
          <w:rFonts w:ascii="GHEA Grapalat" w:hAnsi="GHEA Grapalat"/>
          <w:lang w:val="hy-AM"/>
        </w:rPr>
        <w:t xml:space="preserve">удовлетворяют </w:t>
      </w:r>
      <w:r w:rsidRPr="00AD67F0">
        <w:rPr>
          <w:rFonts w:ascii="GHEA Grapalat" w:hAnsi="GHEA Grapalat"/>
          <w:color w:val="000000" w:themeColor="text1"/>
          <w:spacing w:val="-4"/>
        </w:rPr>
        <w:t>требованиям</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права</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участия</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установленным</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 xml:space="preserve">приглашением на </w:t>
      </w:r>
      <w:r w:rsidRPr="00AD67F0">
        <w:rPr>
          <w:rFonts w:ascii="GHEA Grapalat" w:hAnsi="GHEA Grapalat"/>
        </w:rPr>
        <w:t>открытый конкурс</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rPr>
        <w:t>под</w:t>
      </w:r>
      <w:r w:rsidR="00D142B3">
        <w:rPr>
          <w:rFonts w:ascii="GHEA Grapalat" w:hAnsi="GHEA Grapalat"/>
          <w:color w:val="000000" w:themeColor="text1"/>
        </w:rPr>
        <w:t xml:space="preserve"> кодом </w:t>
      </w:r>
      <w:r w:rsidRPr="00AD67F0">
        <w:rPr>
          <w:rFonts w:ascii="GHEA Grapalat" w:hAnsi="GHEA Grapalat"/>
          <w:color w:val="000000" w:themeColor="text1"/>
          <w:lang w:val="es-ES"/>
        </w:rPr>
        <w:t xml:space="preserve"> </w:t>
      </w:r>
      <w:r w:rsidR="0039240E" w:rsidRPr="008450D2">
        <w:rPr>
          <w:rFonts w:ascii="GHEA Grapalat" w:hAnsi="GHEA Grapalat"/>
          <w:i w:val="0"/>
          <w:sz w:val="24"/>
          <w:szCs w:val="24"/>
        </w:rPr>
        <w:t>SХMAH-GHASХDЗB</w:t>
      </w:r>
      <w:r w:rsidR="0039240E">
        <w:rPr>
          <w:rFonts w:ascii="GHEA Grapalat" w:hAnsi="GHEA Grapalat"/>
          <w:i w:val="0"/>
          <w:sz w:val="24"/>
          <w:szCs w:val="24"/>
          <w:lang w:val="hy-AM"/>
        </w:rPr>
        <w:t>-2</w:t>
      </w:r>
      <w:r w:rsidR="0039240E" w:rsidRPr="00A61357">
        <w:rPr>
          <w:rFonts w:ascii="GHEA Grapalat" w:hAnsi="GHEA Grapalat"/>
          <w:i w:val="0"/>
          <w:sz w:val="24"/>
          <w:szCs w:val="24"/>
        </w:rPr>
        <w:t>5</w:t>
      </w:r>
      <w:r w:rsidR="0039240E">
        <w:rPr>
          <w:rFonts w:ascii="GHEA Grapalat" w:hAnsi="GHEA Grapalat"/>
          <w:i w:val="0"/>
          <w:sz w:val="24"/>
          <w:szCs w:val="24"/>
          <w:lang w:val="hy-AM"/>
        </w:rPr>
        <w:t>/</w:t>
      </w:r>
      <w:r w:rsidR="00D02020" w:rsidRPr="00D02020">
        <w:rPr>
          <w:rFonts w:ascii="GHEA Grapalat" w:hAnsi="GHEA Grapalat"/>
          <w:i w:val="0"/>
          <w:sz w:val="24"/>
          <w:szCs w:val="24"/>
        </w:rPr>
        <w:t>11</w:t>
      </w:r>
    </w:p>
    <w:p w:rsidR="00E1773C" w:rsidRPr="00AD67F0" w:rsidRDefault="00E1773C" w:rsidP="00E1773C">
      <w:pPr>
        <w:rPr>
          <w:rFonts w:ascii="GHEA Grapalat" w:hAnsi="GHEA Grapalat" w:cs="Sylfaen"/>
          <w:sz w:val="20"/>
          <w:lang w:val="hy-AM"/>
        </w:rPr>
      </w:pPr>
      <w:r w:rsidRPr="00D142B3">
        <w:rPr>
          <w:rFonts w:ascii="GHEA Grapalat" w:hAnsi="GHEA Grapalat"/>
          <w:color w:val="000000" w:themeColor="text1"/>
        </w:rPr>
        <w:lastRenderedPageBreak/>
        <w:t>и</w:t>
      </w:r>
      <w:r w:rsidR="003B0E7B">
        <w:rPr>
          <w:rFonts w:ascii="GHEA Grapalat" w:hAnsi="GHEA Grapalat"/>
          <w:sz w:val="20"/>
          <w:u w:val="single"/>
          <w:lang w:val="hy-AM"/>
        </w:rPr>
        <w:t xml:space="preserve"> </w:t>
      </w:r>
      <w:r w:rsidR="003B0E7B">
        <w:rPr>
          <w:rFonts w:ascii="GHEA Grapalat" w:hAnsi="GHEA Grapalat"/>
          <w:sz w:val="20"/>
          <w:u w:val="single"/>
        </w:rPr>
        <w:t>________________________________</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cs="Sylfaen"/>
          <w:sz w:val="20"/>
          <w:lang w:val="hy-AM"/>
        </w:rPr>
        <w:t xml:space="preserve"> </w:t>
      </w:r>
    </w:p>
    <w:p w:rsidR="00E1773C" w:rsidRPr="00AD67F0" w:rsidRDefault="00E1773C" w:rsidP="00E1773C">
      <w:pPr>
        <w:tabs>
          <w:tab w:val="left" w:pos="6450"/>
        </w:tabs>
        <w:rPr>
          <w:rFonts w:ascii="GHEA Grapalat" w:hAnsi="GHEA Grapalat"/>
          <w:sz w:val="16"/>
        </w:rPr>
      </w:pPr>
      <w:r w:rsidRPr="00AD67F0">
        <w:rPr>
          <w:rFonts w:ascii="GHEA Grapalat" w:hAnsi="GHEA Grapalat" w:cs="Sylfaen"/>
          <w:sz w:val="20"/>
          <w:lang w:val="es-ES"/>
        </w:rPr>
        <w:t xml:space="preserve">                                                         </w:t>
      </w:r>
      <w:r w:rsidRPr="00AD67F0">
        <w:rPr>
          <w:rFonts w:ascii="GHEA Grapalat" w:hAnsi="GHEA Grapalat" w:cs="Sylfaen"/>
          <w:sz w:val="20"/>
        </w:rPr>
        <w:t xml:space="preserve">       </w:t>
      </w:r>
      <w:r w:rsidR="007A14E0">
        <w:rPr>
          <w:rFonts w:ascii="GHEA Grapalat" w:hAnsi="GHEA Grapalat" w:cs="Sylfaen"/>
          <w:sz w:val="20"/>
        </w:rPr>
        <w:t xml:space="preserve">                                   </w:t>
      </w:r>
      <w:r w:rsidRPr="00AD67F0">
        <w:rPr>
          <w:rFonts w:ascii="GHEA Grapalat" w:hAnsi="GHEA Grapalat" w:cs="Sylfaen"/>
          <w:sz w:val="20"/>
          <w:lang w:val="es-ES"/>
        </w:rPr>
        <w:t xml:space="preserve"> </w:t>
      </w:r>
      <w:r w:rsidRPr="00AD67F0">
        <w:rPr>
          <w:rFonts w:ascii="GHEA Grapalat" w:hAnsi="GHEA Grapalat"/>
          <w:sz w:val="16"/>
        </w:rPr>
        <w:t>наименование участника</w:t>
      </w:r>
    </w:p>
    <w:p w:rsidR="006B3E56" w:rsidRPr="003B0E7B" w:rsidRDefault="00E1773C" w:rsidP="00832225">
      <w:pPr>
        <w:widowControl w:val="0"/>
        <w:spacing w:after="160"/>
        <w:jc w:val="both"/>
        <w:rPr>
          <w:rFonts w:ascii="GHEA Grapalat" w:hAnsi="GHEA Grapalat" w:cs="Arial"/>
        </w:rPr>
      </w:pPr>
      <w:r w:rsidRPr="003B0E7B">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3B0E7B">
        <w:rPr>
          <w:rFonts w:ascii="GHEA Grapalat" w:hAnsi="GHEA Grapalat"/>
        </w:rPr>
        <w:t>,</w:t>
      </w:r>
    </w:p>
    <w:p w:rsidR="0039240E" w:rsidRPr="00D02020" w:rsidRDefault="006B3E56" w:rsidP="0039240E">
      <w:pPr>
        <w:pStyle w:val="a3"/>
        <w:widowControl w:val="0"/>
        <w:spacing w:after="160" w:line="240" w:lineRule="auto"/>
        <w:ind w:firstLine="0"/>
        <w:jc w:val="center"/>
        <w:rPr>
          <w:rFonts w:ascii="GHEA Grapalat" w:hAnsi="GHEA Grapalat"/>
          <w:i w:val="0"/>
          <w:sz w:val="24"/>
          <w:szCs w:val="24"/>
        </w:rPr>
      </w:pPr>
      <w:r w:rsidRPr="0039240E">
        <w:rPr>
          <w:rFonts w:ascii="GHEA Grapalat" w:hAnsi="GHEA Grapalat"/>
        </w:rPr>
        <w:t xml:space="preserve">в рамках участия в </w:t>
      </w:r>
      <w:r w:rsidR="00305944" w:rsidRPr="0039240E">
        <w:rPr>
          <w:rFonts w:ascii="GHEA Grapalat" w:hAnsi="GHEA Grapalat"/>
        </w:rPr>
        <w:t xml:space="preserve">открытом конкурсе </w:t>
      </w:r>
      <w:r w:rsidRPr="0039240E">
        <w:rPr>
          <w:rFonts w:ascii="GHEA Grapalat" w:hAnsi="GHEA Grapalat"/>
        </w:rPr>
        <w:t xml:space="preserve">под кодом </w:t>
      </w:r>
      <w:r w:rsidR="0039240E" w:rsidRPr="008450D2">
        <w:rPr>
          <w:rFonts w:ascii="GHEA Grapalat" w:hAnsi="GHEA Grapalat"/>
          <w:i w:val="0"/>
          <w:sz w:val="24"/>
          <w:szCs w:val="24"/>
        </w:rPr>
        <w:t>SХMAH-GHASХDЗB</w:t>
      </w:r>
      <w:r w:rsidR="0039240E">
        <w:rPr>
          <w:rFonts w:ascii="GHEA Grapalat" w:hAnsi="GHEA Grapalat"/>
          <w:i w:val="0"/>
          <w:sz w:val="24"/>
          <w:szCs w:val="24"/>
          <w:lang w:val="hy-AM"/>
        </w:rPr>
        <w:t>-2</w:t>
      </w:r>
      <w:r w:rsidR="0039240E" w:rsidRPr="00A61357">
        <w:rPr>
          <w:rFonts w:ascii="GHEA Grapalat" w:hAnsi="GHEA Grapalat"/>
          <w:i w:val="0"/>
          <w:sz w:val="24"/>
          <w:szCs w:val="24"/>
        </w:rPr>
        <w:t>5</w:t>
      </w:r>
      <w:r w:rsidR="0039240E">
        <w:rPr>
          <w:rFonts w:ascii="GHEA Grapalat" w:hAnsi="GHEA Grapalat"/>
          <w:i w:val="0"/>
          <w:sz w:val="24"/>
          <w:szCs w:val="24"/>
          <w:lang w:val="hy-AM"/>
        </w:rPr>
        <w:t>/</w:t>
      </w:r>
      <w:r w:rsidR="00D02020" w:rsidRPr="00D02020">
        <w:rPr>
          <w:rFonts w:ascii="GHEA Grapalat" w:hAnsi="GHEA Grapalat"/>
          <w:i w:val="0"/>
          <w:sz w:val="24"/>
          <w:szCs w:val="24"/>
        </w:rPr>
        <w:t>11</w:t>
      </w:r>
    </w:p>
    <w:p w:rsidR="006B3E56" w:rsidRPr="0039240E" w:rsidRDefault="006B3E56" w:rsidP="008E6A8B">
      <w:pPr>
        <w:pStyle w:val="aff3"/>
        <w:widowControl w:val="0"/>
        <w:numPr>
          <w:ilvl w:val="0"/>
          <w:numId w:val="22"/>
        </w:numPr>
        <w:tabs>
          <w:tab w:val="left" w:pos="567"/>
        </w:tabs>
        <w:spacing w:after="160"/>
        <w:jc w:val="both"/>
        <w:rPr>
          <w:rFonts w:ascii="GHEA Grapalat" w:hAnsi="GHEA Grapalat"/>
        </w:rPr>
      </w:pPr>
      <w:r w:rsidRPr="0039240E">
        <w:rPr>
          <w:rFonts w:ascii="GHEA Grapalat" w:hAnsi="GHEA Grapalat"/>
        </w:rPr>
        <w:t>не допускал и (или) не допустит</w:t>
      </w:r>
      <w:r w:rsidR="00637246" w:rsidRPr="0039240E">
        <w:rPr>
          <w:rFonts w:ascii="GHEA Grapalat" w:hAnsi="GHEA Grapalat"/>
        </w:rPr>
        <w:t xml:space="preserve"> недобросовестной конкуренции,</w:t>
      </w:r>
      <w:r w:rsidRPr="0039240E">
        <w:rPr>
          <w:rFonts w:ascii="GHEA Grapalat" w:hAnsi="GHEA Grapalat"/>
        </w:rPr>
        <w:t xml:space="preserve"> злоупотребления доминирующим положением и антиконкурентного соглашения,</w:t>
      </w:r>
    </w:p>
    <w:p w:rsidR="006B3E56" w:rsidRDefault="006B3E56" w:rsidP="00B46D58">
      <w:pPr>
        <w:pStyle w:val="aff3"/>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4396D">
        <w:rPr>
          <w:rFonts w:ascii="GHEA Grapalat" w:hAnsi="GHEA Grapalat"/>
        </w:rPr>
        <w:t>.</w:t>
      </w:r>
    </w:p>
    <w:p w:rsidR="00D4396D" w:rsidRDefault="00D4396D" w:rsidP="00D4396D">
      <w:pPr>
        <w:widowControl w:val="0"/>
        <w:spacing w:after="160"/>
        <w:contextualSpacing/>
        <w:jc w:val="both"/>
        <w:rPr>
          <w:rFonts w:ascii="GHEA Grapalat" w:hAnsi="GHEA Grapalat"/>
        </w:rPr>
      </w:pPr>
      <w:r>
        <w:rPr>
          <w:rFonts w:ascii="GHEA Grapalat" w:hAnsi="GHEA Grapalat"/>
        </w:rPr>
        <w:t>Ниже  --------------------------------------------</w:t>
      </w:r>
      <w:r w:rsidR="001849D9">
        <w:rPr>
          <w:rFonts w:ascii="GHEA Grapalat" w:hAnsi="GHEA Grapalat"/>
        </w:rPr>
        <w:t>----------------------</w:t>
      </w:r>
      <w:r w:rsidR="001849D9" w:rsidRPr="001849D9">
        <w:rPr>
          <w:rFonts w:ascii="GHEA Grapalat" w:hAnsi="GHEA Grapalat"/>
        </w:rPr>
        <w:t xml:space="preserve"> </w:t>
      </w:r>
      <w:r w:rsidR="00314E49">
        <w:rPr>
          <w:rFonts w:ascii="GHEA Grapalat" w:hAnsi="GHEA Grapalat"/>
        </w:rPr>
        <w:t>представляет</w:t>
      </w:r>
      <w:r w:rsidR="00314E49" w:rsidRPr="006B2B1A">
        <w:rPr>
          <w:rFonts w:ascii="GHEA Grapalat" w:hAnsi="GHEA Grapalat"/>
        </w:rPr>
        <w:t xml:space="preserve"> </w:t>
      </w:r>
      <w:r w:rsidR="001849D9" w:rsidRPr="006B2B1A">
        <w:rPr>
          <w:rFonts w:ascii="GHEA Grapalat" w:hAnsi="GHEA Grapalat"/>
        </w:rPr>
        <w:t>ссылк</w:t>
      </w:r>
      <w:r w:rsidR="001849D9">
        <w:rPr>
          <w:rFonts w:ascii="GHEA Grapalat" w:hAnsi="GHEA Grapalat"/>
        </w:rPr>
        <w:t>у</w:t>
      </w:r>
      <w:r w:rsidR="001849D9" w:rsidRPr="006B2B1A">
        <w:rPr>
          <w:rFonts w:ascii="GHEA Grapalat" w:hAnsi="GHEA Grapalat"/>
        </w:rPr>
        <w:t xml:space="preserve"> на сайт</w:t>
      </w:r>
      <w:r w:rsidR="001849D9">
        <w:rPr>
          <w:rFonts w:ascii="GHEA Grapalat" w:hAnsi="GHEA Grapalat"/>
        </w:rPr>
        <w:t>,</w:t>
      </w:r>
    </w:p>
    <w:p w:rsidR="00D4396D" w:rsidRDefault="00D4396D" w:rsidP="001849D9">
      <w:pPr>
        <w:widowControl w:val="0"/>
        <w:spacing w:after="160"/>
        <w:ind w:left="2835"/>
        <w:contextualSpacing/>
        <w:jc w:val="both"/>
        <w:rPr>
          <w:rFonts w:ascii="GHEA Grapalat" w:hAnsi="GHEA Grapalat"/>
        </w:rPr>
      </w:pPr>
      <w:r>
        <w:rPr>
          <w:rFonts w:ascii="GHEA Grapalat" w:hAnsi="GHEA Grapalat"/>
        </w:rPr>
        <w:t xml:space="preserve"> </w:t>
      </w:r>
      <w:r>
        <w:rPr>
          <w:rFonts w:ascii="GHEA Grapalat" w:hAnsi="GHEA Grapalat"/>
          <w:vertAlign w:val="superscript"/>
        </w:rPr>
        <w:t>наименование участника</w:t>
      </w:r>
    </w:p>
    <w:p w:rsidR="006B3E56" w:rsidRPr="001849D9" w:rsidRDefault="001849D9" w:rsidP="001849D9">
      <w:pPr>
        <w:widowControl w:val="0"/>
        <w:spacing w:after="160"/>
        <w:jc w:val="both"/>
        <w:rPr>
          <w:rFonts w:ascii="GHEA Grapalat" w:hAnsi="GHEA Grapalat" w:cs="Sylfaen"/>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4396D" w:rsidRPr="006B2B1A">
        <w:rPr>
          <w:rFonts w:ascii="GHEA Grapalat" w:hAnsi="GHEA Grapalat"/>
        </w:rPr>
        <w:t>-------------</w:t>
      </w:r>
      <w:r>
        <w:rPr>
          <w:rFonts w:ascii="GHEA Grapalat" w:hAnsi="GHEA Grapalat"/>
        </w:rPr>
        <w:t>------------------------</w:t>
      </w:r>
      <w:r w:rsidR="006B3E56" w:rsidRPr="00E15EC9">
        <w:rPr>
          <w:rStyle w:val="af6"/>
          <w:rFonts w:ascii="GHEA Grapalat" w:hAnsi="GHEA Grapalat"/>
          <w:sz w:val="32"/>
          <w:szCs w:val="32"/>
        </w:rPr>
        <w:footnoteReference w:customMarkFollows="1" w:id="17"/>
        <w:t>**</w:t>
      </w:r>
      <w:r w:rsidR="006B3E56" w:rsidRPr="001849D9">
        <w:rPr>
          <w:rFonts w:ascii="GHEA Grapalat" w:hAnsi="GHEA Grapalat"/>
        </w:rPr>
        <w:t xml:space="preserve"> </w:t>
      </w:r>
      <w:r>
        <w:rPr>
          <w:rFonts w:ascii="GHEA Grapalat" w:hAnsi="GHEA Grapalat"/>
        </w:rPr>
        <w:t>.</w:t>
      </w:r>
    </w:p>
    <w:p w:rsidR="006B3E56" w:rsidDel="00DB151B" w:rsidRDefault="006B3E56" w:rsidP="00B46D58">
      <w:pPr>
        <w:jc w:val="both"/>
        <w:rPr>
          <w:del w:id="11" w:author="Inesa Kocharyan" w:date="2024-02-09T17:00:00Z"/>
          <w:rFonts w:ascii="GHEA Grapalat" w:hAnsi="GHEA Grapalat"/>
        </w:rPr>
      </w:pPr>
    </w:p>
    <w:p w:rsidR="00923711" w:rsidDel="00DB151B" w:rsidRDefault="00923711">
      <w:pPr>
        <w:rPr>
          <w:del w:id="12" w:author="Inesa Kocharyan" w:date="2024-02-09T17:00:00Z"/>
          <w:rFonts w:ascii="GHEA Grapalat" w:hAnsi="GHEA Grapalat"/>
        </w:rPr>
      </w:pPr>
    </w:p>
    <w:p w:rsidR="00110534" w:rsidRDefault="00F36AD3" w:rsidP="00B46D58">
      <w:pPr>
        <w:jc w:val="both"/>
        <w:rPr>
          <w:rFonts w:ascii="GHEA Grapalat" w:hAnsi="GHEA Grapalat"/>
        </w:rPr>
      </w:pPr>
      <w:del w:id="13" w:author="Inesa Kocharyan" w:date="2024-02-09T17:00:00Z">
        <w:r w:rsidDel="00DB151B">
          <w:rPr>
            <w:rFonts w:ascii="GHEA Grapalat" w:hAnsi="GHEA Grapalat"/>
          </w:rPr>
          <w:delText xml:space="preserve"> </w:delText>
        </w:r>
      </w:del>
    </w:p>
    <w:p w:rsidR="006B3E56" w:rsidRPr="000858EB" w:rsidRDefault="00DB151B" w:rsidP="002B05FA">
      <w:pPr>
        <w:ind w:firstLine="708"/>
        <w:jc w:val="both"/>
        <w:rPr>
          <w:rFonts w:ascii="GHEA Grapalat" w:hAnsi="GHEA Grapalat"/>
        </w:rPr>
      </w:pPr>
      <w:r w:rsidRPr="00DB151B">
        <w:rPr>
          <w:rFonts w:ascii="GHEA Grapalat" w:hAnsi="GHEA Grapalat"/>
        </w:rPr>
        <w:t xml:space="preserve">Прилагается </w:t>
      </w:r>
      <w:r>
        <w:rPr>
          <w:rFonts w:ascii="GHEA Grapalat" w:hAnsi="GHEA Grapalat"/>
        </w:rPr>
        <w:t>заверение</w:t>
      </w:r>
      <w:r w:rsidRPr="00DB151B">
        <w:rPr>
          <w:rFonts w:ascii="GHEA Grapalat" w:hAnsi="GHEA Grapalat"/>
        </w:rPr>
        <w:t xml:space="preserve"> </w:t>
      </w:r>
      <w:r>
        <w:rPr>
          <w:rFonts w:ascii="GHEA Grapalat" w:hAnsi="GHEA Grapalat"/>
        </w:rPr>
        <w:t>об</w:t>
      </w:r>
      <w:r w:rsidRPr="00DB151B">
        <w:rPr>
          <w:rFonts w:ascii="GHEA Grapalat" w:hAnsi="GHEA Grapalat"/>
        </w:rPr>
        <w:t xml:space="preserve"> установке материалов и / или </w:t>
      </w:r>
      <w:r>
        <w:rPr>
          <w:rFonts w:ascii="GHEA Grapalat" w:hAnsi="GHEA Grapalat"/>
        </w:rPr>
        <w:t>приборов</w:t>
      </w:r>
      <w:r w:rsidRPr="00DB151B">
        <w:rPr>
          <w:rFonts w:ascii="GHEA Grapalat" w:hAnsi="GHEA Grapalat"/>
        </w:rPr>
        <w:t xml:space="preserve"> и оборудования, соответствующих техническим характеристикам, </w:t>
      </w:r>
      <w:r w:rsidR="00E50D8D">
        <w:rPr>
          <w:rFonts w:ascii="GHEA Grapalat" w:hAnsi="GHEA Grapalat"/>
        </w:rPr>
        <w:t>установленных</w:t>
      </w:r>
      <w:r w:rsidRPr="00DB151B">
        <w:rPr>
          <w:rFonts w:ascii="GHEA Grapalat" w:hAnsi="GHEA Grapalat"/>
        </w:rPr>
        <w:t xml:space="preserve"> в прилагаемой к приглашению проектной документации</w:t>
      </w:r>
      <w:r>
        <w:rPr>
          <w:rFonts w:ascii="GHEA Grapalat" w:hAnsi="GHEA Grapalat"/>
        </w:rPr>
        <w:t xml:space="preserve">. </w:t>
      </w:r>
      <w:r w:rsidR="002B05FA">
        <w:rPr>
          <w:rFonts w:ascii="GHEA Grapalat" w:hAnsi="GHEA Grapalat"/>
        </w:rPr>
        <w:t>.</w:t>
      </w:r>
      <w:r w:rsidR="002B05FA" w:rsidRPr="000858EB">
        <w:footnoteReference w:customMarkFollows="1" w:id="18"/>
        <w:t>***</w:t>
      </w:r>
      <w:r w:rsidR="00DA5D3D" w:rsidRPr="000858EB">
        <w:rPr>
          <w:rFonts w:ascii="GHEA Grapalat" w:hAnsi="GHEA Grapalat"/>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lastRenderedPageBreak/>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EF5BF0" w:rsidRPr="00DC2360">
        <w:rPr>
          <w:rFonts w:ascii="GHEA Grapalat" w:hAnsi="GHEA Grapalat"/>
          <w:b/>
          <w:i w:val="0"/>
          <w:sz w:val="24"/>
          <w:szCs w:val="24"/>
        </w:rPr>
        <w:t>.</w:t>
      </w:r>
      <w:r w:rsidRPr="009044F1">
        <w:rPr>
          <w:rFonts w:ascii="GHEA Grapalat" w:hAnsi="GHEA Grapalat"/>
          <w:b/>
          <w:i w:val="0"/>
          <w:sz w:val="24"/>
          <w:szCs w:val="24"/>
        </w:rPr>
        <w:t>1</w:t>
      </w:r>
    </w:p>
    <w:p w:rsidR="0039240E" w:rsidRPr="00D02020" w:rsidRDefault="00D043C1" w:rsidP="0039240E">
      <w:pPr>
        <w:pStyle w:val="a3"/>
        <w:widowControl w:val="0"/>
        <w:spacing w:after="160" w:line="240" w:lineRule="auto"/>
        <w:ind w:firstLine="0"/>
        <w:jc w:val="center"/>
        <w:rPr>
          <w:rFonts w:ascii="GHEA Grapalat" w:hAnsi="GHEA Grapalat"/>
          <w:i w:val="0"/>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39240E" w:rsidRPr="008450D2">
        <w:rPr>
          <w:rFonts w:ascii="GHEA Grapalat" w:hAnsi="GHEA Grapalat"/>
          <w:i w:val="0"/>
          <w:sz w:val="24"/>
          <w:szCs w:val="24"/>
        </w:rPr>
        <w:t>SХMAH-GHASХDЗB</w:t>
      </w:r>
      <w:r w:rsidR="0039240E">
        <w:rPr>
          <w:rFonts w:ascii="GHEA Grapalat" w:hAnsi="GHEA Grapalat"/>
          <w:i w:val="0"/>
          <w:sz w:val="24"/>
          <w:szCs w:val="24"/>
          <w:lang w:val="hy-AM"/>
        </w:rPr>
        <w:t>-2</w:t>
      </w:r>
      <w:r w:rsidR="0039240E" w:rsidRPr="00A61357">
        <w:rPr>
          <w:rFonts w:ascii="GHEA Grapalat" w:hAnsi="GHEA Grapalat"/>
          <w:i w:val="0"/>
          <w:sz w:val="24"/>
          <w:szCs w:val="24"/>
        </w:rPr>
        <w:t>5</w:t>
      </w:r>
      <w:r w:rsidR="0039240E">
        <w:rPr>
          <w:rFonts w:ascii="GHEA Grapalat" w:hAnsi="GHEA Grapalat"/>
          <w:i w:val="0"/>
          <w:sz w:val="24"/>
          <w:szCs w:val="24"/>
          <w:lang w:val="hy-AM"/>
        </w:rPr>
        <w:t>/</w:t>
      </w:r>
      <w:r w:rsidR="00D02020" w:rsidRPr="00D02020">
        <w:rPr>
          <w:rFonts w:ascii="GHEA Grapalat" w:hAnsi="GHEA Grapalat"/>
          <w:i w:val="0"/>
          <w:sz w:val="24"/>
          <w:szCs w:val="24"/>
        </w:rPr>
        <w:t>11</w:t>
      </w:r>
    </w:p>
    <w:p w:rsidR="00D043C1" w:rsidRPr="009044F1" w:rsidRDefault="00D043C1" w:rsidP="00D043C1">
      <w:pPr>
        <w:pStyle w:val="31"/>
        <w:widowControl w:val="0"/>
        <w:spacing w:after="160" w:line="240" w:lineRule="auto"/>
        <w:jc w:val="right"/>
        <w:rPr>
          <w:rFonts w:ascii="GHEA Grapalat" w:hAnsi="GHEA Grapalat" w:cs="Arial"/>
          <w:b/>
          <w:sz w:val="24"/>
          <w:szCs w:val="24"/>
        </w:rPr>
      </w:pPr>
    </w:p>
    <w:p w:rsidR="00D043C1" w:rsidRPr="00094180" w:rsidRDefault="002B6B4A" w:rsidP="00D043C1">
      <w:pPr>
        <w:widowControl w:val="0"/>
        <w:spacing w:after="160"/>
        <w:ind w:left="567" w:right="565"/>
        <w:jc w:val="center"/>
        <w:rPr>
          <w:rFonts w:ascii="GHEA Grapalat" w:hAnsi="GHEA Grapalat"/>
          <w:b/>
          <w:lang w:val="hy-AM"/>
        </w:rPr>
      </w:pPr>
      <w:r>
        <w:rPr>
          <w:rFonts w:ascii="GHEA Grapalat" w:hAnsi="GHEA Grapalat"/>
          <w:b/>
        </w:rPr>
        <w:t>ЗАВЕРЕНИЕ</w:t>
      </w:r>
    </w:p>
    <w:p w:rsidR="00D043C1" w:rsidRPr="009044F1" w:rsidRDefault="002B6B4A" w:rsidP="00D043C1">
      <w:pPr>
        <w:pStyle w:val="3"/>
        <w:keepNext w:val="0"/>
        <w:widowControl w:val="0"/>
        <w:spacing w:after="160" w:line="240" w:lineRule="auto"/>
        <w:ind w:left="567" w:right="565"/>
        <w:rPr>
          <w:rFonts w:ascii="GHEA Grapalat" w:hAnsi="GHEA Grapalat" w:cs="Arial"/>
          <w:sz w:val="24"/>
          <w:szCs w:val="24"/>
        </w:rPr>
      </w:pPr>
      <w:r w:rsidRPr="002B6B4A">
        <w:rPr>
          <w:rFonts w:ascii="GHEA Grapalat" w:hAnsi="GHEA Grapalat"/>
          <w:b/>
          <w:i w:val="0"/>
          <w:sz w:val="24"/>
          <w:szCs w:val="24"/>
        </w:rPr>
        <w:t>об обязательстве по установке материалов и / или устройств и оборудования, соответствующих техническим характеристикам и условиям гарантийного обслуживания, указанным в приглашении</w:t>
      </w: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w:t>
      </w:r>
      <w:r w:rsidR="00094180">
        <w:rPr>
          <w:rFonts w:ascii="GHEA Grapalat" w:hAnsi="GHEA Grapalat"/>
        </w:rPr>
        <w:t>______________________________________________</w:t>
      </w:r>
      <w:r>
        <w:rPr>
          <w:rFonts w:ascii="GHEA Grapalat" w:hAnsi="GHEA Grapalat"/>
        </w:rPr>
        <w:t xml:space="preserve">,                               </w:t>
      </w:r>
    </w:p>
    <w:p w:rsidR="00D043C1" w:rsidRPr="00430541" w:rsidRDefault="00094180" w:rsidP="00D043C1">
      <w:pPr>
        <w:widowControl w:val="0"/>
        <w:spacing w:after="120"/>
        <w:jc w:val="both"/>
        <w:rPr>
          <w:rFonts w:ascii="GHEA Grapalat" w:hAnsi="GHEA Grapalat" w:cs="Arial"/>
          <w:sz w:val="16"/>
          <w:u w:val="single"/>
        </w:rPr>
      </w:pPr>
      <w:r>
        <w:rPr>
          <w:rFonts w:ascii="GHEA Grapalat" w:hAnsi="GHEA Grapalat"/>
          <w:sz w:val="16"/>
        </w:rPr>
        <w:t xml:space="preserve">                                       </w:t>
      </w:r>
      <w:r w:rsidR="00D043C1" w:rsidRPr="00430541">
        <w:rPr>
          <w:rFonts w:ascii="GHEA Grapalat" w:hAnsi="GHEA Grapalat"/>
          <w:sz w:val="16"/>
        </w:rPr>
        <w:t>наименование участника</w:t>
      </w:r>
    </w:p>
    <w:p w:rsidR="00D043C1" w:rsidRPr="00094180" w:rsidDel="002B6B4A" w:rsidRDefault="002B6B4A" w:rsidP="00094180">
      <w:pPr>
        <w:widowControl w:val="0"/>
        <w:tabs>
          <w:tab w:val="left" w:pos="6804"/>
        </w:tabs>
        <w:jc w:val="both"/>
        <w:rPr>
          <w:del w:id="14" w:author="Inesa Kocharyan" w:date="2024-02-09T17:12:00Z"/>
          <w:rFonts w:ascii="GHEA Grapalat" w:hAnsi="GHEA Grapalat"/>
        </w:rPr>
      </w:pPr>
      <w:r w:rsidRPr="002B6B4A">
        <w:rPr>
          <w:rFonts w:ascii="GHEA Grapalat" w:hAnsi="GHEA Grapalat"/>
        </w:rPr>
        <w:t xml:space="preserve">в случае признания </w:t>
      </w:r>
      <w:r>
        <w:rPr>
          <w:rFonts w:ascii="GHEA Grapalat" w:hAnsi="GHEA Grapalat"/>
        </w:rPr>
        <w:t xml:space="preserve">отобранным </w:t>
      </w:r>
      <w:r w:rsidRPr="002B6B4A">
        <w:rPr>
          <w:rFonts w:ascii="GHEA Grapalat" w:hAnsi="GHEA Grapalat"/>
        </w:rPr>
        <w:t>участником</w:t>
      </w:r>
      <w:r w:rsidR="00B01410">
        <w:rPr>
          <w:rFonts w:ascii="GHEA Grapalat" w:hAnsi="GHEA Grapalat"/>
        </w:rPr>
        <w:t xml:space="preserve"> в</w:t>
      </w:r>
      <w:r w:rsidRPr="002B6B4A">
        <w:rPr>
          <w:rFonts w:ascii="GHEA Grapalat" w:hAnsi="GHEA Grapalat"/>
        </w:rPr>
        <w:t xml:space="preserve"> </w:t>
      </w:r>
      <w:r w:rsidRPr="009044F1">
        <w:rPr>
          <w:rFonts w:ascii="GHEA Grapalat" w:hAnsi="GHEA Grapalat"/>
        </w:rPr>
        <w:t xml:space="preserve">рамках открытого конкурса под кодом </w:t>
      </w:r>
      <w:r>
        <w:rPr>
          <w:rFonts w:ascii="GHEA Grapalat" w:hAnsi="GHEA Grapalat"/>
        </w:rPr>
        <w:t>"</w:t>
      </w:r>
      <w:r w:rsidRPr="009044F1">
        <w:rPr>
          <w:rFonts w:ascii="GHEA Grapalat" w:hAnsi="GHEA Grapalat"/>
        </w:rPr>
        <w:t>---BM</w:t>
      </w:r>
      <w:r>
        <w:rPr>
          <w:rFonts w:ascii="GHEA Grapalat" w:hAnsi="GHEA Grapalat"/>
        </w:rPr>
        <w:t>AShDzB</w:t>
      </w:r>
      <w:r w:rsidRPr="009044F1">
        <w:rPr>
          <w:rFonts w:ascii="GHEA Grapalat" w:hAnsi="GHEA Grapalat"/>
        </w:rPr>
        <w:t>---/---</w:t>
      </w:r>
      <w:r>
        <w:rPr>
          <w:rFonts w:ascii="GHEA Grapalat" w:hAnsi="GHEA Grapalat"/>
        </w:rPr>
        <w:t>"</w:t>
      </w:r>
      <w:r w:rsidRPr="009044F1">
        <w:rPr>
          <w:rFonts w:ascii="GHEA Grapalat" w:hAnsi="GHEA Grapalat"/>
        </w:rPr>
        <w:t xml:space="preserve">* </w:t>
      </w:r>
      <w:r w:rsidRPr="002B6B4A">
        <w:rPr>
          <w:rFonts w:ascii="GHEA Grapalat" w:hAnsi="GHEA Grapalat"/>
        </w:rPr>
        <w:t xml:space="preserve"> обязуется в ходе выполнения работ, предусмотренных контрактом, заключаемым в рамках конкурса под тем же кодом, устанавливать (использовать) материалы и / или </w:t>
      </w:r>
      <w:r>
        <w:rPr>
          <w:rFonts w:ascii="GHEA Grapalat" w:hAnsi="GHEA Grapalat"/>
        </w:rPr>
        <w:t>приборы</w:t>
      </w:r>
      <w:r w:rsidRPr="002B6B4A">
        <w:rPr>
          <w:rFonts w:ascii="GHEA Grapalat" w:hAnsi="GHEA Grapalat"/>
        </w:rPr>
        <w:t xml:space="preserve"> и оборудование, соответствующие техническим характеристикам и условиям гарантийного обслуживания, установленным проектной документацией, представленной в приложении к контракту,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sidR="00094180">
        <w:rPr>
          <w:rFonts w:ascii="GHEA Grapalat" w:hAnsi="GHEA Grapalat"/>
        </w:rPr>
        <w:t>,</w:t>
      </w:r>
    </w:p>
    <w:p w:rsidR="00094180" w:rsidRDefault="00094180" w:rsidP="00D043C1">
      <w:pPr>
        <w:widowControl w:val="0"/>
        <w:tabs>
          <w:tab w:val="left" w:pos="6804"/>
        </w:tabs>
        <w:jc w:val="center"/>
        <w:rPr>
          <w:rFonts w:ascii="GHEA Grapalat" w:hAnsi="GHEA Grapalat"/>
        </w:rPr>
      </w:pPr>
    </w:p>
    <w:p w:rsidR="00094180" w:rsidRDefault="00094180" w:rsidP="00D043C1">
      <w:pPr>
        <w:widowControl w:val="0"/>
        <w:tabs>
          <w:tab w:val="left" w:pos="6804"/>
        </w:tabs>
        <w:jc w:val="center"/>
        <w:rPr>
          <w:rFonts w:ascii="GHEA Grapalat" w:hAnsi="GHEA Grapalat"/>
        </w:rPr>
      </w:pPr>
    </w:p>
    <w:p w:rsidR="00094180" w:rsidRDefault="00094180" w:rsidP="00D043C1">
      <w:pPr>
        <w:widowControl w:val="0"/>
        <w:tabs>
          <w:tab w:val="left" w:pos="6804"/>
        </w:tabs>
        <w:jc w:val="center"/>
        <w:rPr>
          <w:rFonts w:ascii="GHEA Grapalat" w:hAnsi="GHEA Grapalat"/>
        </w:rPr>
      </w:pPr>
    </w:p>
    <w:p w:rsidR="00094180" w:rsidRDefault="00094180" w:rsidP="00D043C1">
      <w:pPr>
        <w:widowControl w:val="0"/>
        <w:tabs>
          <w:tab w:val="left" w:pos="6804"/>
        </w:tabs>
        <w:jc w:val="center"/>
        <w:rPr>
          <w:rFonts w:ascii="GHEA Grapalat" w:hAnsi="GHEA Grapalat"/>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220899" w:rsidRDefault="00220899" w:rsidP="00220899">
      <w:pPr>
        <w:jc w:val="right"/>
        <w:rPr>
          <w:rFonts w:ascii="GHEA Grapalat" w:hAnsi="GHEA Grapalat"/>
          <w:b/>
        </w:rPr>
      </w:pPr>
      <w:r w:rsidRPr="002E2C90">
        <w:rPr>
          <w:rFonts w:ascii="GHEA Grapalat" w:hAnsi="GHEA Grapalat"/>
          <w:b/>
        </w:rPr>
        <w:lastRenderedPageBreak/>
        <w:t>Приложение 1.</w:t>
      </w:r>
      <w:r w:rsidR="00BA1C04" w:rsidRPr="002E2C90">
        <w:rPr>
          <w:rFonts w:ascii="GHEA Grapalat" w:hAnsi="GHEA Grapalat"/>
          <w:b/>
        </w:rPr>
        <w:t>2</w:t>
      </w:r>
      <w:r w:rsidRPr="002E2C90">
        <w:rPr>
          <w:rFonts w:ascii="GHEA Grapalat" w:hAnsi="GHEA Grapalat"/>
          <w:b/>
        </w:rPr>
        <w:t>**</w:t>
      </w:r>
      <w:r>
        <w:rPr>
          <w:rFonts w:ascii="GHEA Grapalat" w:hAnsi="GHEA Grapalat"/>
          <w:b/>
        </w:rPr>
        <w:t xml:space="preserve"> </w:t>
      </w:r>
    </w:p>
    <w:p w:rsidR="00220899" w:rsidRPr="00FA6464" w:rsidRDefault="00220899" w:rsidP="00220899">
      <w:pPr>
        <w:jc w:val="right"/>
        <w:rPr>
          <w:rFonts w:ascii="GHEA Grapalat" w:hAnsi="GHEA Grapalat"/>
          <w:b/>
        </w:rPr>
      </w:pPr>
      <w:r w:rsidRPr="001439BD">
        <w:rPr>
          <w:rFonts w:ascii="GHEA Grapalat" w:hAnsi="GHEA Grapalat"/>
          <w:b/>
        </w:rPr>
        <w:t>к Приглашению на открытый конкурс</w:t>
      </w:r>
    </w:p>
    <w:p w:rsidR="0039240E" w:rsidRPr="001756C0" w:rsidRDefault="00220899" w:rsidP="00BD7D80">
      <w:pPr>
        <w:pStyle w:val="a3"/>
        <w:widowControl w:val="0"/>
        <w:spacing w:after="160" w:line="240" w:lineRule="auto"/>
        <w:ind w:left="4248" w:firstLine="708"/>
        <w:jc w:val="center"/>
        <w:rPr>
          <w:rFonts w:ascii="GHEA Grapalat" w:hAnsi="GHEA Grapalat"/>
          <w:i w:val="0"/>
          <w:sz w:val="24"/>
          <w:szCs w:val="24"/>
        </w:rPr>
      </w:pPr>
      <w:r w:rsidRPr="009044F1">
        <w:rPr>
          <w:rFonts w:ascii="GHEA Grapalat" w:hAnsi="GHEA Grapalat"/>
          <w:b/>
          <w:sz w:val="24"/>
          <w:szCs w:val="24"/>
        </w:rPr>
        <w:t xml:space="preserve">под кодом </w:t>
      </w:r>
      <w:r w:rsidR="0039240E" w:rsidRPr="008450D2">
        <w:rPr>
          <w:rFonts w:ascii="GHEA Grapalat" w:hAnsi="GHEA Grapalat"/>
          <w:i w:val="0"/>
          <w:sz w:val="24"/>
          <w:szCs w:val="24"/>
        </w:rPr>
        <w:t>SХMAH-GHASХDЗB</w:t>
      </w:r>
      <w:r w:rsidR="0039240E">
        <w:rPr>
          <w:rFonts w:ascii="GHEA Grapalat" w:hAnsi="GHEA Grapalat"/>
          <w:i w:val="0"/>
          <w:sz w:val="24"/>
          <w:szCs w:val="24"/>
          <w:lang w:val="hy-AM"/>
        </w:rPr>
        <w:t>-2</w:t>
      </w:r>
      <w:r w:rsidR="0039240E" w:rsidRPr="00A61357">
        <w:rPr>
          <w:rFonts w:ascii="GHEA Grapalat" w:hAnsi="GHEA Grapalat"/>
          <w:i w:val="0"/>
          <w:sz w:val="24"/>
          <w:szCs w:val="24"/>
        </w:rPr>
        <w:t>5</w:t>
      </w:r>
      <w:r w:rsidR="0039240E">
        <w:rPr>
          <w:rFonts w:ascii="GHEA Grapalat" w:hAnsi="GHEA Grapalat"/>
          <w:i w:val="0"/>
          <w:sz w:val="24"/>
          <w:szCs w:val="24"/>
          <w:lang w:val="hy-AM"/>
        </w:rPr>
        <w:t>/</w:t>
      </w:r>
      <w:r w:rsidR="00F44F6C" w:rsidRPr="001756C0">
        <w:rPr>
          <w:rFonts w:ascii="GHEA Grapalat" w:hAnsi="GHEA Grapalat"/>
          <w:i w:val="0"/>
          <w:sz w:val="24"/>
          <w:szCs w:val="24"/>
        </w:rPr>
        <w:t>11</w:t>
      </w:r>
    </w:p>
    <w:p w:rsidR="00220899" w:rsidRPr="009044F1" w:rsidRDefault="00220899" w:rsidP="00220899">
      <w:pPr>
        <w:pStyle w:val="3"/>
        <w:keepNext w:val="0"/>
        <w:widowControl w:val="0"/>
        <w:spacing w:after="160" w:line="240" w:lineRule="auto"/>
        <w:ind w:firstLine="567"/>
        <w:jc w:val="right"/>
        <w:rPr>
          <w:rFonts w:ascii="GHEA Grapalat" w:hAnsi="GHEA Grapalat" w:cs="Arial"/>
          <w:b/>
          <w:sz w:val="24"/>
          <w:szCs w:val="24"/>
        </w:rPr>
      </w:pPr>
    </w:p>
    <w:p w:rsidR="00220899" w:rsidRDefault="00220899" w:rsidP="00220899">
      <w:pPr>
        <w:ind w:left="360" w:hanging="360"/>
        <w:jc w:val="center"/>
        <w:rPr>
          <w:rFonts w:ascii="GHEA Grapalat" w:hAnsi="GHEA Grapalat"/>
          <w:b/>
        </w:rPr>
      </w:pPr>
      <w:r>
        <w:rPr>
          <w:rFonts w:ascii="GHEA Grapalat" w:hAnsi="GHEA Grapalat"/>
          <w:b/>
        </w:rPr>
        <w:t>ФОРМА</w:t>
      </w:r>
    </w:p>
    <w:p w:rsidR="00220899" w:rsidRPr="00C76978" w:rsidRDefault="00220899" w:rsidP="00220899">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220899" w:rsidRPr="00ED3A13" w:rsidRDefault="00220899" w:rsidP="00220899">
      <w:pPr>
        <w:ind w:left="360" w:hanging="360"/>
        <w:jc w:val="center"/>
        <w:rPr>
          <w:rFonts w:ascii="GHEA Grapalat" w:eastAsia="GHEA Grapalat" w:hAnsi="GHEA Grapalat" w:cs="GHEA Grapalat"/>
          <w:b/>
        </w:rPr>
      </w:pPr>
    </w:p>
    <w:p w:rsidR="00220899" w:rsidRPr="00FD1EE4"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5"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487"/>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rPr>
          <w:rFonts w:ascii="GHEA Grapalat" w:eastAsia="GHEA Grapalat" w:hAnsi="GHEA Grapalat" w:cs="GHEA Grapalat"/>
        </w:rPr>
      </w:pPr>
    </w:p>
    <w:p w:rsidR="00220899" w:rsidRPr="00FD1EE4" w:rsidRDefault="00220899" w:rsidP="00220899">
      <w:pPr>
        <w:rPr>
          <w:rFonts w:ascii="GHEA Grapalat" w:eastAsia="GHEA Grapalat" w:hAnsi="GHEA Grapalat" w:cs="GHEA Grapalat"/>
        </w:rPr>
      </w:pPr>
      <w:r w:rsidRPr="00FD1EE4">
        <w:rPr>
          <w:rFonts w:ascii="GHEA Grapalat" w:hAnsi="GHEA Grapalat"/>
        </w:rPr>
        <w:br w:type="page"/>
      </w:r>
    </w:p>
    <w:p w:rsidR="00220899" w:rsidRPr="009A52BE"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220899" w:rsidRPr="004E2F96"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361"/>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574FF7"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220899" w:rsidRPr="00FD1EE4" w:rsidRDefault="00E930B7" w:rsidP="0022089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E930B7" w:rsidP="0022089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220899" w:rsidRPr="00CB7DFD"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E930B7" w:rsidP="0022089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E930B7" w:rsidP="0022089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B047A2"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E930B7" w:rsidP="0022089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E930B7" w:rsidP="0022089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rPr>
          <w:rFonts w:ascii="GHEA Grapalat" w:eastAsia="GHEA Grapalat" w:hAnsi="GHEA Grapalat" w:cs="GHEA Grapalat"/>
          <w:b/>
        </w:rPr>
      </w:pPr>
      <w:r w:rsidRPr="00FD1EE4">
        <w:rPr>
          <w:rFonts w:ascii="GHEA Grapalat" w:hAnsi="GHEA Grapalat"/>
        </w:rPr>
        <w:br w:type="page"/>
      </w:r>
    </w:p>
    <w:p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8C665F"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rsidTr="00220899">
        <w:trPr>
          <w:trHeight w:val="924"/>
        </w:trPr>
        <w:tc>
          <w:tcPr>
            <w:tcW w:w="9016" w:type="dxa"/>
            <w:gridSpan w:val="2"/>
            <w:vAlign w:val="center"/>
          </w:tcPr>
          <w:p w:rsidR="00220899" w:rsidRPr="00FD1EE4" w:rsidRDefault="00E930B7"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B34CB6">
              <w:rPr>
                <w:rFonts w:ascii="GHEA Grapalat" w:eastAsia="GHEA Grapalat" w:hAnsi="GHEA Grapalat" w:cs="GHEA Grapalat"/>
                <w:lang w:val="hy-AM"/>
              </w:rPr>
              <w:t>а</w:t>
            </w:r>
            <w:r w:rsidR="00220899">
              <w:rPr>
                <w:rFonts w:ascii="GHEA Grapalat" w:eastAsia="GHEA Grapalat" w:hAnsi="GHEA Grapalat" w:cs="GHEA Grapalat"/>
              </w:rPr>
              <w:t>.</w:t>
            </w:r>
            <w:r w:rsidR="00220899" w:rsidRPr="00FD1EE4">
              <w:rPr>
                <w:rFonts w:ascii="GHEA Grapalat" w:eastAsia="GHEA Grapalat" w:hAnsi="GHEA Grapalat" w:cs="GHEA Grapalat"/>
              </w:rPr>
              <w:t xml:space="preserve"> </w:t>
            </w:r>
            <w:r w:rsidR="00220899" w:rsidRPr="00C76DD8">
              <w:rPr>
                <w:rFonts w:ascii="GHEA Grapalat" w:eastAsia="GHEA Grapalat" w:hAnsi="GHEA Grapalat" w:cs="GHEA Grapalat"/>
              </w:rPr>
              <w:t xml:space="preserve">прямо или косвенно владеет 20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220899" w:rsidRPr="006B364D" w:rsidRDefault="00E930B7"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F10CBA" w:rsidRDefault="00E930B7"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E930B7" w:rsidP="0022089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6F16E4">
              <w:rPr>
                <w:rFonts w:ascii="GHEA Grapalat" w:eastAsia="GHEA Grapalat" w:hAnsi="GHEA Grapalat" w:cs="GHEA Grapalat"/>
                <w:lang w:val="hy-AM"/>
              </w:rPr>
              <w:t>б</w:t>
            </w:r>
            <w:r w:rsidR="00220899" w:rsidRPr="006F16E4">
              <w:rPr>
                <w:rFonts w:eastAsia="Cambria Math"/>
              </w:rPr>
              <w:t>․</w:t>
            </w:r>
            <w:r w:rsidR="00220899"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220899" w:rsidRPr="00FD1EE4" w:rsidTr="00220899">
        <w:tc>
          <w:tcPr>
            <w:tcW w:w="9016" w:type="dxa"/>
            <w:gridSpan w:val="2"/>
            <w:vAlign w:val="center"/>
          </w:tcPr>
          <w:p w:rsidR="00220899" w:rsidRPr="00FD1EE4" w:rsidRDefault="00E930B7"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801B2D">
              <w:rPr>
                <w:rFonts w:ascii="GHEA Grapalat" w:eastAsia="GHEA Grapalat" w:hAnsi="GHEA Grapalat" w:cs="GHEA Grapalat"/>
                <w:lang w:val="hy-AM"/>
              </w:rPr>
              <w:t>в</w:t>
            </w:r>
            <w:r w:rsidR="00220899">
              <w:rPr>
                <w:rFonts w:ascii="GHEA Grapalat" w:eastAsia="GHEA Grapalat" w:hAnsi="GHEA Grapalat" w:cs="GHEA Grapalat"/>
              </w:rPr>
              <w:t>.</w:t>
            </w:r>
            <w:r w:rsidR="00220899"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220899" w:rsidRPr="00BA30D4">
              <w:rPr>
                <w:rFonts w:ascii="GHEA Grapalat" w:eastAsia="GHEA Grapalat" w:hAnsi="GHEA Grapalat" w:cs="GHEA Grapalat"/>
                <w:lang w:val="hy-AM"/>
              </w:rPr>
              <w:t>б</w:t>
            </w:r>
            <w:r w:rsidR="00220899" w:rsidRPr="00BA30D4">
              <w:rPr>
                <w:rFonts w:ascii="GHEA Grapalat" w:eastAsia="GHEA Grapalat" w:hAnsi="GHEA Grapalat" w:cs="GHEA Grapalat"/>
              </w:rPr>
              <w:t>"</w:t>
            </w:r>
          </w:p>
        </w:tc>
      </w:tr>
    </w:tbl>
    <w:p w:rsidR="00220899" w:rsidRPr="00A5193B"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rsidTr="00220899">
        <w:trPr>
          <w:trHeight w:val="924"/>
        </w:trPr>
        <w:tc>
          <w:tcPr>
            <w:tcW w:w="9016" w:type="dxa"/>
            <w:gridSpan w:val="2"/>
            <w:vAlign w:val="center"/>
          </w:tcPr>
          <w:p w:rsidR="00220899" w:rsidRPr="00FD1EE4" w:rsidRDefault="00E930B7"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C7B43">
              <w:rPr>
                <w:rFonts w:ascii="GHEA Grapalat" w:eastAsia="GHEA Grapalat" w:hAnsi="GHEA Grapalat" w:cs="GHEA Grapalat"/>
                <w:lang w:val="hy-AM"/>
              </w:rPr>
              <w:t>а</w:t>
            </w:r>
            <w:r w:rsidR="00220899" w:rsidRPr="00FD1EE4">
              <w:rPr>
                <w:rFonts w:eastAsia="Cambria Math"/>
              </w:rPr>
              <w:t>․</w:t>
            </w:r>
            <w:r w:rsidR="00220899" w:rsidRPr="00FD1EE4">
              <w:rPr>
                <w:rFonts w:ascii="GHEA Grapalat" w:eastAsia="Cambria Math" w:hAnsi="GHEA Grapalat" w:cs="Cambria Math"/>
              </w:rPr>
              <w:t xml:space="preserve"> </w:t>
            </w:r>
            <w:r w:rsidR="00220899" w:rsidRPr="00BC0F3A">
              <w:rPr>
                <w:rFonts w:ascii="GHEA Grapalat" w:eastAsia="GHEA Grapalat" w:hAnsi="GHEA Grapalat" w:cs="GHEA Grapalat"/>
              </w:rPr>
              <w:t xml:space="preserve">прямо или косвенно владеет 10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w:t>
            </w:r>
            <w:r w:rsidR="00220899"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220899" w:rsidRPr="00C843BA" w:rsidRDefault="00E930B7"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C843BA" w:rsidRDefault="00E930B7"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E930B7" w:rsidP="0022089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D654B4">
              <w:rPr>
                <w:rFonts w:ascii="GHEA Grapalat" w:eastAsia="GHEA Grapalat" w:hAnsi="GHEA Grapalat" w:cs="GHEA Grapalat"/>
                <w:lang w:val="hy-AM"/>
              </w:rPr>
              <w:t>б</w:t>
            </w:r>
            <w:r w:rsidR="00220899" w:rsidRPr="00D654B4">
              <w:rPr>
                <w:rFonts w:eastAsia="Cambria Math"/>
              </w:rPr>
              <w:t>․</w:t>
            </w:r>
            <w:r w:rsidR="00220899" w:rsidRPr="00D654B4">
              <w:rPr>
                <w:rFonts w:ascii="GHEA Grapalat" w:eastAsia="Cambria Math" w:hAnsi="GHEA Grapalat" w:cs="Cambria Math"/>
              </w:rPr>
              <w:t xml:space="preserve"> </w:t>
            </w:r>
            <w:r w:rsidR="00220899" w:rsidRPr="00D654B4">
              <w:rPr>
                <w:rFonts w:ascii="GHEA Grapalat" w:eastAsia="GHEA Grapalat" w:hAnsi="GHEA Grapalat" w:cs="GHEA Grapalat"/>
              </w:rPr>
              <w:t xml:space="preserve">имеет право назначать или </w:t>
            </w:r>
            <w:r w:rsidR="00220899" w:rsidRPr="00D654B4">
              <w:rPr>
                <w:rFonts w:ascii="GHEA Grapalat" w:eastAsia="GHEA Grapalat" w:hAnsi="GHEA Grapalat" w:cs="GHEA Grapalat"/>
                <w:lang w:eastAsia="hy-AM"/>
              </w:rPr>
              <w:t>освобождать</w:t>
            </w:r>
            <w:r w:rsidR="00220899" w:rsidRPr="00D654B4">
              <w:rPr>
                <w:rFonts w:ascii="GHEA Grapalat" w:eastAsia="GHEA Grapalat" w:hAnsi="GHEA Grapalat" w:cs="GHEA Grapalat"/>
              </w:rPr>
              <w:t xml:space="preserve"> большинство членов органов управления юридического лица</w:t>
            </w:r>
          </w:p>
        </w:tc>
      </w:tr>
      <w:tr w:rsidR="00220899" w:rsidRPr="00FD1EE4" w:rsidTr="00220899">
        <w:tc>
          <w:tcPr>
            <w:tcW w:w="9016" w:type="dxa"/>
            <w:gridSpan w:val="2"/>
            <w:vAlign w:val="center"/>
          </w:tcPr>
          <w:p w:rsidR="00220899" w:rsidRPr="00FD1EE4" w:rsidRDefault="00E930B7" w:rsidP="0022089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1104ED">
              <w:rPr>
                <w:rFonts w:ascii="GHEA Grapalat" w:eastAsia="GHEA Grapalat" w:hAnsi="GHEA Grapalat" w:cs="GHEA Grapalat"/>
                <w:lang w:val="hy-AM"/>
              </w:rPr>
              <w:t>в</w:t>
            </w:r>
            <w:r w:rsidR="00220899" w:rsidRPr="00FD1EE4">
              <w:rPr>
                <w:rFonts w:eastAsia="Cambria Math"/>
              </w:rPr>
              <w:t>․</w:t>
            </w:r>
            <w:r w:rsidR="00220899" w:rsidRPr="00FD1EE4">
              <w:rPr>
                <w:rFonts w:ascii="GHEA Grapalat" w:eastAsia="Cambria Math" w:hAnsi="GHEA Grapalat" w:cs="Cambria Math"/>
              </w:rPr>
              <w:t xml:space="preserve"> </w:t>
            </w:r>
            <w:r w:rsidR="00220899"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FD1EE4" w:rsidTr="00220899">
        <w:tc>
          <w:tcPr>
            <w:tcW w:w="9016" w:type="dxa"/>
            <w:gridSpan w:val="2"/>
            <w:vAlign w:val="center"/>
          </w:tcPr>
          <w:p w:rsidR="00220899" w:rsidRPr="00FD1EE4" w:rsidRDefault="00E930B7" w:rsidP="0022089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839CB">
              <w:rPr>
                <w:rFonts w:ascii="GHEA Grapalat" w:eastAsia="GHEA Grapalat" w:hAnsi="GHEA Grapalat" w:cs="GHEA Grapalat"/>
                <w:lang w:val="hy-AM"/>
              </w:rPr>
              <w:t>г</w:t>
            </w:r>
            <w:r w:rsidR="00220899" w:rsidRPr="00FD1EE4">
              <w:rPr>
                <w:rFonts w:eastAsia="Cambria Math"/>
              </w:rPr>
              <w:t>․</w:t>
            </w:r>
            <w:r w:rsidR="00220899" w:rsidRPr="00FD1EE4">
              <w:rPr>
                <w:rFonts w:ascii="GHEA Grapalat" w:eastAsia="Cambria Math" w:hAnsi="GHEA Grapalat" w:cs="Cambria Math"/>
              </w:rPr>
              <w:t xml:space="preserve"> </w:t>
            </w:r>
            <w:r w:rsidR="00220899" w:rsidRPr="00F84F06">
              <w:rPr>
                <w:rFonts w:ascii="GHEA Grapalat" w:eastAsia="GHEA Grapalat" w:hAnsi="GHEA Grapalat" w:cs="GHEA Grapalat"/>
              </w:rPr>
              <w:t xml:space="preserve">осуществляет реальный (фактический) контроль за юридическим лицом </w:t>
            </w:r>
            <w:r w:rsidR="00220899">
              <w:rPr>
                <w:rFonts w:ascii="GHEA Grapalat" w:eastAsia="GHEA Grapalat" w:hAnsi="GHEA Grapalat" w:cs="GHEA Grapalat"/>
              </w:rPr>
              <w:t>иными</w:t>
            </w:r>
            <w:r w:rsidR="00220899" w:rsidRPr="00F84F06">
              <w:rPr>
                <w:rFonts w:ascii="GHEA Grapalat" w:eastAsia="GHEA Grapalat" w:hAnsi="GHEA Grapalat" w:cs="GHEA Grapalat"/>
              </w:rPr>
              <w:t xml:space="preserve"> средствами</w:t>
            </w:r>
          </w:p>
        </w:tc>
      </w:tr>
      <w:tr w:rsidR="00220899" w:rsidRPr="00FD1EE4" w:rsidTr="00220899">
        <w:tc>
          <w:tcPr>
            <w:tcW w:w="9016" w:type="dxa"/>
            <w:gridSpan w:val="2"/>
            <w:vAlign w:val="center"/>
          </w:tcPr>
          <w:p w:rsidR="00220899" w:rsidRPr="00FD1EE4" w:rsidRDefault="00E930B7" w:rsidP="0022089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331D0E">
              <w:rPr>
                <w:rFonts w:ascii="GHEA Grapalat" w:eastAsia="GHEA Grapalat" w:hAnsi="GHEA Grapalat" w:cs="GHEA Grapalat"/>
                <w:lang w:val="hy-AM"/>
              </w:rPr>
              <w:t>д</w:t>
            </w:r>
            <w:r w:rsidR="00220899" w:rsidRPr="00FD1EE4">
              <w:rPr>
                <w:rFonts w:eastAsia="Cambria Math"/>
              </w:rPr>
              <w:t>․</w:t>
            </w:r>
            <w:r w:rsidR="00220899" w:rsidRPr="00FD1EE4">
              <w:rPr>
                <w:rFonts w:ascii="GHEA Grapalat" w:eastAsia="Cambria Math" w:hAnsi="GHEA Grapalat" w:cs="Cambria Math"/>
              </w:rPr>
              <w:t xml:space="preserve"> </w:t>
            </w:r>
            <w:r w:rsidR="00220899"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220899" w:rsidRPr="00F36505">
              <w:rPr>
                <w:rFonts w:ascii="GHEA Grapalat" w:eastAsia="GHEA Grapalat" w:hAnsi="GHEA Grapalat" w:cs="GHEA Grapalat"/>
              </w:rPr>
              <w:t xml:space="preserve"> "а" - "г"</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220899" w:rsidRPr="00B23852" w:rsidRDefault="00E930B7"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Отдельно</w:t>
            </w:r>
          </w:p>
          <w:p w:rsidR="00220899" w:rsidRPr="00FD1EE4" w:rsidRDefault="00E930B7" w:rsidP="0022089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558FC">
              <w:rPr>
                <w:rFonts w:ascii="GHEA Grapalat" w:eastAsia="GHEA Grapalat" w:hAnsi="GHEA Grapalat" w:cs="GHEA Grapalat"/>
              </w:rPr>
              <w:t>Совместно с аффилированными лицами</w:t>
            </w: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220899" w:rsidRPr="005600B4" w:rsidRDefault="00E930B7"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Да</w:t>
            </w:r>
          </w:p>
          <w:p w:rsidR="00220899" w:rsidRPr="005600B4" w:rsidRDefault="00E930B7"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Нет</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rPr>
          <w:trHeight w:val="853"/>
        </w:trPr>
        <w:tc>
          <w:tcPr>
            <w:tcW w:w="2835" w:type="dxa"/>
            <w:vMerge w:val="restart"/>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bl>
    <w:p w:rsidR="00220899"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220899" w:rsidRPr="001F2C4C" w:rsidRDefault="00220899" w:rsidP="001F2C4C">
      <w:pPr>
        <w:pStyle w:val="aff3"/>
        <w:numPr>
          <w:ilvl w:val="0"/>
          <w:numId w:val="28"/>
        </w:numPr>
        <w:pBdr>
          <w:top w:val="nil"/>
          <w:left w:val="nil"/>
          <w:bottom w:val="nil"/>
          <w:right w:val="nil"/>
          <w:between w:val="nil"/>
        </w:pBdr>
        <w:rPr>
          <w:rFonts w:ascii="GHEA Grapalat" w:eastAsia="GHEA Grapalat" w:hAnsi="GHEA Grapalat" w:cs="GHEA Grapalat"/>
          <w:b/>
          <w:color w:val="000000"/>
        </w:rPr>
      </w:pPr>
      <w:r w:rsidRPr="001F2C4C">
        <w:rPr>
          <w:rFonts w:ascii="GHEA Grapalat" w:eastAsia="GHEA Grapalat" w:hAnsi="GHEA Grapalat" w:cs="GHEA Grapalat"/>
          <w:b/>
          <w:color w:val="000000"/>
        </w:rPr>
        <w:lastRenderedPageBreak/>
        <w:t>Дополнительные примечания</w:t>
      </w:r>
    </w:p>
    <w:tbl>
      <w:tblPr>
        <w:tblStyle w:val="aff2"/>
        <w:tblW w:w="0" w:type="auto"/>
        <w:tblLayout w:type="fixed"/>
        <w:tblLook w:val="04A0" w:firstRow="1" w:lastRow="0" w:firstColumn="1" w:lastColumn="0" w:noHBand="0" w:noVBand="1"/>
      </w:tblPr>
      <w:tblGrid>
        <w:gridCol w:w="9016"/>
      </w:tblGrid>
      <w:tr w:rsidR="00220899" w:rsidRPr="00FD1EE4" w:rsidTr="00220899">
        <w:tc>
          <w:tcPr>
            <w:tcW w:w="9016" w:type="dxa"/>
            <w:shd w:val="clear" w:color="auto" w:fill="DBE5F1" w:themeFill="accent1" w:themeFillTint="33"/>
          </w:tcPr>
          <w:p w:rsidR="00220899" w:rsidRPr="00FD1EE4" w:rsidRDefault="00220899" w:rsidP="0022089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220899" w:rsidRPr="00FD1EE4" w:rsidTr="00220899">
        <w:trPr>
          <w:trHeight w:val="10187"/>
        </w:trPr>
        <w:tc>
          <w:tcPr>
            <w:tcW w:w="9016" w:type="dxa"/>
          </w:tcPr>
          <w:p w:rsidR="00220899" w:rsidRPr="00FD1EE4" w:rsidRDefault="00220899" w:rsidP="00220899">
            <w:pPr>
              <w:rPr>
                <w:rFonts w:ascii="GHEA Grapalat" w:eastAsia="GHEA Grapalat" w:hAnsi="GHEA Grapalat" w:cs="GHEA Grapalat"/>
                <w:b/>
                <w:color w:val="000000"/>
              </w:rPr>
            </w:pPr>
          </w:p>
        </w:tc>
      </w:tr>
    </w:tbl>
    <w:p w:rsidR="00220899" w:rsidRPr="00FD1EE4" w:rsidRDefault="00220899" w:rsidP="00220899">
      <w:pPr>
        <w:pBdr>
          <w:top w:val="nil"/>
          <w:left w:val="nil"/>
          <w:bottom w:val="nil"/>
          <w:right w:val="nil"/>
          <w:between w:val="nil"/>
        </w:pBdr>
        <w:rPr>
          <w:rFonts w:ascii="GHEA Grapalat" w:eastAsia="GHEA Grapalat" w:hAnsi="GHEA Grapalat" w:cs="GHEA Grapalat"/>
          <w:b/>
          <w:color w:val="000000"/>
        </w:rPr>
      </w:pPr>
    </w:p>
    <w:p w:rsidR="00220899" w:rsidRDefault="00220899" w:rsidP="00220899">
      <w:pPr>
        <w:rPr>
          <w:rFonts w:ascii="GHEA Grapalat" w:hAnsi="GHEA Grapalat"/>
          <w:b/>
        </w:rPr>
      </w:pPr>
    </w:p>
    <w:p w:rsidR="00220899" w:rsidRDefault="00220899" w:rsidP="00220899">
      <w:pPr>
        <w:rPr>
          <w:rFonts w:ascii="GHEA Grapalat" w:hAnsi="GHEA Grapalat"/>
          <w:b/>
        </w:rPr>
      </w:pPr>
      <w:r>
        <w:rPr>
          <w:rFonts w:ascii="GHEA Grapalat" w:hAnsi="GHEA Grapalat"/>
          <w:b/>
        </w:rPr>
        <w:br w:type="page"/>
      </w:r>
    </w:p>
    <w:p w:rsidR="00220899" w:rsidRDefault="00220899" w:rsidP="00220899">
      <w:pPr>
        <w:spacing w:line="360" w:lineRule="auto"/>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rsidR="00220899" w:rsidRPr="00490465" w:rsidRDefault="00220899" w:rsidP="00220899">
      <w:pPr>
        <w:spacing w:line="360" w:lineRule="auto"/>
        <w:jc w:val="center"/>
        <w:rPr>
          <w:rFonts w:ascii="GHEA Grapalat" w:hAnsi="GHEA Grapalat"/>
          <w:b/>
          <w:sz w:val="28"/>
          <w:szCs w:val="28"/>
          <w:lang w:val="hy-AM"/>
        </w:rPr>
      </w:pPr>
    </w:p>
    <w:p w:rsidR="00220899" w:rsidRPr="00092E73" w:rsidRDefault="00220899" w:rsidP="00220899">
      <w:pPr>
        <w:pStyle w:val="aff3"/>
        <w:numPr>
          <w:ilvl w:val="0"/>
          <w:numId w:val="29"/>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220899" w:rsidRPr="00092E73" w:rsidRDefault="00220899" w:rsidP="00220899">
      <w:pPr>
        <w:pStyle w:val="aff3"/>
        <w:numPr>
          <w:ilvl w:val="0"/>
          <w:numId w:val="30"/>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220899" w:rsidRPr="00092E73" w:rsidRDefault="00220899" w:rsidP="00220899">
      <w:pPr>
        <w:pStyle w:val="aff3"/>
        <w:numPr>
          <w:ilvl w:val="0"/>
          <w:numId w:val="30"/>
        </w:numPr>
        <w:spacing w:after="200" w:line="360" w:lineRule="auto"/>
        <w:contextualSpacing/>
        <w:jc w:val="both"/>
        <w:rPr>
          <w:rFonts w:ascii="GHEA Grapalat" w:hAnsi="GHEA Grapalat"/>
        </w:rPr>
      </w:pPr>
      <w:r w:rsidRPr="00092E73">
        <w:rPr>
          <w:rFonts w:ascii="GHEA Grapalat" w:hAnsi="GHEA Grapalat"/>
        </w:rPr>
        <w:t>в подразделе  "Лицо,</w:t>
      </w:r>
      <w:r>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rsidR="00220899" w:rsidRPr="00092E73" w:rsidRDefault="00220899" w:rsidP="00220899">
      <w:pPr>
        <w:pStyle w:val="aff3"/>
        <w:numPr>
          <w:ilvl w:val="0"/>
          <w:numId w:val="30"/>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220899" w:rsidRPr="00092E73" w:rsidRDefault="00220899" w:rsidP="00220899">
      <w:pPr>
        <w:pStyle w:val="aff3"/>
        <w:numPr>
          <w:ilvl w:val="0"/>
          <w:numId w:val="29"/>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220899" w:rsidRPr="00092E73" w:rsidRDefault="00220899" w:rsidP="00220899">
      <w:pPr>
        <w:pStyle w:val="aff3"/>
        <w:numPr>
          <w:ilvl w:val="0"/>
          <w:numId w:val="31"/>
        </w:numPr>
        <w:spacing w:after="200" w:line="360" w:lineRule="auto"/>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w:t>
      </w:r>
      <w:r w:rsidRPr="00092E73">
        <w:rPr>
          <w:rFonts w:ascii="GHEA Grapalat" w:hAnsi="GHEA Grapalat"/>
        </w:rPr>
        <w:lastRenderedPageBreak/>
        <w:t>при наличии документов, содержащих сведения о владельцах данного юридического лица;</w:t>
      </w:r>
    </w:p>
    <w:p w:rsidR="00220899" w:rsidRPr="00092E73" w:rsidRDefault="00220899" w:rsidP="00220899">
      <w:pPr>
        <w:pStyle w:val="aff3"/>
        <w:numPr>
          <w:ilvl w:val="0"/>
          <w:numId w:val="31"/>
        </w:numPr>
        <w:spacing w:after="200" w:line="360" w:lineRule="auto"/>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220899" w:rsidRPr="00092E73" w:rsidRDefault="00220899" w:rsidP="00220899">
      <w:pPr>
        <w:pStyle w:val="aff3"/>
        <w:numPr>
          <w:ilvl w:val="0"/>
          <w:numId w:val="31"/>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pStyle w:val="aff3"/>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pStyle w:val="aff3"/>
        <w:numPr>
          <w:ilvl w:val="0"/>
          <w:numId w:val="32"/>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w:t>
      </w:r>
      <w:r w:rsidRPr="00092E73">
        <w:rPr>
          <w:rFonts w:ascii="GHEA Grapalat" w:hAnsi="GHEA Grapalat"/>
        </w:rPr>
        <w:lastRenderedPageBreak/>
        <w:t>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spacing w:line="360" w:lineRule="auto"/>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pStyle w:val="aff3"/>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pStyle w:val="aff3"/>
        <w:numPr>
          <w:ilvl w:val="0"/>
          <w:numId w:val="33"/>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220899" w:rsidRPr="00092E73" w:rsidRDefault="00220899" w:rsidP="00220899">
      <w:pPr>
        <w:spacing w:line="360" w:lineRule="auto"/>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w:t>
      </w:r>
      <w:r w:rsidRPr="00092E73">
        <w:rPr>
          <w:rFonts w:ascii="GHEA Grapalat" w:hAnsi="GHEA Grapalat"/>
        </w:rPr>
        <w:lastRenderedPageBreak/>
        <w:t>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220899" w:rsidRPr="00092E73" w:rsidRDefault="00220899" w:rsidP="00220899">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220899" w:rsidRPr="00092E73" w:rsidRDefault="00220899" w:rsidP="00220899">
      <w:pPr>
        <w:spacing w:line="360" w:lineRule="auto"/>
        <w:jc w:val="both"/>
        <w:rPr>
          <w:rFonts w:ascii="GHEA Grapalat" w:hAnsi="GHEA Grapalat"/>
          <w:lang w:val="hy-AM"/>
        </w:rPr>
      </w:pPr>
      <w:r w:rsidRPr="00092E73">
        <w:rPr>
          <w:rFonts w:ascii="GHEA Grapalat" w:hAnsi="GHEA Grapalat"/>
        </w:rPr>
        <w:lastRenderedPageBreak/>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220899" w:rsidRPr="00092E73" w:rsidRDefault="00220899" w:rsidP="00220899">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rsidR="00220899" w:rsidRPr="00092E73" w:rsidRDefault="00220899" w:rsidP="00220899">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rsidR="00220899" w:rsidRPr="00092E73" w:rsidRDefault="00220899" w:rsidP="00220899">
      <w:pPr>
        <w:spacing w:line="360" w:lineRule="auto"/>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220899" w:rsidRPr="00092E73" w:rsidRDefault="00220899" w:rsidP="00220899">
      <w:pPr>
        <w:spacing w:line="360" w:lineRule="auto"/>
        <w:jc w:val="both"/>
        <w:rPr>
          <w:rFonts w:ascii="GHEA Grapalat" w:hAnsi="GHEA Grapalat"/>
        </w:rPr>
      </w:pPr>
      <w:r w:rsidRPr="00092E73">
        <w:rPr>
          <w:rFonts w:ascii="GHEA Grapalat" w:hAnsi="GHEA Grapalat"/>
        </w:rPr>
        <w:lastRenderedPageBreak/>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220899" w:rsidRPr="00092E73" w:rsidRDefault="00220899" w:rsidP="00220899">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rsidR="00220899" w:rsidRPr="00092E73" w:rsidRDefault="00220899" w:rsidP="00220899">
      <w:pPr>
        <w:spacing w:line="360" w:lineRule="auto"/>
        <w:jc w:val="both"/>
        <w:rPr>
          <w:rFonts w:ascii="GHEA Grapalat" w:hAnsi="GHEA Grapalat"/>
        </w:rPr>
      </w:pPr>
      <w:r w:rsidRPr="00092E73">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lastRenderedPageBreak/>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220899" w:rsidRPr="00092E73" w:rsidRDefault="00220899" w:rsidP="00220899">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220899" w:rsidRPr="00092E73" w:rsidRDefault="00220899" w:rsidP="00220899">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sidR="000A4322">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220899" w:rsidRPr="00092E73" w:rsidRDefault="00220899" w:rsidP="00220899">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w:t>
      </w:r>
    </w:p>
    <w:p w:rsidR="00220899" w:rsidRDefault="00220899" w:rsidP="00220899">
      <w:pPr>
        <w:contextualSpacing/>
        <w:jc w:val="both"/>
        <w:rPr>
          <w:rFonts w:ascii="GHEA Grapalat" w:hAnsi="GHEA Grapalat"/>
          <w:sz w:val="28"/>
          <w:szCs w:val="28"/>
        </w:rPr>
      </w:pPr>
    </w:p>
    <w:p w:rsidR="00220899" w:rsidRDefault="00220899" w:rsidP="00220899">
      <w:pPr>
        <w:contextualSpacing/>
        <w:jc w:val="both"/>
        <w:rPr>
          <w:rFonts w:ascii="GHEA Grapalat" w:hAnsi="GHEA Grapalat"/>
          <w:sz w:val="28"/>
          <w:szCs w:val="28"/>
        </w:rPr>
      </w:pPr>
    </w:p>
    <w:p w:rsidR="00220899" w:rsidRPr="009E5671" w:rsidRDefault="00220899" w:rsidP="00220899">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rsidR="00220899" w:rsidRPr="009E5671" w:rsidRDefault="00220899" w:rsidP="00220899">
      <w:pPr>
        <w:contextualSpacing/>
        <w:jc w:val="both"/>
        <w:rPr>
          <w:rFonts w:ascii="GHEA Grapalat" w:hAnsi="GHEA Grapalat"/>
          <w:i/>
          <w:sz w:val="20"/>
          <w:szCs w:val="20"/>
        </w:rPr>
      </w:pPr>
      <w:r w:rsidRPr="00B27FD9">
        <w:rPr>
          <w:rFonts w:ascii="GHEA Grapalat" w:hAnsi="GHEA Grapalat"/>
          <w:i/>
          <w:sz w:val="20"/>
          <w:szCs w:val="20"/>
        </w:rPr>
        <w:t>** Приложение 1.</w:t>
      </w:r>
      <w:r w:rsidR="00917D0C" w:rsidRPr="00B27FD9">
        <w:rPr>
          <w:rFonts w:ascii="GHEA Grapalat" w:hAnsi="GHEA Grapalat"/>
          <w:i/>
          <w:sz w:val="20"/>
          <w:szCs w:val="20"/>
        </w:rPr>
        <w:t>2</w:t>
      </w:r>
      <w:r w:rsidRPr="00B27FD9">
        <w:rPr>
          <w:rFonts w:ascii="GHEA Grapalat" w:hAnsi="GHEA Grapalat"/>
          <w:i/>
          <w:sz w:val="20"/>
          <w:szCs w:val="20"/>
        </w:rPr>
        <w:t xml:space="preserve"> не представляется участником</w:t>
      </w:r>
      <w:r w:rsidR="00C87B15" w:rsidRPr="009822B2">
        <w:rPr>
          <w:rFonts w:ascii="GHEA Grapalat" w:hAnsi="GHEA Grapalat"/>
          <w:i/>
          <w:sz w:val="20"/>
          <w:szCs w:val="20"/>
        </w:rPr>
        <w:t>,</w:t>
      </w:r>
      <w:r w:rsidRPr="00B27FD9">
        <w:rPr>
          <w:rFonts w:ascii="GHEA Grapalat" w:hAnsi="GHEA Grapalat"/>
          <w:i/>
          <w:sz w:val="20"/>
          <w:szCs w:val="20"/>
        </w:rPr>
        <w:t xml:space="preserve"> </w:t>
      </w:r>
      <w:r w:rsidR="00DA698A" w:rsidRPr="009822B2">
        <w:rPr>
          <w:rFonts w:ascii="GHEA Grapalat" w:hAnsi="GHEA Grapalat"/>
          <w:i/>
          <w:sz w:val="20"/>
          <w:szCs w:val="20"/>
        </w:rPr>
        <w:t xml:space="preserve">если он является резидентом РА, </w:t>
      </w:r>
      <w:r w:rsidRPr="009E5671">
        <w:rPr>
          <w:rFonts w:ascii="GHEA Grapalat" w:hAnsi="GHEA Grapalat"/>
          <w:i/>
          <w:sz w:val="20"/>
          <w:szCs w:val="20"/>
        </w:rPr>
        <w:t>а также в случае, если участник является индивидуальным предпринимателем или физическим лицом.</w:t>
      </w:r>
    </w:p>
    <w:p w:rsidR="00220899" w:rsidRDefault="00220899" w:rsidP="00220899">
      <w:pPr>
        <w:rPr>
          <w:rFonts w:ascii="GHEA Grapalat" w:hAnsi="GHEA Grapalat"/>
          <w:b/>
        </w:rPr>
      </w:pPr>
    </w:p>
    <w:p w:rsidR="00220899" w:rsidRDefault="00220899" w:rsidP="00220899">
      <w:pPr>
        <w:rPr>
          <w:rFonts w:ascii="GHEA Grapalat" w:hAnsi="GHEA Grapalat"/>
          <w:b/>
        </w:rPr>
      </w:pPr>
      <w:r>
        <w:rPr>
          <w:rFonts w:ascii="GHEA Grapalat" w:hAnsi="GHEA Grapalat"/>
          <w:b/>
        </w:rPr>
        <w:br w:type="page"/>
      </w:r>
    </w:p>
    <w:p w:rsidR="00220899" w:rsidRDefault="00220899">
      <w:pPr>
        <w:rPr>
          <w:rFonts w:ascii="GHEA Grapalat" w:hAnsi="GHEA Grapalat"/>
          <w:b/>
        </w:rPr>
      </w:pP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BD7D80" w:rsidRPr="00D02020" w:rsidRDefault="00B2572B" w:rsidP="00BD7D80">
      <w:pPr>
        <w:pStyle w:val="a3"/>
        <w:widowControl w:val="0"/>
        <w:spacing w:after="160" w:line="240" w:lineRule="auto"/>
        <w:ind w:firstLine="0"/>
        <w:jc w:val="center"/>
        <w:rPr>
          <w:rFonts w:ascii="GHEA Grapalat" w:hAnsi="GHEA Grapalat"/>
          <w:i w:val="0"/>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BD7D80" w:rsidRPr="008450D2">
        <w:rPr>
          <w:rFonts w:ascii="GHEA Grapalat" w:hAnsi="GHEA Grapalat"/>
          <w:i w:val="0"/>
          <w:sz w:val="24"/>
          <w:szCs w:val="24"/>
        </w:rPr>
        <w:t>SХMAH-GHASХDЗB</w:t>
      </w:r>
      <w:r w:rsidR="00BD7D80">
        <w:rPr>
          <w:rFonts w:ascii="GHEA Grapalat" w:hAnsi="GHEA Grapalat"/>
          <w:i w:val="0"/>
          <w:sz w:val="24"/>
          <w:szCs w:val="24"/>
          <w:lang w:val="hy-AM"/>
        </w:rPr>
        <w:t>-2</w:t>
      </w:r>
      <w:r w:rsidR="00BD7D80" w:rsidRPr="00A61357">
        <w:rPr>
          <w:rFonts w:ascii="GHEA Grapalat" w:hAnsi="GHEA Grapalat"/>
          <w:i w:val="0"/>
          <w:sz w:val="24"/>
          <w:szCs w:val="24"/>
        </w:rPr>
        <w:t>5</w:t>
      </w:r>
      <w:r w:rsidR="00BD7D80">
        <w:rPr>
          <w:rFonts w:ascii="GHEA Grapalat" w:hAnsi="GHEA Grapalat"/>
          <w:i w:val="0"/>
          <w:sz w:val="24"/>
          <w:szCs w:val="24"/>
          <w:lang w:val="hy-AM"/>
        </w:rPr>
        <w:t>/</w:t>
      </w:r>
      <w:r w:rsidR="00D02020" w:rsidRPr="00D02020">
        <w:rPr>
          <w:rFonts w:ascii="GHEA Grapalat" w:hAnsi="GHEA Grapalat"/>
          <w:i w:val="0"/>
          <w:sz w:val="24"/>
          <w:szCs w:val="24"/>
        </w:rPr>
        <w:t>11</w:t>
      </w:r>
    </w:p>
    <w:p w:rsidR="00B2572B" w:rsidRPr="009044F1" w:rsidRDefault="00B2572B" w:rsidP="00B46D58">
      <w:pPr>
        <w:pStyle w:val="31"/>
        <w:widowControl w:val="0"/>
        <w:spacing w:after="160" w:line="240" w:lineRule="auto"/>
        <w:jc w:val="right"/>
        <w:rPr>
          <w:rFonts w:ascii="GHEA Grapalat" w:hAnsi="GHEA Grapalat" w:cs="Arial"/>
          <w:b/>
          <w:sz w:val="24"/>
          <w:szCs w:val="24"/>
        </w:rPr>
      </w:pP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BD7D80" w:rsidRPr="00C606CE" w:rsidRDefault="00B2572B" w:rsidP="00BD7D80">
      <w:pPr>
        <w:pStyle w:val="a3"/>
        <w:widowControl w:val="0"/>
        <w:spacing w:after="160" w:line="240" w:lineRule="auto"/>
        <w:ind w:firstLine="0"/>
        <w:jc w:val="center"/>
        <w:rPr>
          <w:rFonts w:ascii="GHEA Grapalat" w:hAnsi="GHEA Grapalat"/>
          <w:i w:val="0"/>
          <w:sz w:val="24"/>
          <w:szCs w:val="24"/>
        </w:rPr>
      </w:pPr>
      <w:r w:rsidRPr="005744FC">
        <w:rPr>
          <w:rFonts w:ascii="GHEA Grapalat" w:hAnsi="GHEA Grapalat"/>
          <w:spacing w:val="-6"/>
        </w:rPr>
        <w:t xml:space="preserve">Рассмотрев приглашение на открытый конкурс под кодом </w:t>
      </w:r>
      <w:r w:rsidR="00BD7D80" w:rsidRPr="008450D2">
        <w:rPr>
          <w:rFonts w:ascii="GHEA Grapalat" w:hAnsi="GHEA Grapalat"/>
          <w:i w:val="0"/>
          <w:sz w:val="24"/>
          <w:szCs w:val="24"/>
        </w:rPr>
        <w:t>SХMAH-GHASХDЗB</w:t>
      </w:r>
      <w:r w:rsidR="00BD7D80">
        <w:rPr>
          <w:rFonts w:ascii="GHEA Grapalat" w:hAnsi="GHEA Grapalat"/>
          <w:i w:val="0"/>
          <w:sz w:val="24"/>
          <w:szCs w:val="24"/>
          <w:lang w:val="hy-AM"/>
        </w:rPr>
        <w:t>-2</w:t>
      </w:r>
      <w:r w:rsidR="00BD7D80" w:rsidRPr="00A61357">
        <w:rPr>
          <w:rFonts w:ascii="GHEA Grapalat" w:hAnsi="GHEA Grapalat"/>
          <w:i w:val="0"/>
          <w:sz w:val="24"/>
          <w:szCs w:val="24"/>
        </w:rPr>
        <w:t>5</w:t>
      </w:r>
      <w:r w:rsidR="00BD7D80">
        <w:rPr>
          <w:rFonts w:ascii="GHEA Grapalat" w:hAnsi="GHEA Grapalat"/>
          <w:i w:val="0"/>
          <w:sz w:val="24"/>
          <w:szCs w:val="24"/>
          <w:lang w:val="hy-AM"/>
        </w:rPr>
        <w:t>/</w:t>
      </w:r>
      <w:r w:rsidR="00C606CE" w:rsidRPr="00C606CE">
        <w:rPr>
          <w:rFonts w:ascii="GHEA Grapalat" w:hAnsi="GHEA Grapalat"/>
          <w:i w:val="0"/>
          <w:sz w:val="24"/>
          <w:szCs w:val="24"/>
        </w:rPr>
        <w:t>11</w:t>
      </w:r>
    </w:p>
    <w:p w:rsidR="005646FC" w:rsidRPr="008842CE" w:rsidRDefault="005744FC" w:rsidP="00BD7D80">
      <w:pPr>
        <w:widowControl w:val="0"/>
        <w:spacing w:after="160"/>
        <w:ind w:firstLine="567"/>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6A7C27" w:rsidRPr="005744FC" w:rsidTr="00CE62D4">
        <w:trPr>
          <w:trHeight w:val="916"/>
          <w:jc w:val="center"/>
        </w:trPr>
        <w:tc>
          <w:tcPr>
            <w:tcW w:w="136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CE62D4" w:rsidRDefault="006A7C27"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6A7C27" w:rsidRPr="005744FC" w:rsidRDefault="006A7C27" w:rsidP="00B46D58">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Default="006A7C27"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9"/>
              <w:t>**</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A7C27" w:rsidRPr="005744FC"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CE62D4" w:rsidRDefault="006A7C27"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6A7C2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B22CEE" w:rsidP="00B46D58">
            <w:pPr>
              <w:widowControl w:val="0"/>
              <w:rPr>
                <w:rFonts w:ascii="GHEA Grapalat" w:hAnsi="GHEA Grapalat"/>
                <w:sz w:val="20"/>
                <w:szCs w:val="20"/>
              </w:rPr>
            </w:pPr>
            <w:r w:rsidRPr="00B22CEE">
              <w:rPr>
                <w:rFonts w:ascii="GHEA Grapalat" w:hAnsi="GHEA Grapalat"/>
                <w:sz w:val="20"/>
                <w:szCs w:val="20"/>
              </w:rPr>
              <w:t>Строительные работы на 25-й улице поселка Амасия общины Амасия Ширакской области Республики Армения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BD7D80" w:rsidRPr="00D02020" w:rsidRDefault="00B2572B" w:rsidP="00BD7D80">
      <w:pPr>
        <w:pStyle w:val="a3"/>
        <w:widowControl w:val="0"/>
        <w:spacing w:after="160" w:line="240" w:lineRule="auto"/>
        <w:ind w:firstLine="0"/>
        <w:jc w:val="center"/>
        <w:rPr>
          <w:rFonts w:ascii="GHEA Grapalat" w:hAnsi="GHEA Grapalat"/>
          <w:i w:val="0"/>
          <w:sz w:val="24"/>
          <w:szCs w:val="24"/>
        </w:rPr>
      </w:pPr>
      <w:r w:rsidRPr="00B138F3">
        <w:rPr>
          <w:rFonts w:ascii="GHEA Grapalat" w:hAnsi="GHEA Grapalat"/>
          <w:b/>
          <w:sz w:val="24"/>
          <w:szCs w:val="24"/>
        </w:rPr>
        <w:t>к Приглашению на 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BD7D80" w:rsidRPr="008450D2">
        <w:rPr>
          <w:rFonts w:ascii="GHEA Grapalat" w:hAnsi="GHEA Grapalat"/>
          <w:i w:val="0"/>
          <w:sz w:val="24"/>
          <w:szCs w:val="24"/>
        </w:rPr>
        <w:t>SХMAH-GHASХDЗB</w:t>
      </w:r>
      <w:r w:rsidR="00BD7D80">
        <w:rPr>
          <w:rFonts w:ascii="GHEA Grapalat" w:hAnsi="GHEA Grapalat"/>
          <w:i w:val="0"/>
          <w:sz w:val="24"/>
          <w:szCs w:val="24"/>
          <w:lang w:val="hy-AM"/>
        </w:rPr>
        <w:t>-2</w:t>
      </w:r>
      <w:r w:rsidR="00BD7D80" w:rsidRPr="00A61357">
        <w:rPr>
          <w:rFonts w:ascii="GHEA Grapalat" w:hAnsi="GHEA Grapalat"/>
          <w:i w:val="0"/>
          <w:sz w:val="24"/>
          <w:szCs w:val="24"/>
        </w:rPr>
        <w:t>5</w:t>
      </w:r>
      <w:r w:rsidR="00BD7D80">
        <w:rPr>
          <w:rFonts w:ascii="GHEA Grapalat" w:hAnsi="GHEA Grapalat"/>
          <w:i w:val="0"/>
          <w:sz w:val="24"/>
          <w:szCs w:val="24"/>
          <w:lang w:val="hy-AM"/>
        </w:rPr>
        <w:t>/</w:t>
      </w:r>
      <w:r w:rsidR="00D02020" w:rsidRPr="00D02020">
        <w:rPr>
          <w:rFonts w:ascii="GHEA Grapalat" w:hAnsi="GHEA Grapalat"/>
          <w:i w:val="0"/>
          <w:sz w:val="24"/>
          <w:szCs w:val="24"/>
        </w:rPr>
        <w:t>11</w:t>
      </w:r>
    </w:p>
    <w:p w:rsidR="00742F7B" w:rsidRPr="00B138F3" w:rsidRDefault="00742F7B" w:rsidP="00BD7D80">
      <w:pPr>
        <w:pStyle w:val="31"/>
        <w:widowControl w:val="0"/>
        <w:spacing w:after="160" w:line="240" w:lineRule="auto"/>
        <w:jc w:val="right"/>
        <w:rPr>
          <w:rFonts w:ascii="GHEA Grapalat" w:hAnsi="GHEA Grapalat"/>
          <w:sz w:val="24"/>
          <w:szCs w:val="24"/>
        </w:rPr>
      </w:pPr>
      <w:r w:rsidRPr="00B138F3">
        <w:rPr>
          <w:rFonts w:ascii="GHEA Grapalat" w:hAnsi="GHEA Grapalat"/>
          <w:sz w:val="24"/>
          <w:szCs w:val="24"/>
        </w:rPr>
        <w:t xml:space="preserve"> </w:t>
      </w:r>
    </w:p>
    <w:p w:rsidR="00B2572B" w:rsidRPr="00B138F3" w:rsidRDefault="00742F7B" w:rsidP="00742F7B">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BF7253">
      <w:pPr>
        <w:pStyle w:val="af4"/>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rsidR="00BF7253" w:rsidRPr="00B138F3" w:rsidRDefault="00BF7253" w:rsidP="00BF7253">
      <w:pPr>
        <w:pStyle w:val="af4"/>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af5"/>
          <w:rFonts w:ascii="GHEA Grapalat" w:hAnsi="GHEA Grapalat"/>
          <w:sz w:val="16"/>
          <w:szCs w:val="16"/>
        </w:rPr>
        <w:t xml:space="preserve">                                                                                                       </w:t>
      </w:r>
      <w:r w:rsidR="00D95F89" w:rsidRPr="005F2C25">
        <w:rPr>
          <w:rStyle w:val="af5"/>
          <w:rFonts w:ascii="GHEA Grapalat" w:hAnsi="GHEA Grapalat"/>
          <w:sz w:val="16"/>
          <w:szCs w:val="16"/>
        </w:rPr>
        <w:t xml:space="preserve">                    </w:t>
      </w:r>
      <w:r w:rsidRPr="00B138F3">
        <w:rPr>
          <w:rStyle w:val="af5"/>
          <w:rFonts w:ascii="GHEA Grapalat" w:hAnsi="GHEA Grapalat"/>
          <w:b w:val="0"/>
          <w:sz w:val="16"/>
          <w:szCs w:val="16"/>
        </w:rPr>
        <w:t>наименование участника</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rsidR="00BF7253" w:rsidRPr="00B138F3" w:rsidRDefault="00BF7253" w:rsidP="00BF7253">
      <w:pPr>
        <w:pStyle w:val="af4"/>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3D06E3">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B6578B">
        <w:rPr>
          <w:rFonts w:ascii="GHEA Grapalat" w:eastAsiaTheme="minorHAnsi" w:hAnsi="GHEA Grapalat" w:cstheme="minorBidi"/>
          <w:sz w:val="18"/>
          <w:szCs w:val="18"/>
        </w:rPr>
        <w:t>*</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B138F3" w:rsidRDefault="00BF7253" w:rsidP="00BF7253">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476E9A">
        <w:rPr>
          <w:rFonts w:ascii="GHEA Grapalat" w:eastAsiaTheme="minorHAnsi" w:hAnsi="GHEA Grapalat" w:cstheme="minorBidi"/>
        </w:rPr>
        <w:t xml:space="preserve">с момента выпуска и в силе </w:t>
      </w:r>
      <w:r w:rsidRPr="00B138F3">
        <w:rPr>
          <w:rFonts w:ascii="GHEA Grapalat" w:eastAsiaTheme="minorHAnsi" w:hAnsi="GHEA Grapalat" w:cstheme="minorBidi"/>
        </w:rPr>
        <w:t>девяносто рабочих дней</w:t>
      </w:r>
      <w:r w:rsidR="00E177DB">
        <w:rPr>
          <w:rFonts w:ascii="GHEA Grapalat" w:eastAsiaTheme="minorHAnsi" w:hAnsi="GHEA Grapalat" w:cstheme="minorBidi"/>
        </w:rPr>
        <w:t>**</w:t>
      </w:r>
      <w:r w:rsidRPr="00B138F3">
        <w:rPr>
          <w:rFonts w:ascii="GHEA Grapalat" w:eastAsiaTheme="minorHAnsi" w:hAnsi="GHEA Grapalat" w:cstheme="minorBidi"/>
        </w:rPr>
        <w:t xml:space="preserve"> со дня </w:t>
      </w:r>
      <w:r w:rsidR="00770F29" w:rsidRPr="00AA4C59">
        <w:rPr>
          <w:rFonts w:ascii="GHEA Grapalat" w:eastAsiaTheme="minorHAnsi" w:hAnsi="GHEA Grapalat" w:cstheme="minorBidi"/>
        </w:rPr>
        <w:t xml:space="preserve">истечения </w:t>
      </w:r>
      <w:r w:rsidR="00770F29">
        <w:rPr>
          <w:rFonts w:ascii="GHEA Grapalat" w:eastAsiaTheme="minorHAnsi" w:hAnsi="GHEA Grapalat" w:cstheme="minorBidi"/>
        </w:rPr>
        <w:t xml:space="preserve">крайнего </w:t>
      </w:r>
      <w:r w:rsidR="00770F29" w:rsidRPr="00AA4C59">
        <w:rPr>
          <w:rFonts w:ascii="GHEA Grapalat" w:eastAsiaTheme="minorHAnsi" w:hAnsi="GHEA Grapalat" w:cstheme="minorBidi"/>
        </w:rPr>
        <w:t xml:space="preserve">срока </w:t>
      </w:r>
      <w:r w:rsidRPr="00B138F3">
        <w:rPr>
          <w:rFonts w:ascii="GHEA Grapalat" w:eastAsiaTheme="minorHAnsi" w:hAnsi="GHEA Grapalat" w:cstheme="minorBidi"/>
        </w:rPr>
        <w:t xml:space="preserve">подачи принципалом </w:t>
      </w:r>
      <w:r w:rsidR="00770F29" w:rsidRPr="00B138F3">
        <w:rPr>
          <w:rFonts w:ascii="GHEA Grapalat" w:eastAsiaTheme="minorHAnsi" w:hAnsi="GHEA Grapalat" w:cstheme="minorBidi"/>
        </w:rPr>
        <w:t>заяв</w:t>
      </w:r>
      <w:r w:rsidR="00770F29">
        <w:rPr>
          <w:rFonts w:ascii="GHEA Grapalat" w:eastAsiaTheme="minorHAnsi" w:hAnsi="GHEA Grapalat" w:cstheme="minorBidi"/>
        </w:rPr>
        <w:t>ок</w:t>
      </w:r>
      <w:r w:rsidR="00770F29" w:rsidRPr="00B138F3">
        <w:rPr>
          <w:rFonts w:ascii="GHEA Grapalat" w:eastAsiaTheme="minorHAnsi" w:hAnsi="GHEA Grapalat" w:cstheme="minorBidi"/>
        </w:rPr>
        <w:t xml:space="preserve"> </w:t>
      </w:r>
      <w:r w:rsidRPr="00B138F3">
        <w:rPr>
          <w:rFonts w:ascii="GHEA Grapalat" w:eastAsiaTheme="minorHAnsi" w:hAnsi="GHEA Grapalat" w:cstheme="minorBidi"/>
        </w:rPr>
        <w:t>на участие в организованной бенефициаром процедуре закупок под кодом   ________________________________.</w:t>
      </w:r>
    </w:p>
    <w:p w:rsidR="00BF7253" w:rsidRPr="00B138F3" w:rsidRDefault="00BF7253" w:rsidP="00770F29">
      <w:pPr>
        <w:pStyle w:val="af4"/>
        <w:shd w:val="clear" w:color="auto" w:fill="FFFFFF"/>
        <w:ind w:firstLine="374"/>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код процедуры</w:t>
      </w:r>
    </w:p>
    <w:p w:rsidR="006947EF" w:rsidRDefault="007A4FB9" w:rsidP="007A4FB9">
      <w:pPr>
        <w:pStyle w:val="af4"/>
        <w:shd w:val="clear" w:color="auto" w:fill="FFFFFF"/>
        <w:spacing w:before="0" w:beforeAutospacing="0" w:after="0" w:afterAutospacing="0"/>
        <w:ind w:firstLine="375"/>
        <w:jc w:val="both"/>
        <w:rPr>
          <w:rFonts w:ascii="GHEA Grapalat" w:eastAsiaTheme="minorHAnsi" w:hAnsi="GHEA Grapalat" w:cstheme="minorBidi"/>
        </w:rPr>
      </w:pPr>
      <w:r w:rsidRPr="008F0977">
        <w:rPr>
          <w:rFonts w:ascii="GHEA Grapalat" w:eastAsiaTheme="minorHAnsi" w:hAnsi="GHEA Grapalat" w:cstheme="minorBidi"/>
        </w:rPr>
        <w:t xml:space="preserve">Информацию о факте предоставления настоящей гарантии </w:t>
      </w:r>
      <w:r w:rsidR="004B6770" w:rsidRPr="008F0977">
        <w:rPr>
          <w:rFonts w:ascii="GHEA Grapalat" w:eastAsiaTheme="minorHAnsi" w:hAnsi="GHEA Grapalat" w:cstheme="minorBidi"/>
        </w:rPr>
        <w:t>-</w:t>
      </w:r>
      <w:r w:rsidR="004B6770" w:rsidRPr="008F0977">
        <w:t xml:space="preserve"> </w:t>
      </w:r>
      <w:r w:rsidR="004B6770" w:rsidRPr="008F0977">
        <w:rPr>
          <w:rFonts w:ascii="GHEA Grapalat" w:eastAsiaTheme="minorHAnsi" w:hAnsi="GHEA Grapalat" w:cstheme="minorBidi"/>
        </w:rPr>
        <w:t xml:space="preserve">номер гарантии, наименование предоставляющего банка и код, указанный в пункте 1 настоящей гарантии, </w:t>
      </w:r>
      <w:r w:rsidRPr="008F0977">
        <w:rPr>
          <w:rFonts w:ascii="GHEA Grapalat" w:eastAsiaTheme="minorHAnsi" w:hAnsi="GHEA Grapalat" w:cstheme="minorBidi"/>
        </w:rPr>
        <w:t>без</w:t>
      </w:r>
      <w:r w:rsidRPr="00402C45">
        <w:rPr>
          <w:rFonts w:ascii="GHEA Grapalat" w:eastAsiaTheme="minorHAnsi" w:hAnsi="GHEA Grapalat" w:cstheme="minorBidi"/>
        </w:rPr>
        <w:t xml:space="preserve">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r w:rsidR="006947EF">
        <w:rPr>
          <w:rFonts w:ascii="GHEA Grapalat" w:eastAsiaTheme="minorHAnsi" w:hAnsi="GHEA Grapalat" w:cstheme="minorBidi"/>
        </w:rPr>
        <w:t>------------------------</w:t>
      </w:r>
      <w:r w:rsidRPr="00402C45">
        <w:rPr>
          <w:rFonts w:ascii="GHEA Grapalat" w:eastAsiaTheme="minorHAnsi" w:hAnsi="GHEA Grapalat" w:cstheme="minorBidi"/>
        </w:rPr>
        <w:t xml:space="preserve">, </w:t>
      </w:r>
    </w:p>
    <w:p w:rsidR="006947EF" w:rsidRDefault="006947EF" w:rsidP="004C474D">
      <w:pPr>
        <w:pStyle w:val="af4"/>
        <w:shd w:val="clear" w:color="auto" w:fill="FFFFFF"/>
        <w:spacing w:before="0" w:beforeAutospacing="0" w:after="0" w:afterAutospacing="0"/>
        <w:ind w:firstLine="375"/>
        <w:jc w:val="right"/>
        <w:rPr>
          <w:rFonts w:ascii="GHEA Grapalat" w:eastAsiaTheme="minorHAnsi" w:hAnsi="GHEA Grapalat" w:cstheme="minorBidi"/>
        </w:rPr>
      </w:pPr>
      <w:r>
        <w:rPr>
          <w:rStyle w:val="af5"/>
          <w:b w:val="0"/>
          <w:bCs w:val="0"/>
          <w:sz w:val="20"/>
          <w:szCs w:val="20"/>
        </w:rPr>
        <w:t>адрес эл. почты секретаря</w:t>
      </w:r>
    </w:p>
    <w:p w:rsidR="007A4FB9" w:rsidRDefault="007A4FB9" w:rsidP="004C474D">
      <w:pPr>
        <w:pStyle w:val="af4"/>
        <w:shd w:val="clear" w:color="auto" w:fill="FFFFFF"/>
        <w:spacing w:before="0" w:beforeAutospacing="0" w:after="0" w:afterAutospacing="0"/>
        <w:jc w:val="both"/>
        <w:rPr>
          <w:rFonts w:ascii="GHEA Grapalat" w:eastAsiaTheme="minorHAnsi" w:hAnsi="GHEA Grapalat" w:cstheme="minorBidi"/>
        </w:rPr>
      </w:pPr>
      <w:r w:rsidRPr="00402C45">
        <w:rPr>
          <w:rFonts w:ascii="GHEA Grapalat" w:eastAsiaTheme="minorHAnsi" w:hAnsi="GHEA Grapalat" w:cstheme="minorBidi"/>
        </w:rPr>
        <w:t>который указан в упомянутом в настоящем пункте приглашении к процедуре закупок.</w:t>
      </w:r>
    </w:p>
    <w:p w:rsidR="007A4FB9" w:rsidRDefault="007A4FB9" w:rsidP="007A4FB9">
      <w:pPr>
        <w:pStyle w:val="af4"/>
        <w:shd w:val="clear" w:color="auto" w:fill="FFFFFF"/>
        <w:spacing w:before="0" w:beforeAutospacing="0" w:after="0" w:afterAutospacing="0"/>
        <w:ind w:firstLine="375"/>
        <w:jc w:val="both"/>
        <w:rPr>
          <w:rStyle w:val="af5"/>
          <w:b w:val="0"/>
          <w:bCs w:val="0"/>
          <w:sz w:val="20"/>
          <w:szCs w:val="20"/>
        </w:rPr>
      </w:pPr>
    </w:p>
    <w:p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BF7253" w:rsidRPr="009B09D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 xml:space="preserve">6. Бенефициар предъявляет требование лицу, выдающему гарантию, в письменной форме. К требованию </w:t>
      </w:r>
      <w:r w:rsidR="009B09D3" w:rsidRPr="00B138F3">
        <w:rPr>
          <w:rFonts w:ascii="GHEA Grapalat" w:eastAsiaTheme="minorHAnsi" w:hAnsi="GHEA Grapalat" w:cstheme="minorBidi"/>
        </w:rPr>
        <w:t>прилага</w:t>
      </w:r>
      <w:r w:rsidR="009B09D3" w:rsidRPr="00C65612">
        <w:rPr>
          <w:rFonts w:ascii="GHEA Grapalat" w:eastAsiaTheme="minorHAnsi" w:hAnsi="GHEA Grapalat" w:cstheme="minorBidi"/>
        </w:rPr>
        <w:t>е</w:t>
      </w:r>
      <w:r w:rsidR="009B09D3" w:rsidRPr="00B138F3">
        <w:rPr>
          <w:rFonts w:ascii="GHEA Grapalat" w:eastAsiaTheme="minorHAnsi" w:hAnsi="GHEA Grapalat" w:cstheme="minorBidi"/>
        </w:rPr>
        <w:t>тся копия протокола заседания оценочной комиссии об отклонении заявки</w:t>
      </w:r>
      <w:r w:rsidR="009B09D3" w:rsidRPr="00C65612">
        <w:rPr>
          <w:rFonts w:ascii="GHEA Grapalat" w:eastAsiaTheme="minorHAnsi" w:hAnsi="GHEA Grapalat" w:cstheme="minorBidi"/>
        </w:rPr>
        <w:t>.</w:t>
      </w:r>
    </w:p>
    <w:p w:rsidR="00C65612" w:rsidRPr="002E4BC5" w:rsidRDefault="00C65612"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a3"/>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2A4554" w:rsidRDefault="002A4554">
      <w:pPr>
        <w:rPr>
          <w:rFonts w:ascii="GHEA Grapalat" w:hAnsi="GHEA Grapalat"/>
          <w:b/>
        </w:rPr>
      </w:pPr>
    </w:p>
    <w:p w:rsidR="009F4D9F" w:rsidRDefault="009F4D9F">
      <w:pPr>
        <w:rPr>
          <w:rFonts w:ascii="GHEA Grapalat" w:hAnsi="GHEA Grapalat"/>
          <w:b/>
        </w:rPr>
      </w:pPr>
      <w:r>
        <w:rPr>
          <w:rFonts w:ascii="GHEA Grapalat" w:hAnsi="GHEA Grapalat"/>
          <w:b/>
        </w:rPr>
        <w:br w:type="page"/>
      </w: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rsidR="00BD7D80" w:rsidRPr="00D02020" w:rsidRDefault="007B3F5F" w:rsidP="00BD7D80">
      <w:pPr>
        <w:pStyle w:val="a3"/>
        <w:widowControl w:val="0"/>
        <w:spacing w:after="160" w:line="240" w:lineRule="auto"/>
        <w:ind w:firstLine="0"/>
        <w:jc w:val="center"/>
        <w:rPr>
          <w:rFonts w:ascii="GHEA Grapalat" w:hAnsi="GHEA Grapalat"/>
          <w:i w:val="0"/>
          <w:sz w:val="24"/>
          <w:szCs w:val="24"/>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 xml:space="preserve">под кодом </w:t>
      </w:r>
      <w:r w:rsidR="00BD7D80" w:rsidRPr="008450D2">
        <w:rPr>
          <w:rFonts w:ascii="GHEA Grapalat" w:hAnsi="GHEA Grapalat"/>
          <w:i w:val="0"/>
          <w:sz w:val="24"/>
          <w:szCs w:val="24"/>
        </w:rPr>
        <w:t>SХMAH-GHASХDЗB</w:t>
      </w:r>
      <w:r w:rsidR="00BD7D80">
        <w:rPr>
          <w:rFonts w:ascii="GHEA Grapalat" w:hAnsi="GHEA Grapalat"/>
          <w:i w:val="0"/>
          <w:sz w:val="24"/>
          <w:szCs w:val="24"/>
          <w:lang w:val="hy-AM"/>
        </w:rPr>
        <w:t>-2</w:t>
      </w:r>
      <w:r w:rsidR="00BD7D80" w:rsidRPr="00A61357">
        <w:rPr>
          <w:rFonts w:ascii="GHEA Grapalat" w:hAnsi="GHEA Grapalat"/>
          <w:i w:val="0"/>
          <w:sz w:val="24"/>
          <w:szCs w:val="24"/>
        </w:rPr>
        <w:t>5</w:t>
      </w:r>
      <w:r w:rsidR="00BD7D80">
        <w:rPr>
          <w:rFonts w:ascii="GHEA Grapalat" w:hAnsi="GHEA Grapalat"/>
          <w:i w:val="0"/>
          <w:sz w:val="24"/>
          <w:szCs w:val="24"/>
          <w:lang w:val="hy-AM"/>
        </w:rPr>
        <w:t>/</w:t>
      </w:r>
      <w:r w:rsidR="00D02020" w:rsidRPr="00D02020">
        <w:rPr>
          <w:rFonts w:ascii="GHEA Grapalat" w:hAnsi="GHEA Grapalat"/>
          <w:i w:val="0"/>
          <w:sz w:val="24"/>
          <w:szCs w:val="24"/>
        </w:rPr>
        <w:t>11</w:t>
      </w:r>
    </w:p>
    <w:p w:rsidR="002A4554" w:rsidRPr="00EC1F84" w:rsidRDefault="002A4554" w:rsidP="00BD7D80">
      <w:pPr>
        <w:widowControl w:val="0"/>
        <w:spacing w:after="160"/>
        <w:ind w:firstLine="567"/>
        <w:jc w:val="right"/>
        <w:rPr>
          <w:rFonts w:ascii="GHEA Grapalat" w:hAnsi="GHEA Grapalat"/>
        </w:rPr>
      </w:pPr>
    </w:p>
    <w:p w:rsidR="0016001A" w:rsidRPr="00B138F3" w:rsidRDefault="0016001A" w:rsidP="0016001A">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номер заключаемого договора</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7B3F5F" w:rsidRPr="00B21A31" w:rsidRDefault="007B3F5F" w:rsidP="007B3F5F">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21A31">
        <w:rPr>
          <w:rFonts w:ascii="GHEA Grapalat" w:eastAsiaTheme="minorHAnsi" w:hAnsi="GHEA Grapalat" w:cstheme="minorBidi"/>
          <w:lang w:val="hy-AM"/>
        </w:rPr>
        <w:t xml:space="preserve">----------------------------------------------------------------------------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21A31">
        <w:rPr>
          <w:rFonts w:ascii="GHEA Grapalat" w:eastAsiaTheme="minorHAnsi" w:hAnsi="GHEA Grapalat" w:cstheme="minorBidi"/>
          <w:sz w:val="18"/>
          <w:szCs w:val="18"/>
        </w:rPr>
        <w:t xml:space="preserve">                                       наименование </w:t>
      </w:r>
      <w:r w:rsidR="00E004B7" w:rsidRPr="00B21A31">
        <w:rPr>
          <w:rFonts w:ascii="GHEA Grapalat" w:eastAsiaTheme="minorHAnsi" w:hAnsi="GHEA Grapalat" w:cstheme="minorBidi"/>
          <w:sz w:val="18"/>
          <w:szCs w:val="18"/>
        </w:rPr>
        <w:t xml:space="preserve">выдающего гарантию </w:t>
      </w:r>
      <w:r w:rsidRPr="00B21A31">
        <w:rPr>
          <w:rFonts w:ascii="GHEA Grapalat" w:eastAsiaTheme="minorHAnsi" w:hAnsi="GHEA Grapalat" w:cstheme="minorBidi"/>
          <w:sz w:val="18"/>
          <w:szCs w:val="18"/>
        </w:rPr>
        <w:t xml:space="preserve">банка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29453A">
        <w:rPr>
          <w:rFonts w:ascii="GHEA Grapalat" w:eastAsiaTheme="minorHAnsi" w:hAnsi="GHEA Grapalat" w:cstheme="minorBidi"/>
        </w:rPr>
        <w:t xml:space="preserve">пяти </w:t>
      </w:r>
      <w:r w:rsidRPr="00B138F3">
        <w:rPr>
          <w:rFonts w:ascii="GHEA Grapalat" w:eastAsiaTheme="minorHAnsi" w:hAnsi="GHEA Grapalat" w:cstheme="minorBidi"/>
        </w:rPr>
        <w:t xml:space="preserve">рабочих  дней после получения требования. </w:t>
      </w:r>
    </w:p>
    <w:p w:rsidR="007B3F5F" w:rsidRPr="00B138F3" w:rsidRDefault="007B3F5F" w:rsidP="007B3F5F">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B6578B">
        <w:rPr>
          <w:rFonts w:ascii="GHEA Grapalat" w:eastAsiaTheme="minorHAnsi" w:hAnsi="GHEA Grapalat" w:cstheme="minorBidi"/>
          <w:sz w:val="18"/>
          <w:szCs w:val="18"/>
        </w:rPr>
        <w:t>*</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2E4BC5"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25410" w:rsidRPr="002E4BC5" w:rsidRDefault="00F25410"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4A3859" w:rsidRPr="00886AE6" w:rsidRDefault="004A3859" w:rsidP="004A3859">
      <w:pPr>
        <w:pStyle w:val="af4"/>
        <w:shd w:val="clear" w:color="auto" w:fill="FFFFFF"/>
        <w:ind w:firstLine="374"/>
        <w:contextualSpacing/>
        <w:jc w:val="both"/>
        <w:rPr>
          <w:rFonts w:ascii="GHEA Grapalat" w:eastAsiaTheme="minorHAnsi" w:hAnsi="GHEA Grapalat" w:cstheme="minorBidi"/>
        </w:rPr>
      </w:pPr>
      <w:r w:rsidRPr="00886AE6">
        <w:rPr>
          <w:rFonts w:ascii="GHEA Grapalat" w:eastAsiaTheme="minorHAnsi" w:hAnsi="GHEA Grapalat" w:cstheme="minorBidi"/>
        </w:rPr>
        <w:t xml:space="preserve">5. Гарантия действует </w:t>
      </w:r>
      <w:r w:rsidR="00DF01E3">
        <w:rPr>
          <w:rFonts w:ascii="GHEA Grapalat" w:eastAsiaTheme="minorHAnsi" w:hAnsi="GHEA Grapalat" w:cstheme="minorBidi"/>
        </w:rPr>
        <w:t xml:space="preserve">с момента выпуска и в силе </w:t>
      </w:r>
      <w:r w:rsidRPr="00886AE6">
        <w:rPr>
          <w:rFonts w:ascii="GHEA Grapalat" w:eastAsiaTheme="minorHAnsi" w:hAnsi="GHEA Grapalat" w:cstheme="minorBidi"/>
        </w:rPr>
        <w:t xml:space="preserve">со дня вступления в силу договора под кодом N________________________ заключаемого  между  бенефициаром </w:t>
      </w:r>
    </w:p>
    <w:p w:rsidR="004A3859" w:rsidRPr="00886AE6" w:rsidRDefault="00DF01E3" w:rsidP="004A3859">
      <w:pPr>
        <w:pStyle w:val="af4"/>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4A3859" w:rsidRPr="00886AE6">
        <w:rPr>
          <w:rFonts w:ascii="GHEA Grapalat" w:eastAsiaTheme="minorHAnsi" w:hAnsi="GHEA Grapalat" w:cstheme="minorBidi"/>
          <w:sz w:val="18"/>
          <w:szCs w:val="18"/>
        </w:rPr>
        <w:t>номер заключаемого договара</w:t>
      </w:r>
    </w:p>
    <w:p w:rsidR="004A3859" w:rsidRPr="00886AE6" w:rsidRDefault="004A3859" w:rsidP="004A3859">
      <w:pPr>
        <w:pStyle w:val="af4"/>
        <w:shd w:val="clear" w:color="auto" w:fill="FFFFFF"/>
        <w:ind w:firstLine="374"/>
        <w:contextualSpacing/>
        <w:jc w:val="both"/>
        <w:rPr>
          <w:rFonts w:ascii="GHEA Grapalat" w:eastAsiaTheme="minorHAnsi" w:hAnsi="GHEA Grapalat" w:cstheme="minorBidi"/>
        </w:rPr>
      </w:pPr>
    </w:p>
    <w:p w:rsidR="004A3859" w:rsidRPr="00886AE6" w:rsidRDefault="00DF01E3" w:rsidP="004A3859">
      <w:pPr>
        <w:pStyle w:val="af4"/>
        <w:shd w:val="clear" w:color="auto" w:fill="FFFFFF"/>
        <w:contextualSpacing/>
        <w:jc w:val="both"/>
        <w:rPr>
          <w:rFonts w:ascii="GHEA Grapalat" w:eastAsiaTheme="minorHAnsi" w:hAnsi="GHEA Grapalat" w:cstheme="minorBidi"/>
          <w:lang w:val="hy-AM"/>
        </w:rPr>
      </w:pPr>
      <w:r w:rsidRPr="00886AE6">
        <w:rPr>
          <w:rFonts w:ascii="GHEA Grapalat" w:eastAsiaTheme="minorHAnsi" w:hAnsi="GHEA Grapalat" w:cstheme="minorBidi"/>
        </w:rPr>
        <w:t xml:space="preserve">и принципалом </w:t>
      </w:r>
      <w:r w:rsidR="004A3859" w:rsidRPr="00886AE6">
        <w:rPr>
          <w:rFonts w:ascii="GHEA Grapalat" w:eastAsiaTheme="minorHAnsi" w:hAnsi="GHEA Grapalat" w:cstheme="minorBidi"/>
        </w:rPr>
        <w:t xml:space="preserve">и  действует </w:t>
      </w:r>
      <w:r w:rsidR="004A3859" w:rsidRPr="00886AE6">
        <w:rPr>
          <w:rFonts w:ascii="GHEA Grapalat" w:eastAsiaTheme="minorHAnsi" w:hAnsi="GHEA Grapalat" w:cstheme="minorBidi"/>
          <w:lang w:val="hy-AM"/>
        </w:rPr>
        <w:t xml:space="preserve"> </w:t>
      </w:r>
      <w:r w:rsidR="004A3859" w:rsidRPr="00886AE6">
        <w:rPr>
          <w:rFonts w:ascii="GHEA Grapalat" w:eastAsiaTheme="minorHAnsi" w:hAnsi="GHEA Grapalat" w:cstheme="minorBidi"/>
        </w:rPr>
        <w:t>в</w:t>
      </w:r>
      <w:r w:rsidR="004A3859" w:rsidRPr="00886AE6">
        <w:rPr>
          <w:rFonts w:ascii="GHEA Grapalat" w:hAnsi="GHEA Grapalat"/>
        </w:rPr>
        <w:t>ключительно</w:t>
      </w:r>
      <w:r w:rsidR="004A3859" w:rsidRPr="00886AE6">
        <w:rPr>
          <w:rFonts w:ascii="GHEA Grapalat" w:eastAsiaTheme="minorHAnsi" w:hAnsi="GHEA Grapalat" w:cstheme="minorBidi"/>
        </w:rPr>
        <w:t xml:space="preserve"> </w:t>
      </w:r>
      <w:r w:rsidR="004A3859" w:rsidRPr="00886AE6">
        <w:rPr>
          <w:rFonts w:ascii="GHEA Grapalat" w:eastAsiaTheme="minorHAnsi" w:hAnsi="GHEA Grapalat" w:cstheme="minorBidi"/>
          <w:lang w:val="hy-AM"/>
        </w:rPr>
        <w:t xml:space="preserve"> </w:t>
      </w:r>
      <w:r w:rsidR="004A3859" w:rsidRPr="00886AE6">
        <w:rPr>
          <w:rFonts w:ascii="GHEA Grapalat" w:eastAsiaTheme="minorHAnsi" w:hAnsi="GHEA Grapalat" w:cstheme="minorBidi"/>
        </w:rPr>
        <w:t xml:space="preserve">до </w:t>
      </w:r>
      <w:r w:rsidR="004A3859" w:rsidRPr="00886AE6">
        <w:rPr>
          <w:rFonts w:ascii="GHEA Grapalat" w:eastAsiaTheme="minorHAnsi" w:hAnsi="GHEA Grapalat" w:cstheme="minorBidi"/>
          <w:lang w:val="hy-AM"/>
        </w:rPr>
        <w:t xml:space="preserve"> </w:t>
      </w:r>
      <w:r w:rsidR="004A3859" w:rsidRPr="00886AE6">
        <w:rPr>
          <w:rFonts w:ascii="GHEA Grapalat" w:eastAsiaTheme="minorHAnsi" w:hAnsi="GHEA Grapalat" w:cstheme="minorBidi"/>
        </w:rPr>
        <w:t xml:space="preserve">девяностого </w:t>
      </w:r>
      <w:r w:rsidR="004A3859" w:rsidRPr="00886AE6">
        <w:rPr>
          <w:rFonts w:ascii="GHEA Grapalat" w:eastAsiaTheme="minorHAnsi" w:hAnsi="GHEA Grapalat" w:cstheme="minorBidi"/>
          <w:lang w:val="hy-AM"/>
        </w:rPr>
        <w:t xml:space="preserve"> </w:t>
      </w:r>
      <w:r w:rsidR="004A3859" w:rsidRPr="00886AE6">
        <w:rPr>
          <w:rFonts w:ascii="GHEA Grapalat" w:eastAsiaTheme="minorHAnsi" w:hAnsi="GHEA Grapalat" w:cstheme="minorBidi"/>
        </w:rPr>
        <w:t xml:space="preserve">рабочего </w:t>
      </w:r>
      <w:r w:rsidR="004A3859" w:rsidRPr="00886AE6">
        <w:rPr>
          <w:rFonts w:ascii="GHEA Grapalat" w:eastAsiaTheme="minorHAnsi" w:hAnsi="GHEA Grapalat" w:cstheme="minorBidi"/>
          <w:lang w:val="hy-AM"/>
        </w:rPr>
        <w:t xml:space="preserve"> </w:t>
      </w:r>
      <w:r w:rsidR="004A3859" w:rsidRPr="00886AE6">
        <w:rPr>
          <w:rFonts w:ascii="GHEA Grapalat" w:eastAsiaTheme="minorHAnsi" w:hAnsi="GHEA Grapalat" w:cstheme="minorBidi"/>
        </w:rPr>
        <w:t>дня</w:t>
      </w:r>
      <w:r w:rsidR="004A3859" w:rsidRPr="00886AE6">
        <w:rPr>
          <w:rFonts w:ascii="GHEA Grapalat" w:eastAsiaTheme="minorHAnsi" w:hAnsi="GHEA Grapalat" w:cstheme="minorBidi"/>
          <w:lang w:val="hy-AM"/>
        </w:rPr>
        <w:t xml:space="preserve">  </w:t>
      </w:r>
      <w:r w:rsidR="004A3859" w:rsidRPr="00886AE6">
        <w:rPr>
          <w:rFonts w:ascii="GHEA Grapalat" w:eastAsiaTheme="minorHAnsi" w:hAnsi="GHEA Grapalat" w:cstheme="minorBidi"/>
        </w:rPr>
        <w:t xml:space="preserve">следующего за днем </w:t>
      </w:r>
    </w:p>
    <w:p w:rsidR="004A3859" w:rsidRPr="00886AE6" w:rsidRDefault="004A3859" w:rsidP="004A3859">
      <w:pPr>
        <w:pStyle w:val="af4"/>
        <w:shd w:val="clear" w:color="auto" w:fill="FFFFFF"/>
        <w:contextualSpacing/>
        <w:jc w:val="both"/>
        <w:rPr>
          <w:rFonts w:ascii="GHEA Grapalat" w:eastAsiaTheme="minorHAnsi" w:hAnsi="GHEA Grapalat" w:cstheme="minorBidi"/>
          <w:sz w:val="18"/>
          <w:szCs w:val="18"/>
          <w:lang w:val="hy-AM"/>
        </w:rPr>
      </w:pPr>
    </w:p>
    <w:p w:rsidR="004A3859" w:rsidRPr="00886AE6" w:rsidRDefault="004A3859" w:rsidP="004A3859">
      <w:pPr>
        <w:pStyle w:val="af4"/>
        <w:shd w:val="clear" w:color="auto" w:fill="FFFFFF"/>
        <w:contextualSpacing/>
        <w:jc w:val="center"/>
        <w:rPr>
          <w:rFonts w:eastAsiaTheme="minorHAnsi" w:cstheme="minorBidi"/>
        </w:rPr>
      </w:pPr>
      <w:r w:rsidRPr="00886AE6">
        <w:rPr>
          <w:rFonts w:ascii="GHEA Grapalat" w:eastAsiaTheme="minorHAnsi" w:hAnsi="GHEA Grapalat" w:cstheme="minorBidi"/>
          <w:lang w:val="hy-AM"/>
        </w:rPr>
        <w:t>--------------------------------------------------------</w:t>
      </w:r>
      <w:r w:rsidRPr="00886AE6">
        <w:rPr>
          <w:rFonts w:ascii="GHEA Grapalat" w:eastAsiaTheme="minorHAnsi" w:hAnsi="GHEA Grapalat" w:cstheme="minorBidi"/>
        </w:rPr>
        <w:t>------------------</w:t>
      </w:r>
      <w:r w:rsidRPr="00886AE6">
        <w:rPr>
          <w:rFonts w:ascii="GHEA Grapalat" w:eastAsiaTheme="minorHAnsi" w:hAnsi="GHEA Grapalat" w:cstheme="minorBidi"/>
          <w:lang w:val="hy-AM"/>
        </w:rPr>
        <w:t>----------------------</w:t>
      </w:r>
      <w:r w:rsidRPr="00886AE6">
        <w:rPr>
          <w:rFonts w:ascii="GHEA Grapalat" w:eastAsiaTheme="minorHAnsi" w:hAnsi="GHEA Grapalat" w:cstheme="minorBidi"/>
        </w:rPr>
        <w:t>---------------</w:t>
      </w:r>
      <w:r w:rsidRPr="00886AE6">
        <w:rPr>
          <w:rFonts w:eastAsiaTheme="minorHAnsi" w:cstheme="minorBidi"/>
        </w:rPr>
        <w:t xml:space="preserve"> </w:t>
      </w:r>
      <w:r w:rsidRPr="00886AE6">
        <w:rPr>
          <w:rFonts w:eastAsiaTheme="minorHAnsi" w:cstheme="minorBidi"/>
          <w:lang w:val="hy-AM"/>
        </w:rPr>
        <w:t>.</w:t>
      </w:r>
      <w:r w:rsidRPr="00886AE6">
        <w:rPr>
          <w:rFonts w:eastAsiaTheme="minorHAnsi" w:cstheme="minorBidi"/>
        </w:rPr>
        <w:t xml:space="preserve">           </w:t>
      </w:r>
      <w:r w:rsidRPr="00886AE6">
        <w:rPr>
          <w:rFonts w:ascii="GHEA Grapalat" w:eastAsiaTheme="minorHAnsi" w:hAnsi="GHEA Grapalat" w:cstheme="minorBidi"/>
          <w:sz w:val="16"/>
          <w:szCs w:val="16"/>
        </w:rPr>
        <w:t xml:space="preserve"> крайн</w:t>
      </w:r>
      <w:r w:rsidR="005502DE">
        <w:rPr>
          <w:rFonts w:ascii="GHEA Grapalat" w:eastAsiaTheme="minorHAnsi" w:hAnsi="GHEA Grapalat" w:cstheme="minorBidi"/>
          <w:sz w:val="16"/>
          <w:szCs w:val="16"/>
        </w:rPr>
        <w:t>и</w:t>
      </w:r>
      <w:r w:rsidRPr="00886AE6">
        <w:rPr>
          <w:rFonts w:ascii="GHEA Grapalat" w:eastAsiaTheme="minorHAnsi" w:hAnsi="GHEA Grapalat" w:cstheme="minorBidi"/>
          <w:sz w:val="16"/>
          <w:szCs w:val="16"/>
        </w:rPr>
        <w:t>й срок выполнения работ</w:t>
      </w:r>
      <w:r w:rsidRPr="00886AE6">
        <w:rPr>
          <w:rFonts w:ascii="GHEA Grapalat" w:eastAsiaTheme="minorHAnsi" w:hAnsi="GHEA Grapalat" w:cstheme="minorBidi"/>
          <w:sz w:val="16"/>
          <w:szCs w:val="16"/>
          <w:lang w:val="hy-AM"/>
        </w:rPr>
        <w:t>, предусмотренн</w:t>
      </w:r>
      <w:r w:rsidRPr="00886AE6">
        <w:rPr>
          <w:rFonts w:ascii="GHEA Grapalat" w:eastAsiaTheme="minorHAnsi" w:hAnsi="GHEA Grapalat" w:cstheme="minorBidi"/>
          <w:sz w:val="16"/>
          <w:szCs w:val="16"/>
        </w:rPr>
        <w:t xml:space="preserve">ый </w:t>
      </w:r>
      <w:r w:rsidRPr="00886AE6">
        <w:rPr>
          <w:rFonts w:ascii="GHEA Grapalat" w:eastAsiaTheme="minorHAnsi" w:hAnsi="GHEA Grapalat" w:cstheme="minorBidi"/>
          <w:sz w:val="16"/>
          <w:szCs w:val="16"/>
          <w:lang w:val="hy-AM"/>
        </w:rPr>
        <w:t>заключаемым договором</w:t>
      </w:r>
    </w:p>
    <w:p w:rsidR="00A60C3C" w:rsidRDefault="004A3859" w:rsidP="004A3859">
      <w:pPr>
        <w:pStyle w:val="af4"/>
        <w:shd w:val="clear" w:color="auto" w:fill="FFFFFF"/>
        <w:contextualSpacing/>
        <w:jc w:val="both"/>
        <w:rPr>
          <w:rFonts w:ascii="GHEA Grapalat" w:eastAsiaTheme="minorHAnsi" w:hAnsi="GHEA Grapalat" w:cstheme="minorBidi"/>
        </w:rPr>
      </w:pPr>
      <w:r w:rsidRPr="00886AE6">
        <w:rPr>
          <w:rFonts w:ascii="GHEA Grapalat" w:eastAsiaTheme="minorHAnsi" w:hAnsi="GHEA Grapalat" w:cstheme="minorBidi"/>
        </w:rPr>
        <w:lastRenderedPageBreak/>
        <w:t>В день предоставления гарантии лицо, выдающее гарантию, с официального адреса</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ins w:id="16" w:author="Inesa Kocharyan" w:date="2023-07-07T17:29:00Z">
        <w:r w:rsidR="00A60C3C">
          <w:rPr>
            <w:rFonts w:ascii="GHEA Grapalat" w:eastAsiaTheme="minorHAnsi" w:hAnsi="GHEA Grapalat" w:cstheme="minorBidi"/>
          </w:rPr>
          <w:t xml:space="preserve"> </w:t>
        </w:r>
      </w:ins>
      <w:r w:rsidR="00A60C3C">
        <w:rPr>
          <w:rFonts w:ascii="GHEA Grapalat" w:eastAsiaTheme="minorHAnsi" w:hAnsi="GHEA Grapalat" w:cstheme="minorBidi"/>
        </w:rPr>
        <w:t>------------------------------------------------------------------------------------------------</w:t>
      </w:r>
      <w:r w:rsidRPr="00886AE6">
        <w:rPr>
          <w:rFonts w:ascii="GHEA Grapalat" w:eastAsiaTheme="minorHAnsi" w:hAnsi="GHEA Grapalat" w:cstheme="minorBidi"/>
        </w:rPr>
        <w:t xml:space="preserve"> </w:t>
      </w:r>
    </w:p>
    <w:p w:rsidR="00A60C3C" w:rsidRDefault="00A60C3C" w:rsidP="004A3859">
      <w:pPr>
        <w:pStyle w:val="af4"/>
        <w:shd w:val="clear" w:color="auto" w:fill="FFFFFF"/>
        <w:contextualSpacing/>
        <w:jc w:val="both"/>
        <w:rPr>
          <w:rFonts w:ascii="GHEA Grapalat" w:eastAsiaTheme="minorHAnsi" w:hAnsi="GHEA Grapalat" w:cstheme="minorBidi"/>
        </w:rPr>
      </w:pPr>
      <w:r>
        <w:rPr>
          <w:rStyle w:val="af5"/>
          <w:b w:val="0"/>
          <w:bCs w:val="0"/>
          <w:sz w:val="20"/>
          <w:szCs w:val="20"/>
        </w:rPr>
        <w:t xml:space="preserve">                                                                      адрес эл. почты секретаря</w:t>
      </w:r>
    </w:p>
    <w:p w:rsidR="004A3859" w:rsidRPr="00886AE6" w:rsidRDefault="004A3859" w:rsidP="004A3859">
      <w:pPr>
        <w:pStyle w:val="af4"/>
        <w:shd w:val="clear" w:color="auto" w:fill="FFFFFF"/>
        <w:contextualSpacing/>
        <w:jc w:val="both"/>
        <w:rPr>
          <w:rFonts w:ascii="GHEA Grapalat" w:eastAsiaTheme="minorHAnsi" w:hAnsi="GHEA Grapalat" w:cstheme="minorBidi"/>
        </w:rPr>
      </w:pPr>
      <w:r w:rsidRPr="00886AE6">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886AE6">
        <w:rPr>
          <w:rFonts w:ascii="GHEA Grapalat" w:eastAsiaTheme="minorHAnsi" w:hAnsi="GHEA Grapalat" w:cstheme="minorBidi"/>
          <w:lang w:val="hy-AM"/>
        </w:rPr>
        <w:t>.</w:t>
      </w:r>
      <w:r w:rsidRPr="00886AE6">
        <w:rPr>
          <w:rFonts w:ascii="GHEA Grapalat" w:eastAsiaTheme="minorHAnsi" w:hAnsi="GHEA Grapalat" w:cstheme="minorBidi"/>
        </w:rPr>
        <w:t xml:space="preserve"> </w:t>
      </w:r>
    </w:p>
    <w:p w:rsidR="004A3859" w:rsidRPr="00EF6EB4" w:rsidRDefault="004A3859" w:rsidP="004A3859">
      <w:pPr>
        <w:pStyle w:val="af4"/>
        <w:shd w:val="clear" w:color="auto" w:fill="FFFFFF"/>
        <w:contextualSpacing/>
        <w:jc w:val="both"/>
        <w:rPr>
          <w:rFonts w:ascii="GHEA Grapalat" w:eastAsiaTheme="minorHAnsi" w:hAnsi="GHEA Grapalat" w:cstheme="minorBidi"/>
          <w:color w:val="FF0000"/>
        </w:rPr>
      </w:pPr>
    </w:p>
    <w:p w:rsidR="007B3F5F" w:rsidRPr="002E4BC5"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17E6E" w:rsidRPr="002E4BC5" w:rsidRDefault="00717E6E"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00702A06"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7723F7" w:rsidRPr="005F2C25" w:rsidRDefault="007723F7" w:rsidP="003D2FE2">
      <w:pPr>
        <w:widowControl w:val="0"/>
        <w:spacing w:after="160"/>
        <w:jc w:val="right"/>
        <w:rPr>
          <w:rFonts w:ascii="GHEA Grapalat" w:hAnsi="GHEA Grapalat"/>
          <w:i/>
          <w:sz w:val="22"/>
          <w:szCs w:val="22"/>
        </w:rPr>
      </w:pPr>
    </w:p>
    <w:p w:rsidR="00B90C0A" w:rsidRPr="008C0D09" w:rsidRDefault="00B90C0A" w:rsidP="00B90C0A">
      <w:pPr>
        <w:widowControl w:val="0"/>
        <w:spacing w:after="160"/>
        <w:ind w:firstLine="567"/>
        <w:jc w:val="right"/>
        <w:rPr>
          <w:rFonts w:ascii="GHEA Grapalat" w:hAnsi="GHEA Grapalat"/>
          <w:b/>
        </w:rPr>
      </w:pPr>
      <w:r w:rsidRPr="00B138F3">
        <w:rPr>
          <w:rFonts w:ascii="GHEA Grapalat" w:hAnsi="GHEA Grapalat"/>
          <w:b/>
        </w:rPr>
        <w:t>Приложение № 4</w:t>
      </w:r>
      <w:r w:rsidRPr="00113BE5">
        <w:rPr>
          <w:rFonts w:ascii="GHEA Grapalat" w:hAnsi="GHEA Grapalat"/>
          <w:b/>
        </w:rPr>
        <w:t>.1</w:t>
      </w:r>
    </w:p>
    <w:p w:rsidR="00BD7D80" w:rsidRPr="00D02020" w:rsidRDefault="00B90C0A" w:rsidP="00BD7D80">
      <w:pPr>
        <w:pStyle w:val="a3"/>
        <w:widowControl w:val="0"/>
        <w:spacing w:after="160" w:line="240" w:lineRule="auto"/>
        <w:ind w:firstLine="0"/>
        <w:jc w:val="center"/>
        <w:rPr>
          <w:rFonts w:ascii="GHEA Grapalat" w:hAnsi="GHEA Grapalat"/>
          <w:i w:val="0"/>
          <w:sz w:val="24"/>
          <w:szCs w:val="24"/>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 xml:space="preserve">под кодом </w:t>
      </w:r>
      <w:r w:rsidR="00BD7D80" w:rsidRPr="008450D2">
        <w:rPr>
          <w:rFonts w:ascii="GHEA Grapalat" w:hAnsi="GHEA Grapalat"/>
          <w:i w:val="0"/>
          <w:sz w:val="24"/>
          <w:szCs w:val="24"/>
        </w:rPr>
        <w:t>SХMAH-GHASХDЗB</w:t>
      </w:r>
      <w:r w:rsidR="00BD7D80">
        <w:rPr>
          <w:rFonts w:ascii="GHEA Grapalat" w:hAnsi="GHEA Grapalat"/>
          <w:i w:val="0"/>
          <w:sz w:val="24"/>
          <w:szCs w:val="24"/>
          <w:lang w:val="hy-AM"/>
        </w:rPr>
        <w:t>-2</w:t>
      </w:r>
      <w:r w:rsidR="00BD7D80" w:rsidRPr="00A61357">
        <w:rPr>
          <w:rFonts w:ascii="GHEA Grapalat" w:hAnsi="GHEA Grapalat"/>
          <w:i w:val="0"/>
          <w:sz w:val="24"/>
          <w:szCs w:val="24"/>
        </w:rPr>
        <w:t>5</w:t>
      </w:r>
      <w:r w:rsidR="00BD7D80">
        <w:rPr>
          <w:rFonts w:ascii="GHEA Grapalat" w:hAnsi="GHEA Grapalat"/>
          <w:i w:val="0"/>
          <w:sz w:val="24"/>
          <w:szCs w:val="24"/>
          <w:lang w:val="hy-AM"/>
        </w:rPr>
        <w:t>/</w:t>
      </w:r>
      <w:r w:rsidR="00D02020" w:rsidRPr="00D02020">
        <w:rPr>
          <w:rFonts w:ascii="GHEA Grapalat" w:hAnsi="GHEA Grapalat"/>
          <w:i w:val="0"/>
          <w:sz w:val="24"/>
          <w:szCs w:val="24"/>
        </w:rPr>
        <w:t>11</w:t>
      </w:r>
    </w:p>
    <w:p w:rsidR="00B90C0A" w:rsidRPr="00B138F3" w:rsidRDefault="00B90C0A" w:rsidP="00B90C0A">
      <w:pPr>
        <w:widowControl w:val="0"/>
        <w:spacing w:after="160"/>
        <w:ind w:firstLine="567"/>
        <w:jc w:val="right"/>
        <w:rPr>
          <w:rFonts w:ascii="GHEA Grapalat" w:hAnsi="GHEA Grapalat" w:cs="Arial"/>
          <w:b/>
        </w:rPr>
      </w:pPr>
    </w:p>
    <w:p w:rsidR="007723F7" w:rsidRPr="005F2C25" w:rsidRDefault="007723F7" w:rsidP="003D2FE2">
      <w:pPr>
        <w:widowControl w:val="0"/>
        <w:spacing w:after="160"/>
        <w:jc w:val="right"/>
        <w:rPr>
          <w:rFonts w:ascii="GHEA Grapalat" w:hAnsi="GHEA Grapalat"/>
          <w:i/>
          <w:sz w:val="22"/>
          <w:szCs w:val="22"/>
        </w:rPr>
      </w:pPr>
    </w:p>
    <w:p w:rsidR="00A21DA8" w:rsidRPr="00B138F3" w:rsidRDefault="00A21DA8" w:rsidP="00A21DA8">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A21DA8" w:rsidRPr="00B138F3" w:rsidRDefault="00A21DA8" w:rsidP="00A21DA8">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A21DA8" w:rsidRPr="00B138F3" w:rsidRDefault="00A21DA8" w:rsidP="00A21DA8">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996AAE">
        <w:rPr>
          <w:rFonts w:ascii="GHEA Grapalat" w:eastAsiaTheme="minorHAnsi" w:hAnsi="GHEA Grapalat" w:cstheme="minorBidi"/>
        </w:rPr>
        <w:t>договором (далее-договор)</w:t>
      </w:r>
      <w:r w:rsidRPr="00B138F3">
        <w:rPr>
          <w:rFonts w:ascii="GHEA Grapalat" w:eastAsiaTheme="minorHAnsi" w:hAnsi="GHEA Grapalat" w:cstheme="minorBidi"/>
        </w:rPr>
        <w:t xml:space="preserve">   </w:t>
      </w:r>
      <w:r w:rsidR="00996AAE" w:rsidRPr="00996AAE">
        <w:rPr>
          <w:rFonts w:ascii="GHEA Grapalat" w:eastAsiaTheme="minorHAnsi" w:hAnsi="GHEA Grapalat" w:cstheme="minorBidi"/>
        </w:rPr>
        <w:t xml:space="preserve">  </w:t>
      </w:r>
      <w:r w:rsidRPr="00B138F3">
        <w:rPr>
          <w:rFonts w:ascii="GHEA Grapalat" w:eastAsiaTheme="minorHAnsi" w:hAnsi="GHEA Grapalat" w:cstheme="minorBidi"/>
        </w:rPr>
        <w:t xml:space="preserve">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rsidR="00A21DA8" w:rsidRPr="00B138F3" w:rsidRDefault="00A21DA8" w:rsidP="00A21DA8">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w:t>
      </w:r>
      <w:r w:rsidR="006A584F" w:rsidRPr="00996AAE">
        <w:rPr>
          <w:rStyle w:val="af5"/>
          <w:rFonts w:ascii="GHEA Grapalat" w:hAnsi="GHEA Grapalat"/>
          <w:b w:val="0"/>
          <w:sz w:val="18"/>
          <w:szCs w:val="18"/>
        </w:rPr>
        <w:t xml:space="preserve">                                    </w:t>
      </w:r>
      <w:r w:rsidRPr="00B138F3">
        <w:rPr>
          <w:rStyle w:val="af5"/>
          <w:rFonts w:ascii="GHEA Grapalat" w:hAnsi="GHEA Grapalat"/>
          <w:b w:val="0"/>
          <w:sz w:val="18"/>
          <w:szCs w:val="18"/>
        </w:rPr>
        <w:t>номер заключаемого договора</w:t>
      </w:r>
    </w:p>
    <w:p w:rsidR="00A21DA8" w:rsidRPr="00B138F3" w:rsidRDefault="00A21DA8" w:rsidP="00A21DA8">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A21DA8" w:rsidRPr="00B138F3" w:rsidRDefault="00A21DA8" w:rsidP="00A21DA8">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rsidR="00A21DA8" w:rsidRPr="00B138F3" w:rsidRDefault="00A21DA8" w:rsidP="00A21DA8">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A21DA8" w:rsidRPr="00B138F3" w:rsidRDefault="00A21DA8" w:rsidP="00A21DA8">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A21DA8" w:rsidRPr="00B138F3" w:rsidRDefault="00A21DA8" w:rsidP="00A21DA8">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A21DA8" w:rsidRPr="00B138F3" w:rsidRDefault="00A21DA8" w:rsidP="00A21DA8">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A21DA8" w:rsidRPr="00B138F3" w:rsidRDefault="00A21DA8" w:rsidP="00A21DA8">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A21DA8" w:rsidRPr="00B138F3" w:rsidRDefault="00A21DA8" w:rsidP="00A21DA8">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w:t>
      </w:r>
      <w:r w:rsidR="00461ABD" w:rsidRPr="00513EAE">
        <w:rPr>
          <w:rFonts w:ascii="GHEA Grapalat" w:eastAsiaTheme="minorHAnsi" w:hAnsi="GHEA Grapalat" w:cstheme="minorBidi"/>
          <w:sz w:val="18"/>
          <w:szCs w:val="18"/>
        </w:rPr>
        <w:t xml:space="preserve">наименование выдающего гарантию банка </w:t>
      </w:r>
    </w:p>
    <w:p w:rsidR="00A21DA8" w:rsidRPr="00B138F3" w:rsidRDefault="00A21DA8" w:rsidP="00A21DA8">
      <w:pPr>
        <w:pStyle w:val="af4"/>
        <w:shd w:val="clear" w:color="auto" w:fill="FFFFFF"/>
        <w:spacing w:before="0" w:beforeAutospacing="0" w:after="0" w:afterAutospacing="0"/>
        <w:jc w:val="both"/>
        <w:rPr>
          <w:rFonts w:ascii="GHEA Grapalat" w:eastAsiaTheme="minorHAnsi" w:hAnsi="GHEA Grapalat" w:cstheme="minorBidi"/>
        </w:rPr>
      </w:pPr>
    </w:p>
    <w:p w:rsidR="00A21DA8" w:rsidRPr="00B138F3" w:rsidRDefault="00A21DA8" w:rsidP="00A21DA8">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A21DA8" w:rsidRPr="00B138F3" w:rsidRDefault="00A21DA8" w:rsidP="00A21DA8">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A21DA8" w:rsidRPr="00B138F3" w:rsidRDefault="00A21DA8" w:rsidP="00A21DA8">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1A17F8">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w:t>
      </w:r>
      <w:r w:rsidRPr="00BB51B4">
        <w:rPr>
          <w:rFonts w:ascii="GHEA Grapalat" w:eastAsiaTheme="minorHAnsi" w:hAnsi="GHEA Grapalat" w:cstheme="minorBidi"/>
        </w:rPr>
        <w:t xml:space="preserve">. При выплате суммы гарантии учитываются вычеты из суммы гарантии </w:t>
      </w:r>
      <w:r w:rsidR="00113584" w:rsidRPr="00BB51B4">
        <w:rPr>
          <w:rFonts w:ascii="GHEA Grapalat" w:eastAsiaTheme="minorHAnsi" w:hAnsi="GHEA Grapalat" w:cstheme="minorBidi"/>
        </w:rPr>
        <w:t xml:space="preserve">на основании </w:t>
      </w:r>
      <w:r w:rsidR="00113584" w:rsidRPr="00BB51B4">
        <w:rPr>
          <w:rFonts w:ascii="GHEA Grapalat" w:eastAsiaTheme="minorHAnsi" w:hAnsi="GHEA Grapalat" w:cstheme="minorBidi"/>
          <w:lang w:val="hy-AM"/>
        </w:rPr>
        <w:t>двухсторонне утвержденного</w:t>
      </w:r>
      <w:r w:rsidRPr="00BB51B4">
        <w:rPr>
          <w:rFonts w:ascii="GHEA Grapalat" w:eastAsiaTheme="minorHAnsi" w:hAnsi="GHEA Grapalat" w:cstheme="minorBidi"/>
        </w:rPr>
        <w:t xml:space="preserve"> </w:t>
      </w:r>
      <w:r w:rsidR="0061684A" w:rsidRPr="00BB51B4">
        <w:rPr>
          <w:rFonts w:ascii="GHEA Grapalat" w:eastAsiaTheme="minorHAnsi" w:hAnsi="GHEA Grapalat" w:cstheme="minorBidi"/>
        </w:rPr>
        <w:t>акта</w:t>
      </w:r>
      <w:r w:rsidRPr="00BB51B4">
        <w:rPr>
          <w:rFonts w:ascii="GHEA Grapalat" w:eastAsiaTheme="minorHAnsi" w:hAnsi="GHEA Grapalat" w:cstheme="minorBidi"/>
        </w:rPr>
        <w:t xml:space="preserve"> (</w:t>
      </w:r>
      <w:r w:rsidR="0061684A" w:rsidRPr="00BB51B4">
        <w:rPr>
          <w:rFonts w:ascii="GHEA Grapalat" w:eastAsiaTheme="minorHAnsi" w:hAnsi="GHEA Grapalat" w:cstheme="minorBidi"/>
        </w:rPr>
        <w:t>актов</w:t>
      </w:r>
      <w:r w:rsidRPr="00BB51B4">
        <w:rPr>
          <w:rFonts w:ascii="GHEA Grapalat" w:eastAsiaTheme="minorHAnsi" w:hAnsi="GHEA Grapalat" w:cstheme="minorBidi"/>
        </w:rPr>
        <w:t>) сдачи-прием</w:t>
      </w:r>
      <w:r w:rsidR="0061684A" w:rsidRPr="00BB51B4">
        <w:rPr>
          <w:rFonts w:ascii="GHEA Grapalat" w:eastAsiaTheme="minorHAnsi" w:hAnsi="GHEA Grapalat" w:cstheme="minorBidi"/>
        </w:rPr>
        <w:t>ки</w:t>
      </w:r>
      <w:r w:rsidRPr="00BB51B4">
        <w:rPr>
          <w:rFonts w:ascii="GHEA Grapalat" w:eastAsiaTheme="minorHAnsi" w:hAnsi="GHEA Grapalat" w:cstheme="minorBidi"/>
        </w:rPr>
        <w:t xml:space="preserve"> между бенефициаром и принципалом</w:t>
      </w:r>
      <w:r w:rsidR="005572F4" w:rsidRPr="00BB51B4">
        <w:rPr>
          <w:rFonts w:ascii="GHEA Grapalat" w:eastAsiaTheme="minorHAnsi" w:hAnsi="GHEA Grapalat" w:cstheme="minorBidi"/>
        </w:rPr>
        <w:t xml:space="preserve"> в рамках исполнения договора</w:t>
      </w:r>
      <w:r w:rsidR="005572F4" w:rsidRPr="00BB51B4">
        <w:rPr>
          <w:rFonts w:ascii="GHEA Grapalat" w:eastAsiaTheme="minorHAnsi" w:hAnsi="GHEA Grapalat" w:cstheme="minorBidi"/>
          <w:lang w:val="hy-AM"/>
        </w:rPr>
        <w:t xml:space="preserve"> и</w:t>
      </w:r>
      <w:r w:rsidR="005572F4" w:rsidRPr="00BB51B4">
        <w:rPr>
          <w:rFonts w:ascii="GHEA Grapalat" w:eastAsiaTheme="minorHAnsi" w:hAnsi="GHEA Grapalat" w:cstheme="minorBidi"/>
        </w:rPr>
        <w:t xml:space="preserve"> представленн</w:t>
      </w:r>
      <w:r w:rsidR="005572F4" w:rsidRPr="00BB51B4">
        <w:rPr>
          <w:rFonts w:ascii="GHEA Grapalat" w:eastAsiaTheme="minorHAnsi" w:hAnsi="GHEA Grapalat" w:cstheme="minorBidi"/>
          <w:lang w:val="hy-AM"/>
        </w:rPr>
        <w:t>ого принципалом</w:t>
      </w:r>
      <w:r w:rsidR="005572F4" w:rsidRPr="00BB51B4">
        <w:rPr>
          <w:rFonts w:ascii="GHEA Grapalat" w:eastAsiaTheme="minorHAnsi" w:hAnsi="GHEA Grapalat" w:cstheme="minorBidi"/>
        </w:rPr>
        <w:t xml:space="preserve"> лицу давшему гарантию</w:t>
      </w:r>
      <w:r w:rsidR="005572F4" w:rsidRPr="00BB51B4">
        <w:rPr>
          <w:rFonts w:ascii="GHEA Grapalat" w:eastAsiaTheme="minorHAnsi" w:hAnsi="GHEA Grapalat" w:cstheme="minorBidi"/>
          <w:lang w:val="hy-AM"/>
        </w:rPr>
        <w:t>.</w:t>
      </w:r>
    </w:p>
    <w:p w:rsidR="00A21DA8" w:rsidRPr="00B138F3" w:rsidRDefault="00A21DA8" w:rsidP="00A21DA8">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A21DA8" w:rsidRPr="00B138F3" w:rsidRDefault="00A21DA8" w:rsidP="00A21DA8">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lastRenderedPageBreak/>
        <w:t xml:space="preserve">              </w:t>
      </w:r>
      <w:r w:rsidRPr="00B138F3">
        <w:rPr>
          <w:rFonts w:ascii="GHEA Grapalat" w:eastAsiaTheme="minorHAnsi" w:hAnsi="GHEA Grapalat" w:cstheme="minorBidi"/>
          <w:sz w:val="18"/>
          <w:szCs w:val="18"/>
        </w:rPr>
        <w:t>расчетный счет</w:t>
      </w:r>
      <w:r w:rsidR="00750AFA">
        <w:rPr>
          <w:rFonts w:ascii="GHEA Grapalat" w:eastAsiaTheme="minorHAnsi" w:hAnsi="GHEA Grapalat" w:cstheme="minorBidi"/>
          <w:sz w:val="18"/>
          <w:szCs w:val="18"/>
        </w:rPr>
        <w:t>*</w:t>
      </w:r>
    </w:p>
    <w:p w:rsidR="00A21DA8" w:rsidRPr="00B138F3" w:rsidRDefault="00A21DA8" w:rsidP="00A21DA8">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A21DA8" w:rsidRPr="00B138F3" w:rsidRDefault="00A21DA8" w:rsidP="00A21DA8">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984DE5" w:rsidRPr="0001204D" w:rsidRDefault="00984DE5" w:rsidP="00984DE5">
      <w:pPr>
        <w:pStyle w:val="af4"/>
        <w:shd w:val="clear" w:color="auto" w:fill="FFFFFF"/>
        <w:ind w:firstLine="374"/>
        <w:contextualSpacing/>
        <w:jc w:val="both"/>
        <w:rPr>
          <w:rFonts w:ascii="GHEA Grapalat" w:eastAsiaTheme="minorHAnsi" w:hAnsi="GHEA Grapalat" w:cstheme="minorBidi"/>
        </w:rPr>
      </w:pPr>
      <w:r w:rsidRPr="0001204D">
        <w:rPr>
          <w:rFonts w:ascii="GHEA Grapalat" w:eastAsiaTheme="minorHAnsi" w:hAnsi="GHEA Grapalat" w:cstheme="minorBidi"/>
        </w:rPr>
        <w:t xml:space="preserve">5. Гарантия действует </w:t>
      </w:r>
      <w:r w:rsidR="0039333F">
        <w:rPr>
          <w:rFonts w:ascii="GHEA Grapalat" w:eastAsiaTheme="minorHAnsi" w:hAnsi="GHEA Grapalat" w:cstheme="minorBidi"/>
        </w:rPr>
        <w:t xml:space="preserve">с момента выпуска и в силе </w:t>
      </w:r>
      <w:r w:rsidRPr="0001204D">
        <w:rPr>
          <w:rFonts w:ascii="GHEA Grapalat" w:eastAsiaTheme="minorHAnsi" w:hAnsi="GHEA Grapalat" w:cstheme="minorBidi"/>
        </w:rPr>
        <w:t xml:space="preserve">со дня вступления в силу договора под кодом N________________________ заключаемого  между  бенефициаром </w:t>
      </w:r>
    </w:p>
    <w:p w:rsidR="00984DE5" w:rsidRPr="0001204D" w:rsidRDefault="0039333F" w:rsidP="00984DE5">
      <w:pPr>
        <w:pStyle w:val="af4"/>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984DE5" w:rsidRPr="0001204D">
        <w:rPr>
          <w:rFonts w:ascii="GHEA Grapalat" w:eastAsiaTheme="minorHAnsi" w:hAnsi="GHEA Grapalat" w:cstheme="minorBidi"/>
          <w:sz w:val="18"/>
          <w:szCs w:val="18"/>
        </w:rPr>
        <w:t>номер заключаемого договара</w:t>
      </w:r>
    </w:p>
    <w:p w:rsidR="00984DE5" w:rsidRPr="0001204D" w:rsidRDefault="00984DE5" w:rsidP="00984DE5">
      <w:pPr>
        <w:pStyle w:val="af4"/>
        <w:shd w:val="clear" w:color="auto" w:fill="FFFFFF"/>
        <w:ind w:firstLine="374"/>
        <w:contextualSpacing/>
        <w:jc w:val="both"/>
        <w:rPr>
          <w:rFonts w:ascii="GHEA Grapalat" w:eastAsiaTheme="minorHAnsi" w:hAnsi="GHEA Grapalat" w:cstheme="minorBidi"/>
        </w:rPr>
      </w:pPr>
    </w:p>
    <w:p w:rsidR="00984DE5" w:rsidRPr="0001204D" w:rsidRDefault="0039333F" w:rsidP="00984DE5">
      <w:pPr>
        <w:pStyle w:val="af4"/>
        <w:shd w:val="clear" w:color="auto" w:fill="FFFFFF"/>
        <w:contextualSpacing/>
        <w:jc w:val="both"/>
        <w:rPr>
          <w:rFonts w:ascii="GHEA Grapalat" w:eastAsiaTheme="minorHAnsi" w:hAnsi="GHEA Grapalat" w:cstheme="minorBidi"/>
          <w:lang w:val="hy-AM"/>
        </w:rPr>
      </w:pPr>
      <w:r w:rsidRPr="0001204D">
        <w:rPr>
          <w:rFonts w:ascii="GHEA Grapalat" w:eastAsiaTheme="minorHAnsi" w:hAnsi="GHEA Grapalat" w:cstheme="minorBidi"/>
        </w:rPr>
        <w:t xml:space="preserve">и принципалом  </w:t>
      </w:r>
      <w:r w:rsidR="00984DE5" w:rsidRPr="0001204D">
        <w:rPr>
          <w:rFonts w:ascii="GHEA Grapalat" w:eastAsiaTheme="minorHAnsi" w:hAnsi="GHEA Grapalat" w:cstheme="minorBidi"/>
        </w:rPr>
        <w:t xml:space="preserve">и  действует </w:t>
      </w:r>
      <w:r w:rsidR="00984DE5" w:rsidRPr="0001204D">
        <w:rPr>
          <w:rFonts w:ascii="GHEA Grapalat" w:eastAsiaTheme="minorHAnsi" w:hAnsi="GHEA Grapalat" w:cstheme="minorBidi"/>
          <w:lang w:val="hy-AM"/>
        </w:rPr>
        <w:t xml:space="preserve"> </w:t>
      </w:r>
      <w:r w:rsidR="00984DE5" w:rsidRPr="0001204D">
        <w:rPr>
          <w:rFonts w:ascii="GHEA Grapalat" w:eastAsiaTheme="minorHAnsi" w:hAnsi="GHEA Grapalat" w:cstheme="minorBidi"/>
        </w:rPr>
        <w:t>в</w:t>
      </w:r>
      <w:r w:rsidR="00984DE5" w:rsidRPr="0001204D">
        <w:rPr>
          <w:rFonts w:ascii="GHEA Grapalat" w:hAnsi="GHEA Grapalat"/>
        </w:rPr>
        <w:t>ключительно</w:t>
      </w:r>
      <w:r w:rsidR="00984DE5" w:rsidRPr="0001204D">
        <w:rPr>
          <w:rFonts w:ascii="GHEA Grapalat" w:eastAsiaTheme="minorHAnsi" w:hAnsi="GHEA Grapalat" w:cstheme="minorBidi"/>
        </w:rPr>
        <w:t xml:space="preserve"> </w:t>
      </w:r>
      <w:r w:rsidR="00984DE5" w:rsidRPr="0001204D">
        <w:rPr>
          <w:rFonts w:ascii="GHEA Grapalat" w:eastAsiaTheme="minorHAnsi" w:hAnsi="GHEA Grapalat" w:cstheme="minorBidi"/>
          <w:lang w:val="hy-AM"/>
        </w:rPr>
        <w:t xml:space="preserve"> </w:t>
      </w:r>
      <w:r w:rsidR="00984DE5" w:rsidRPr="0001204D">
        <w:rPr>
          <w:rFonts w:ascii="GHEA Grapalat" w:eastAsiaTheme="minorHAnsi" w:hAnsi="GHEA Grapalat" w:cstheme="minorBidi"/>
        </w:rPr>
        <w:t xml:space="preserve">до </w:t>
      </w:r>
      <w:r w:rsidR="00984DE5" w:rsidRPr="0001204D">
        <w:rPr>
          <w:rFonts w:ascii="GHEA Grapalat" w:eastAsiaTheme="minorHAnsi" w:hAnsi="GHEA Grapalat" w:cstheme="minorBidi"/>
          <w:lang w:val="hy-AM"/>
        </w:rPr>
        <w:t xml:space="preserve"> </w:t>
      </w:r>
      <w:r w:rsidR="00984DE5" w:rsidRPr="0001204D">
        <w:rPr>
          <w:rFonts w:ascii="GHEA Grapalat" w:eastAsiaTheme="minorHAnsi" w:hAnsi="GHEA Grapalat" w:cstheme="minorBidi"/>
        </w:rPr>
        <w:t xml:space="preserve">девяностого </w:t>
      </w:r>
      <w:r w:rsidR="00984DE5" w:rsidRPr="0001204D">
        <w:rPr>
          <w:rFonts w:ascii="GHEA Grapalat" w:eastAsiaTheme="minorHAnsi" w:hAnsi="GHEA Grapalat" w:cstheme="minorBidi"/>
          <w:lang w:val="hy-AM"/>
        </w:rPr>
        <w:t xml:space="preserve"> </w:t>
      </w:r>
      <w:r w:rsidR="00984DE5" w:rsidRPr="0001204D">
        <w:rPr>
          <w:rFonts w:ascii="GHEA Grapalat" w:eastAsiaTheme="minorHAnsi" w:hAnsi="GHEA Grapalat" w:cstheme="minorBidi"/>
        </w:rPr>
        <w:t xml:space="preserve">рабочего </w:t>
      </w:r>
      <w:r w:rsidR="00984DE5" w:rsidRPr="0001204D">
        <w:rPr>
          <w:rFonts w:ascii="GHEA Grapalat" w:eastAsiaTheme="minorHAnsi" w:hAnsi="GHEA Grapalat" w:cstheme="minorBidi"/>
          <w:lang w:val="hy-AM"/>
        </w:rPr>
        <w:t xml:space="preserve"> </w:t>
      </w:r>
      <w:r w:rsidR="00984DE5" w:rsidRPr="0001204D">
        <w:rPr>
          <w:rFonts w:ascii="GHEA Grapalat" w:eastAsiaTheme="minorHAnsi" w:hAnsi="GHEA Grapalat" w:cstheme="minorBidi"/>
        </w:rPr>
        <w:t>дня</w:t>
      </w:r>
      <w:r w:rsidR="00984DE5" w:rsidRPr="0001204D">
        <w:rPr>
          <w:rFonts w:ascii="GHEA Grapalat" w:eastAsiaTheme="minorHAnsi" w:hAnsi="GHEA Grapalat" w:cstheme="minorBidi"/>
          <w:lang w:val="hy-AM"/>
        </w:rPr>
        <w:t xml:space="preserve">   </w:t>
      </w:r>
      <w:r w:rsidR="00984DE5" w:rsidRPr="0001204D">
        <w:rPr>
          <w:rFonts w:ascii="GHEA Grapalat" w:eastAsiaTheme="minorHAnsi" w:hAnsi="GHEA Grapalat" w:cstheme="minorBidi"/>
        </w:rPr>
        <w:t xml:space="preserve">следующего за днем </w:t>
      </w:r>
    </w:p>
    <w:p w:rsidR="00984DE5" w:rsidRPr="0001204D" w:rsidRDefault="00984DE5" w:rsidP="00984DE5">
      <w:pPr>
        <w:pStyle w:val="af4"/>
        <w:shd w:val="clear" w:color="auto" w:fill="FFFFFF"/>
        <w:contextualSpacing/>
        <w:jc w:val="both"/>
        <w:rPr>
          <w:rFonts w:ascii="GHEA Grapalat" w:eastAsiaTheme="minorHAnsi" w:hAnsi="GHEA Grapalat" w:cstheme="minorBidi"/>
          <w:sz w:val="18"/>
          <w:szCs w:val="18"/>
          <w:lang w:val="hy-AM"/>
        </w:rPr>
      </w:pPr>
    </w:p>
    <w:p w:rsidR="00984DE5" w:rsidRPr="0001204D" w:rsidRDefault="00984DE5" w:rsidP="006C288C">
      <w:pPr>
        <w:pStyle w:val="af4"/>
        <w:shd w:val="clear" w:color="auto" w:fill="FFFFFF"/>
        <w:contextualSpacing/>
        <w:jc w:val="center"/>
        <w:rPr>
          <w:rFonts w:eastAsiaTheme="minorHAnsi" w:cstheme="minorBidi"/>
        </w:rPr>
      </w:pPr>
      <w:r w:rsidRPr="0001204D">
        <w:rPr>
          <w:rFonts w:ascii="GHEA Grapalat" w:eastAsiaTheme="minorHAnsi" w:hAnsi="GHEA Grapalat" w:cstheme="minorBidi"/>
          <w:lang w:val="hy-AM"/>
        </w:rPr>
        <w:t>--------------------------------------------------------</w:t>
      </w:r>
      <w:r w:rsidRPr="0001204D">
        <w:rPr>
          <w:rFonts w:ascii="GHEA Grapalat" w:eastAsiaTheme="minorHAnsi" w:hAnsi="GHEA Grapalat" w:cstheme="minorBidi"/>
        </w:rPr>
        <w:t>------------------</w:t>
      </w:r>
      <w:r w:rsidRPr="0001204D">
        <w:rPr>
          <w:rFonts w:ascii="GHEA Grapalat" w:eastAsiaTheme="minorHAnsi" w:hAnsi="GHEA Grapalat" w:cstheme="minorBidi"/>
          <w:lang w:val="hy-AM"/>
        </w:rPr>
        <w:t>----------------------</w:t>
      </w:r>
      <w:r w:rsidR="006C288C" w:rsidRPr="0001204D">
        <w:rPr>
          <w:rFonts w:ascii="GHEA Grapalat" w:eastAsiaTheme="minorHAnsi" w:hAnsi="GHEA Grapalat" w:cstheme="minorBidi"/>
        </w:rPr>
        <w:t>---------------</w:t>
      </w:r>
      <w:r w:rsidRPr="0001204D">
        <w:rPr>
          <w:rFonts w:eastAsiaTheme="minorHAnsi" w:cstheme="minorBidi"/>
        </w:rPr>
        <w:t xml:space="preserve"> </w:t>
      </w:r>
      <w:r w:rsidRPr="0001204D">
        <w:rPr>
          <w:rFonts w:eastAsiaTheme="minorHAnsi" w:cstheme="minorBidi"/>
          <w:lang w:val="hy-AM"/>
        </w:rPr>
        <w:t>.</w:t>
      </w:r>
      <w:r w:rsidRPr="0001204D">
        <w:rPr>
          <w:rFonts w:eastAsiaTheme="minorHAnsi" w:cstheme="minorBidi"/>
        </w:rPr>
        <w:t xml:space="preserve">           </w:t>
      </w:r>
      <w:r w:rsidRPr="0001204D">
        <w:rPr>
          <w:rFonts w:ascii="GHEA Grapalat" w:eastAsiaTheme="minorHAnsi" w:hAnsi="GHEA Grapalat" w:cstheme="minorBidi"/>
          <w:sz w:val="16"/>
          <w:szCs w:val="16"/>
        </w:rPr>
        <w:t xml:space="preserve"> крайн</w:t>
      </w:r>
      <w:r w:rsidR="001D509C" w:rsidRPr="0001204D">
        <w:rPr>
          <w:rFonts w:ascii="GHEA Grapalat" w:eastAsiaTheme="minorHAnsi" w:hAnsi="GHEA Grapalat" w:cstheme="minorBidi"/>
          <w:sz w:val="16"/>
          <w:szCs w:val="16"/>
        </w:rPr>
        <w:t>и</w:t>
      </w:r>
      <w:r w:rsidRPr="0001204D">
        <w:rPr>
          <w:rFonts w:ascii="GHEA Grapalat" w:eastAsiaTheme="minorHAnsi" w:hAnsi="GHEA Grapalat" w:cstheme="minorBidi"/>
          <w:sz w:val="16"/>
          <w:szCs w:val="16"/>
        </w:rPr>
        <w:t>й срок выполнения работ</w:t>
      </w:r>
      <w:r w:rsidRPr="0001204D">
        <w:rPr>
          <w:rFonts w:ascii="GHEA Grapalat" w:eastAsiaTheme="minorHAnsi" w:hAnsi="GHEA Grapalat" w:cstheme="minorBidi"/>
          <w:sz w:val="16"/>
          <w:szCs w:val="16"/>
          <w:lang w:val="hy-AM"/>
        </w:rPr>
        <w:t>, предусмотренн</w:t>
      </w:r>
      <w:r w:rsidRPr="0001204D">
        <w:rPr>
          <w:rFonts w:ascii="GHEA Grapalat" w:eastAsiaTheme="minorHAnsi" w:hAnsi="GHEA Grapalat" w:cstheme="minorBidi"/>
          <w:sz w:val="16"/>
          <w:szCs w:val="16"/>
        </w:rPr>
        <w:t xml:space="preserve">ый </w:t>
      </w:r>
      <w:r w:rsidRPr="0001204D">
        <w:rPr>
          <w:rFonts w:ascii="GHEA Grapalat" w:eastAsiaTheme="minorHAnsi" w:hAnsi="GHEA Grapalat" w:cstheme="minorBidi"/>
          <w:sz w:val="16"/>
          <w:szCs w:val="16"/>
          <w:lang w:val="hy-AM"/>
        </w:rPr>
        <w:t>заключаемым договором</w:t>
      </w:r>
    </w:p>
    <w:p w:rsidR="00C23520" w:rsidRDefault="00984DE5" w:rsidP="00984DE5">
      <w:pPr>
        <w:pStyle w:val="af4"/>
        <w:shd w:val="clear" w:color="auto" w:fill="FFFFFF"/>
        <w:contextualSpacing/>
        <w:jc w:val="both"/>
        <w:rPr>
          <w:rFonts w:ascii="GHEA Grapalat" w:eastAsiaTheme="minorHAnsi" w:hAnsi="GHEA Grapalat" w:cstheme="minorBidi"/>
        </w:rPr>
      </w:pPr>
      <w:r w:rsidRPr="0001204D">
        <w:rPr>
          <w:rFonts w:ascii="GHEA Grapalat" w:eastAsiaTheme="minorHAnsi" w:hAnsi="GHEA Grapalat" w:cstheme="minorBidi"/>
        </w:rPr>
        <w:t>В день предоставления гарантии лицо, выдающее гарантию, с официального адреса</w:t>
      </w:r>
      <w:r w:rsidRPr="0001204D">
        <w:rPr>
          <w:rFonts w:ascii="GHEA Grapalat" w:eastAsiaTheme="minorHAnsi" w:hAnsi="GHEA Grapalat" w:cstheme="minorBidi"/>
          <w:lang w:val="hy-AM"/>
        </w:rPr>
        <w:t xml:space="preserve"> </w:t>
      </w:r>
      <w:r w:rsidRPr="0001204D">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C23520">
        <w:rPr>
          <w:rFonts w:ascii="GHEA Grapalat" w:eastAsiaTheme="minorHAnsi" w:hAnsi="GHEA Grapalat" w:cstheme="minorBidi"/>
        </w:rPr>
        <w:t>-------------------------------------------------------------------------------------------------</w:t>
      </w:r>
    </w:p>
    <w:p w:rsidR="00C23520" w:rsidRDefault="00C23520" w:rsidP="00984DE5">
      <w:pPr>
        <w:pStyle w:val="af4"/>
        <w:shd w:val="clear" w:color="auto" w:fill="FFFFFF"/>
        <w:contextualSpacing/>
        <w:jc w:val="both"/>
        <w:rPr>
          <w:rFonts w:ascii="GHEA Grapalat" w:eastAsiaTheme="minorHAnsi" w:hAnsi="GHEA Grapalat" w:cstheme="minorBidi"/>
        </w:rPr>
      </w:pPr>
      <w:r>
        <w:rPr>
          <w:rStyle w:val="af5"/>
          <w:b w:val="0"/>
          <w:bCs w:val="0"/>
          <w:sz w:val="20"/>
          <w:szCs w:val="20"/>
        </w:rPr>
        <w:t xml:space="preserve">                                                                  адрес эл. почты секретаря</w:t>
      </w:r>
    </w:p>
    <w:p w:rsidR="00984DE5" w:rsidRPr="0001204D" w:rsidRDefault="00984DE5" w:rsidP="00984DE5">
      <w:pPr>
        <w:pStyle w:val="af4"/>
        <w:shd w:val="clear" w:color="auto" w:fill="FFFFFF"/>
        <w:contextualSpacing/>
        <w:jc w:val="both"/>
        <w:rPr>
          <w:rFonts w:ascii="GHEA Grapalat" w:eastAsiaTheme="minorHAnsi" w:hAnsi="GHEA Grapalat" w:cstheme="minorBidi"/>
        </w:rPr>
      </w:pPr>
      <w:r w:rsidRPr="0001204D">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01204D">
        <w:rPr>
          <w:rFonts w:ascii="GHEA Grapalat" w:eastAsiaTheme="minorHAnsi" w:hAnsi="GHEA Grapalat" w:cstheme="minorBidi"/>
          <w:lang w:val="hy-AM"/>
        </w:rPr>
        <w:t>.</w:t>
      </w:r>
      <w:r w:rsidRPr="0001204D">
        <w:rPr>
          <w:rFonts w:ascii="GHEA Grapalat" w:eastAsiaTheme="minorHAnsi" w:hAnsi="GHEA Grapalat" w:cstheme="minorBidi"/>
        </w:rPr>
        <w:t xml:space="preserve"> </w:t>
      </w:r>
    </w:p>
    <w:p w:rsidR="00A21DA8" w:rsidRPr="00B138F3" w:rsidRDefault="00A21DA8" w:rsidP="00A21DA8">
      <w:pPr>
        <w:pStyle w:val="af4"/>
        <w:shd w:val="clear" w:color="auto" w:fill="FFFFFF"/>
        <w:contextualSpacing/>
        <w:jc w:val="both"/>
        <w:rPr>
          <w:rFonts w:ascii="GHEA Grapalat" w:eastAsiaTheme="minorHAnsi" w:hAnsi="GHEA Grapalat" w:cstheme="minorBidi"/>
          <w:sz w:val="18"/>
          <w:szCs w:val="18"/>
        </w:rPr>
      </w:pPr>
    </w:p>
    <w:p w:rsidR="00A21DA8" w:rsidRPr="00B138F3" w:rsidRDefault="00A21DA8" w:rsidP="00A21DA8">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A21DA8" w:rsidRPr="00B138F3" w:rsidRDefault="00A21DA8" w:rsidP="00A21DA8">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A21DA8" w:rsidRPr="00B138F3" w:rsidRDefault="00A21DA8" w:rsidP="00A21DA8">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p>
    <w:p w:rsidR="00C16C37" w:rsidRPr="00C16C37" w:rsidRDefault="00A21DA8" w:rsidP="00C16C37">
      <w:pPr>
        <w:pStyle w:val="af4"/>
        <w:shd w:val="clear" w:color="auto" w:fill="FFFFFF"/>
        <w:spacing w:before="0" w:beforeAutospacing="0" w:after="0" w:afterAutospacing="0"/>
        <w:ind w:firstLine="375"/>
        <w:jc w:val="both"/>
        <w:rPr>
          <w:rFonts w:ascii="GHEA Grapalat" w:eastAsiaTheme="minorHAnsi" w:hAnsi="GHEA Grapalat" w:cstheme="minorBidi"/>
        </w:rPr>
      </w:pPr>
      <w:r w:rsidRPr="00C16C37">
        <w:rPr>
          <w:rFonts w:ascii="GHEA Grapalat" w:eastAsiaTheme="minorHAnsi" w:hAnsi="GHEA Grapalat" w:cstheme="minorBidi"/>
        </w:rPr>
        <w:t xml:space="preserve">3) </w:t>
      </w:r>
      <w:r w:rsidR="00C16C37" w:rsidRPr="00C16C37">
        <w:rPr>
          <w:rFonts w:ascii="GHEA Grapalat" w:eastAsiaTheme="minorHAnsi" w:hAnsi="GHEA Grapalat" w:cstheme="minorBidi"/>
          <w:lang w:val="hy-AM"/>
        </w:rPr>
        <w:t xml:space="preserve">двухсторонне </w:t>
      </w:r>
      <w:r w:rsidR="00C16C37" w:rsidRPr="00C16C37">
        <w:rPr>
          <w:rFonts w:ascii="GHEA Grapalat" w:eastAsiaTheme="minorHAnsi" w:hAnsi="GHEA Grapalat" w:cstheme="minorBidi"/>
        </w:rPr>
        <w:t>утвержденный в рамках договора между бенефициаром и принципалом акт (акты) сдачи-приемки или его</w:t>
      </w:r>
      <w:r w:rsidR="00C16C37" w:rsidRPr="00C16C37">
        <w:rPr>
          <w:rFonts w:ascii="GHEA Grapalat" w:eastAsiaTheme="minorHAnsi" w:hAnsi="GHEA Grapalat" w:cstheme="minorBidi"/>
          <w:lang w:val="hy-AM"/>
        </w:rPr>
        <w:t xml:space="preserve"> </w:t>
      </w:r>
      <w:r w:rsidR="00C16C37" w:rsidRPr="00C16C37">
        <w:rPr>
          <w:rFonts w:ascii="GHEA Grapalat" w:eastAsiaTheme="minorHAnsi" w:hAnsi="GHEA Grapalat" w:cstheme="minorBidi"/>
        </w:rPr>
        <w:t>(</w:t>
      </w:r>
      <w:r w:rsidR="00C16C37" w:rsidRPr="00C16C37">
        <w:rPr>
          <w:rFonts w:ascii="GHEA Grapalat" w:eastAsiaTheme="minorHAnsi" w:hAnsi="GHEA Grapalat" w:cstheme="minorBidi"/>
          <w:lang w:val="hy-AM"/>
        </w:rPr>
        <w:t>их</w:t>
      </w:r>
      <w:r w:rsidR="00C16C37" w:rsidRPr="00C16C37">
        <w:rPr>
          <w:rFonts w:ascii="GHEA Grapalat" w:eastAsiaTheme="minorHAnsi" w:hAnsi="GHEA Grapalat" w:cstheme="minorBidi"/>
        </w:rPr>
        <w:t>) копии.</w:t>
      </w:r>
    </w:p>
    <w:p w:rsidR="00A21DA8" w:rsidRPr="007A724D"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A21DA8" w:rsidRPr="00B138F3" w:rsidRDefault="00A21DA8" w:rsidP="00A21DA8">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A21DA8" w:rsidRPr="00B138F3" w:rsidRDefault="00A21DA8" w:rsidP="00A21DA8">
      <w:pPr>
        <w:pStyle w:val="af4"/>
        <w:shd w:val="clear" w:color="auto" w:fill="FFFFFF"/>
        <w:spacing w:before="0" w:beforeAutospacing="0" w:after="0" w:afterAutospacing="0"/>
        <w:ind w:firstLine="375"/>
        <w:rPr>
          <w:rFonts w:ascii="GHEA Grapalat" w:eastAsiaTheme="minorHAnsi" w:hAnsi="GHEA Grapalat" w:cstheme="minorBidi"/>
        </w:rPr>
      </w:pPr>
    </w:p>
    <w:p w:rsidR="00A21DA8" w:rsidRPr="00B138F3" w:rsidRDefault="00A21DA8" w:rsidP="00A21DA8">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lastRenderedPageBreak/>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A21DA8" w:rsidRPr="00B138F3" w:rsidRDefault="00A21DA8" w:rsidP="00A21DA8">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p>
    <w:p w:rsidR="00A21DA8" w:rsidRPr="00B138F3" w:rsidRDefault="00A21DA8" w:rsidP="00A21DA8">
      <w:pPr>
        <w:pStyle w:val="af4"/>
        <w:shd w:val="clear" w:color="auto" w:fill="FFFFFF"/>
        <w:spacing w:before="0" w:beforeAutospacing="0" w:after="0" w:afterAutospacing="0"/>
        <w:ind w:firstLine="375"/>
        <w:jc w:val="both"/>
        <w:rPr>
          <w:rFonts w:ascii="GHEA Grapalat" w:hAnsi="GHEA Grapalat"/>
          <w:sz w:val="20"/>
          <w:szCs w:val="20"/>
        </w:rPr>
      </w:pPr>
    </w:p>
    <w:p w:rsidR="00A21DA8" w:rsidRPr="00B138F3" w:rsidRDefault="00A21DA8" w:rsidP="00A21DA8">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A21DA8" w:rsidRPr="00B138F3" w:rsidRDefault="00A21DA8" w:rsidP="00A21DA8">
      <w:pPr>
        <w:pStyle w:val="af4"/>
        <w:shd w:val="clear" w:color="auto" w:fill="FFFFFF"/>
        <w:spacing w:before="0" w:beforeAutospacing="0" w:after="0" w:afterAutospacing="0"/>
        <w:ind w:firstLine="375"/>
        <w:jc w:val="both"/>
        <w:rPr>
          <w:rFonts w:ascii="GHEA Grapalat" w:hAnsi="GHEA Grapalat"/>
          <w:sz w:val="20"/>
          <w:szCs w:val="20"/>
          <w:lang w:val="hy-AM"/>
        </w:rPr>
      </w:pPr>
    </w:p>
    <w:p w:rsidR="00A21DA8" w:rsidRPr="00B138F3" w:rsidRDefault="00A21DA8" w:rsidP="00A21DA8">
      <w:pPr>
        <w:pStyle w:val="af4"/>
        <w:shd w:val="clear" w:color="auto" w:fill="FFFFFF"/>
        <w:spacing w:before="0" w:beforeAutospacing="0" w:after="0" w:afterAutospacing="0"/>
        <w:ind w:firstLine="375"/>
        <w:jc w:val="both"/>
        <w:rPr>
          <w:rFonts w:ascii="GHEA Grapalat" w:hAnsi="GHEA Grapalat"/>
          <w:sz w:val="20"/>
          <w:szCs w:val="20"/>
          <w:lang w:val="hy-AM"/>
        </w:rPr>
      </w:pPr>
    </w:p>
    <w:p w:rsidR="00A21DA8" w:rsidRPr="00B138F3" w:rsidRDefault="00A21DA8" w:rsidP="00A21DA8">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A21DA8" w:rsidRPr="00B138F3" w:rsidRDefault="00A21DA8" w:rsidP="00A21DA8">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p>
    <w:p w:rsidR="00A21DA8" w:rsidRPr="00B138F3" w:rsidRDefault="00A21DA8" w:rsidP="00A21DA8">
      <w:pPr>
        <w:widowControl w:val="0"/>
        <w:spacing w:after="160"/>
        <w:ind w:left="567" w:right="565"/>
        <w:jc w:val="center"/>
        <w:rPr>
          <w:rFonts w:ascii="GHEA Grapalat" w:hAnsi="GHEA Grapalat"/>
          <w:b/>
        </w:rPr>
      </w:pPr>
    </w:p>
    <w:p w:rsidR="007723F7" w:rsidRPr="005F2C25" w:rsidRDefault="007723F7" w:rsidP="00113BE5">
      <w:pPr>
        <w:widowControl w:val="0"/>
        <w:spacing w:after="160"/>
        <w:jc w:val="both"/>
        <w:rPr>
          <w:rFonts w:ascii="GHEA Grapalat" w:hAnsi="GHEA Grapalat"/>
          <w:i/>
          <w:sz w:val="22"/>
          <w:szCs w:val="22"/>
        </w:rPr>
      </w:pPr>
    </w:p>
    <w:p w:rsidR="00A21DA8" w:rsidRDefault="00A21DA8">
      <w:pPr>
        <w:rPr>
          <w:ins w:id="17" w:author="Vardan" w:date="2020-06-03T18:36:00Z"/>
          <w:rFonts w:ascii="GHEA Grapalat" w:hAnsi="GHEA Grapalat"/>
          <w:i/>
          <w:sz w:val="22"/>
          <w:szCs w:val="22"/>
        </w:rPr>
      </w:pPr>
      <w:ins w:id="18" w:author="Vardan" w:date="2020-06-03T18:36:00Z">
        <w:r>
          <w:rPr>
            <w:rFonts w:ascii="GHEA Grapalat" w:hAnsi="GHEA Grapalat"/>
            <w:i/>
            <w:sz w:val="22"/>
            <w:szCs w:val="22"/>
          </w:rPr>
          <w:br w:type="page"/>
        </w:r>
      </w:ins>
    </w:p>
    <w:p w:rsidR="003D2FE2" w:rsidRPr="002E4BC5"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5BEC" w:rsidRPr="002E4BC5">
        <w:rPr>
          <w:rFonts w:ascii="GHEA Grapalat" w:hAnsi="GHEA Grapalat"/>
          <w:i/>
          <w:sz w:val="22"/>
          <w:szCs w:val="22"/>
        </w:rPr>
        <w:t>2</w:t>
      </w:r>
    </w:p>
    <w:p w:rsidR="00BD7D80" w:rsidRPr="00D02020" w:rsidRDefault="003D2FE2" w:rsidP="00BD7D80">
      <w:pPr>
        <w:pStyle w:val="a3"/>
        <w:widowControl w:val="0"/>
        <w:spacing w:after="160" w:line="240" w:lineRule="auto"/>
        <w:ind w:firstLine="0"/>
        <w:jc w:val="center"/>
        <w:rPr>
          <w:rFonts w:ascii="GHEA Grapalat" w:hAnsi="GHEA Grapalat"/>
          <w:i w:val="0"/>
          <w:sz w:val="24"/>
          <w:szCs w:val="24"/>
        </w:rPr>
      </w:pPr>
      <w:r w:rsidRPr="00B138F3">
        <w:rPr>
          <w:rFonts w:ascii="GHEA Grapalat" w:hAnsi="GHEA Grapalat"/>
          <w:i w:val="0"/>
          <w:sz w:val="22"/>
          <w:szCs w:val="22"/>
        </w:rPr>
        <w:t>к Приглашению на открытый конкурс</w:t>
      </w:r>
      <w:r w:rsidRPr="00B138F3">
        <w:rPr>
          <w:rFonts w:ascii="GHEA Grapalat" w:hAnsi="GHEA Grapalat" w:cs="GHEA Grapalat"/>
          <w:i w:val="0"/>
          <w:sz w:val="22"/>
          <w:szCs w:val="22"/>
        </w:rPr>
        <w:br/>
      </w:r>
      <w:r w:rsidRPr="00B138F3">
        <w:rPr>
          <w:rFonts w:ascii="GHEA Grapalat" w:hAnsi="GHEA Grapalat"/>
          <w:i w:val="0"/>
          <w:sz w:val="22"/>
          <w:szCs w:val="22"/>
        </w:rPr>
        <w:t xml:space="preserve">под кодом </w:t>
      </w:r>
      <w:r w:rsidR="00BD7D80" w:rsidRPr="008450D2">
        <w:rPr>
          <w:rFonts w:ascii="GHEA Grapalat" w:hAnsi="GHEA Grapalat"/>
          <w:i w:val="0"/>
          <w:sz w:val="24"/>
          <w:szCs w:val="24"/>
        </w:rPr>
        <w:t>SХMAH-GHASХDЗB</w:t>
      </w:r>
      <w:r w:rsidR="00BD7D80">
        <w:rPr>
          <w:rFonts w:ascii="GHEA Grapalat" w:hAnsi="GHEA Grapalat"/>
          <w:i w:val="0"/>
          <w:sz w:val="24"/>
          <w:szCs w:val="24"/>
          <w:lang w:val="hy-AM"/>
        </w:rPr>
        <w:t>-2</w:t>
      </w:r>
      <w:r w:rsidR="00BD7D80" w:rsidRPr="00A61357">
        <w:rPr>
          <w:rFonts w:ascii="GHEA Grapalat" w:hAnsi="GHEA Grapalat"/>
          <w:i w:val="0"/>
          <w:sz w:val="24"/>
          <w:szCs w:val="24"/>
        </w:rPr>
        <w:t>5</w:t>
      </w:r>
      <w:r w:rsidR="00BD7D80">
        <w:rPr>
          <w:rFonts w:ascii="GHEA Grapalat" w:hAnsi="GHEA Grapalat"/>
          <w:i w:val="0"/>
          <w:sz w:val="24"/>
          <w:szCs w:val="24"/>
          <w:lang w:val="hy-AM"/>
        </w:rPr>
        <w:t>/</w:t>
      </w:r>
      <w:r w:rsidR="00D02020" w:rsidRPr="00D02020">
        <w:rPr>
          <w:rFonts w:ascii="GHEA Grapalat" w:hAnsi="GHEA Grapalat"/>
          <w:i w:val="0"/>
          <w:sz w:val="24"/>
          <w:szCs w:val="24"/>
        </w:rPr>
        <w:t>11</w:t>
      </w:r>
    </w:p>
    <w:p w:rsidR="003D2FE2" w:rsidRPr="00B138F3" w:rsidRDefault="003D2FE2" w:rsidP="00BD7D80">
      <w:pPr>
        <w:widowControl w:val="0"/>
        <w:spacing w:after="160"/>
        <w:jc w:val="right"/>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20"/>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985A25"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985A25" w:rsidRDefault="003D2FE2" w:rsidP="003D2FE2">
      <w:pPr>
        <w:widowControl w:val="0"/>
        <w:jc w:val="both"/>
        <w:rPr>
          <w:rFonts w:ascii="GHEA Grapalat" w:hAnsi="GHEA Grapalat"/>
          <w:sz w:val="22"/>
          <w:szCs w:val="22"/>
        </w:rPr>
      </w:pPr>
      <w:r w:rsidRPr="00985A25">
        <w:rPr>
          <w:rFonts w:ascii="GHEA Grapalat" w:hAnsi="GHEA Grapalat"/>
          <w:sz w:val="22"/>
          <w:szCs w:val="22"/>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 xml:space="preserve">Компания подтверждает, что акцептовала Требование в полном размере суммы </w:t>
      </w:r>
      <w:r w:rsidRPr="00B138F3">
        <w:rPr>
          <w:rFonts w:ascii="GHEA Grapalat" w:hAnsi="GHEA Grapalat"/>
          <w:sz w:val="22"/>
          <w:szCs w:val="22"/>
        </w:rPr>
        <w:lastRenderedPageBreak/>
        <w:t>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D335BF">
        <w:rPr>
          <w:rFonts w:ascii="GHEA Grapalat" w:hAnsi="GHEA Grapalat"/>
          <w:sz w:val="22"/>
          <w:szCs w:val="22"/>
          <w:lang w:val="hy-AM"/>
        </w:rPr>
        <w:t>двадцатого</w:t>
      </w:r>
      <w:r w:rsidR="00D335BF" w:rsidRPr="00B138F3">
        <w:rPr>
          <w:rFonts w:ascii="GHEA Grapalat" w:hAnsi="GHEA Grapalat"/>
          <w:sz w:val="22"/>
          <w:szCs w:val="22"/>
        </w:rPr>
        <w:t xml:space="preserve"> </w:t>
      </w:r>
      <w:r w:rsidRPr="00B138F3">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EC1F84"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B30BA" w:rsidRPr="00230D36" w:rsidRDefault="006B30BA" w:rsidP="002849A6">
      <w:pPr>
        <w:widowControl w:val="0"/>
        <w:spacing w:after="160"/>
        <w:ind w:firstLine="567"/>
        <w:jc w:val="center"/>
        <w:rPr>
          <w:rFonts w:ascii="GHEA Grapalat" w:hAnsi="GHEA Grapalat"/>
          <w:b/>
          <w:sz w:val="22"/>
          <w:szCs w:val="22"/>
        </w:rPr>
      </w:pPr>
    </w:p>
    <w:p w:rsidR="002849A6" w:rsidRPr="00B138F3" w:rsidRDefault="002849A6" w:rsidP="002849A6">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B138F3" w:rsidRDefault="002849A6" w:rsidP="002849A6">
      <w:pPr>
        <w:widowControl w:val="0"/>
        <w:spacing w:after="160"/>
        <w:ind w:right="4250"/>
        <w:jc w:val="center"/>
        <w:rPr>
          <w:rFonts w:ascii="GHEA Grapalat" w:hAnsi="GHEA Grapalat"/>
          <w:sz w:val="22"/>
          <w:szCs w:val="22"/>
        </w:rPr>
      </w:pPr>
      <w:r w:rsidRPr="00B138F3">
        <w:rPr>
          <w:rFonts w:ascii="GHEA Grapalat" w:hAnsi="GHEA Grapalat"/>
          <w:sz w:val="22"/>
          <w:szCs w:val="22"/>
          <w:vertAlign w:val="superscript"/>
        </w:rPr>
        <w:t>наименование копании</w:t>
      </w:r>
      <w:r w:rsidRPr="00B138F3">
        <w:rPr>
          <w:rFonts w:ascii="GHEA Grapalat" w:hAnsi="GHEA Grapalat"/>
          <w:sz w:val="22"/>
          <w:szCs w:val="22"/>
        </w:rPr>
        <w:t>______________________________________</w:t>
      </w:r>
    </w:p>
    <w:p w:rsidR="002849A6" w:rsidRPr="00B138F3"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lastRenderedPageBreak/>
        <w:t>адрес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2E4BC5"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985A25" w:rsidRPr="002E4BC5" w:rsidRDefault="00985A25"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B138F3" w:rsidRDefault="002849A6" w:rsidP="002849A6">
      <w:pPr>
        <w:widowControl w:val="0"/>
        <w:spacing w:after="160"/>
        <w:jc w:val="right"/>
        <w:rPr>
          <w:rFonts w:ascii="GHEA Grapalat" w:hAnsi="GHEA Grapalat"/>
          <w:sz w:val="22"/>
          <w:szCs w:val="22"/>
        </w:rPr>
      </w:pPr>
    </w:p>
    <w:p w:rsidR="002849A6" w:rsidRPr="00B138F3" w:rsidRDefault="002849A6" w:rsidP="002849A6">
      <w:pPr>
        <w:widowControl w:val="0"/>
        <w:spacing w:after="160"/>
        <w:jc w:val="right"/>
        <w:rPr>
          <w:rFonts w:ascii="GHEA Grapalat" w:hAnsi="GHEA Grapalat"/>
          <w:sz w:val="22"/>
          <w:szCs w:val="22"/>
        </w:rPr>
      </w:pPr>
      <w:r w:rsidRPr="00B138F3">
        <w:rPr>
          <w:rFonts w:ascii="GHEA Grapalat" w:hAnsi="GHEA Grapalat"/>
          <w:sz w:val="22"/>
          <w:szCs w:val="22"/>
        </w:rPr>
        <w:t>М. П.</w:t>
      </w:r>
    </w:p>
    <w:p w:rsidR="002849A6" w:rsidRPr="00B138F3" w:rsidRDefault="002849A6" w:rsidP="002849A6">
      <w:pPr>
        <w:widowControl w:val="0"/>
        <w:spacing w:after="160"/>
        <w:jc w:val="both"/>
        <w:rPr>
          <w:rFonts w:ascii="GHEA Grapalat" w:hAnsi="GHEA Grapalat"/>
          <w:b/>
        </w:rPr>
      </w:pPr>
      <w:r w:rsidRPr="00B138F3">
        <w:rPr>
          <w:rFonts w:ascii="GHEA Grapalat" w:hAnsi="GHEA Grapalat"/>
          <w:sz w:val="22"/>
          <w:szCs w:val="22"/>
        </w:rPr>
        <w:t>День/месяц/год</w:t>
      </w: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Pr="002849A6" w:rsidRDefault="002849A6" w:rsidP="003D2FE2">
      <w:pPr>
        <w:widowControl w:val="0"/>
        <w:tabs>
          <w:tab w:val="left" w:pos="1134"/>
        </w:tabs>
        <w:spacing w:after="160"/>
        <w:ind w:firstLine="567"/>
        <w:jc w:val="both"/>
        <w:rPr>
          <w:rFonts w:ascii="GHEA Grapalat" w:hAnsi="GHEA Grapalat"/>
          <w:sz w:val="22"/>
          <w:szCs w:val="22"/>
          <w:lang w:val="en-US"/>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2849A6"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849A6"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r w:rsidR="00604C65">
              <w:t xml:space="preserve"> </w:t>
            </w:r>
            <w:r w:rsidR="00604C65" w:rsidRPr="00604C65">
              <w:rPr>
                <w:rFonts w:ascii="GHEA Grapalat" w:hAnsi="GHEA Grapalat"/>
              </w:rPr>
              <w:t>Оперативное управление Министерства финансов Республики Армения</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604C65"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6.</w:t>
            </w:r>
            <w:r w:rsidRPr="00B138F3">
              <w:rPr>
                <w:rFonts w:ascii="GHEA Grapalat" w:hAnsi="GHEA Grapalat"/>
              </w:rPr>
              <w:tab/>
              <w:t>Номер счета плательщика:</w:t>
            </w:r>
            <w:r w:rsidR="00604C65">
              <w:rPr>
                <w:rFonts w:ascii="GHEA Grapalat" w:hAnsi="GHEA Grapalat"/>
                <w:lang w:val="en-US"/>
              </w:rPr>
              <w:t>900225001651</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849A6"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F760B1" w:rsidRDefault="002849A6" w:rsidP="00655541">
            <w:pPr>
              <w:widowControl w:val="0"/>
              <w:tabs>
                <w:tab w:val="left" w:pos="855"/>
              </w:tabs>
              <w:spacing w:after="160"/>
              <w:ind w:left="360"/>
              <w:rPr>
                <w:rFonts w:ascii="GHEA Grapalat" w:hAnsi="GHEA Grapalat"/>
              </w:rPr>
            </w:pPr>
            <w:r w:rsidRPr="00F760B1">
              <w:rPr>
                <w:rFonts w:ascii="GHEA Grapalat" w:hAnsi="GHEA Grapalat"/>
              </w:rPr>
              <w:t>17.</w:t>
            </w:r>
            <w:r w:rsidRPr="00F760B1">
              <w:rPr>
                <w:rFonts w:ascii="GHEA Grapalat" w:hAnsi="GHEA Grapalat"/>
              </w:rPr>
              <w:tab/>
              <w:t xml:space="preserve">Цель сделки (уплаты): (для обеспечения </w:t>
            </w:r>
            <w:r w:rsidR="00655541" w:rsidRPr="00F760B1">
              <w:rPr>
                <w:rFonts w:ascii="GHEA Grapalat" w:hAnsi="GHEA Grapalat"/>
              </w:rPr>
              <w:t>квалификации</w:t>
            </w:r>
            <w:r w:rsidRPr="00F760B1">
              <w:rPr>
                <w:rFonts w:ascii="GHEA Grapalat" w:hAnsi="GHEA Grapalat"/>
              </w:rPr>
              <w:t>)</w:t>
            </w:r>
          </w:p>
        </w:tc>
      </w:tr>
      <w:tr w:rsidR="002849A6"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2849A6" w:rsidRPr="00F760B1" w:rsidRDefault="002849A6" w:rsidP="002849A6">
            <w:pPr>
              <w:widowControl w:val="0"/>
              <w:tabs>
                <w:tab w:val="left" w:pos="855"/>
              </w:tabs>
              <w:spacing w:after="160"/>
              <w:ind w:left="360"/>
              <w:rPr>
                <w:rFonts w:ascii="GHEA Grapalat" w:hAnsi="GHEA Grapalat"/>
              </w:rPr>
            </w:pPr>
            <w:r w:rsidRPr="00F760B1">
              <w:rPr>
                <w:rFonts w:ascii="GHEA Grapalat" w:hAnsi="GHEA Grapalat"/>
              </w:rPr>
              <w:t>18.</w:t>
            </w:r>
            <w:r w:rsidRPr="00F760B1">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849A6" w:rsidRPr="00B138F3" w:rsidTr="002849A6">
        <w:trPr>
          <w:trHeight w:val="323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2849A6" w:rsidRPr="00B138F3" w:rsidRDefault="002849A6"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spacing w:after="160"/>
              <w:jc w:val="right"/>
              <w:rPr>
                <w:rFonts w:ascii="GHEA Grapalat" w:hAnsi="GHEA Grapalat" w:cs="Tahoma"/>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849A6"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2849A6" w:rsidRPr="00B138F3" w:rsidRDefault="002849A6"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2849A6" w:rsidRPr="00B138F3" w:rsidRDefault="002849A6"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Arial"/>
              </w:rPr>
            </w:pPr>
          </w:p>
        </w:tc>
      </w:tr>
      <w:tr w:rsidR="002849A6"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2849A6" w:rsidRPr="00B138F3" w:rsidRDefault="002849A6"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2849A6" w:rsidRPr="00EC1F84" w:rsidRDefault="002849A6" w:rsidP="003D2FE2">
      <w:pPr>
        <w:widowControl w:val="0"/>
        <w:tabs>
          <w:tab w:val="left" w:pos="1134"/>
        </w:tabs>
        <w:spacing w:after="160"/>
        <w:ind w:firstLine="567"/>
        <w:jc w:val="both"/>
        <w:rPr>
          <w:rFonts w:ascii="GHEA Grapalat" w:hAnsi="GHEA Grapalat"/>
          <w:sz w:val="22"/>
          <w:szCs w:val="22"/>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031C1" w:rsidRDefault="00C3421C" w:rsidP="00E0418D">
            <w:pPr>
              <w:widowControl w:val="0"/>
              <w:spacing w:after="120"/>
              <w:jc w:val="center"/>
              <w:rPr>
                <w:rFonts w:ascii="GHEA Grapalat" w:hAnsi="GHEA Grapalat"/>
                <w:sz w:val="18"/>
                <w:szCs w:val="18"/>
              </w:rPr>
            </w:pPr>
            <w:r w:rsidRPr="004031C1">
              <w:rPr>
                <w:rFonts w:ascii="GHEA Grapalat" w:hAnsi="GHEA Grapalat"/>
                <w:sz w:val="18"/>
                <w:szCs w:val="18"/>
              </w:rPr>
              <w:t xml:space="preserve">В обязательном порядке заполняются слова "для обеспечения </w:t>
            </w:r>
            <w:r w:rsidR="00E0418D" w:rsidRPr="004031C1">
              <w:rPr>
                <w:rFonts w:ascii="GHEA Grapalat" w:hAnsi="GHEA Grapalat"/>
                <w:sz w:val="18"/>
                <w:szCs w:val="18"/>
              </w:rPr>
              <w:t>квалификации</w:t>
            </w:r>
            <w:r w:rsidRPr="004031C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w:t>
            </w:r>
            <w:r w:rsidRPr="00B138F3">
              <w:rPr>
                <w:rFonts w:ascii="GHEA Grapalat" w:hAnsi="GHEA Grapalat"/>
                <w:sz w:val="18"/>
                <w:szCs w:val="18"/>
              </w:rPr>
              <w:lastRenderedPageBreak/>
              <w:t>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331AD" w:rsidRPr="002A4554" w:rsidRDefault="00F331AD"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rsidR="00BD7D80" w:rsidRPr="006845B4" w:rsidRDefault="00235549" w:rsidP="00BD7D80">
      <w:pPr>
        <w:pStyle w:val="a3"/>
        <w:widowControl w:val="0"/>
        <w:spacing w:after="160" w:line="240" w:lineRule="auto"/>
        <w:ind w:firstLine="0"/>
        <w:jc w:val="center"/>
        <w:rPr>
          <w:rFonts w:ascii="GHEA Grapalat" w:hAnsi="GHEA Grapalat"/>
          <w:i w:val="0"/>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BD7D80" w:rsidRPr="008450D2">
        <w:rPr>
          <w:rFonts w:ascii="GHEA Grapalat" w:hAnsi="GHEA Grapalat"/>
          <w:i w:val="0"/>
          <w:sz w:val="24"/>
          <w:szCs w:val="24"/>
        </w:rPr>
        <w:t>SХMAH-GHASХDЗB</w:t>
      </w:r>
      <w:r w:rsidR="00BD7D80">
        <w:rPr>
          <w:rFonts w:ascii="GHEA Grapalat" w:hAnsi="GHEA Grapalat"/>
          <w:i w:val="0"/>
          <w:sz w:val="24"/>
          <w:szCs w:val="24"/>
          <w:lang w:val="hy-AM"/>
        </w:rPr>
        <w:t>-2</w:t>
      </w:r>
      <w:r w:rsidR="00BD7D80" w:rsidRPr="00A61357">
        <w:rPr>
          <w:rFonts w:ascii="GHEA Grapalat" w:hAnsi="GHEA Grapalat"/>
          <w:i w:val="0"/>
          <w:sz w:val="24"/>
          <w:szCs w:val="24"/>
        </w:rPr>
        <w:t>5</w:t>
      </w:r>
      <w:r w:rsidR="00BD7D80">
        <w:rPr>
          <w:rFonts w:ascii="GHEA Grapalat" w:hAnsi="GHEA Grapalat"/>
          <w:i w:val="0"/>
          <w:sz w:val="24"/>
          <w:szCs w:val="24"/>
          <w:lang w:val="hy-AM"/>
        </w:rPr>
        <w:t>/</w:t>
      </w:r>
      <w:r w:rsidR="006845B4" w:rsidRPr="006845B4">
        <w:rPr>
          <w:rFonts w:ascii="GHEA Grapalat" w:hAnsi="GHEA Grapalat"/>
          <w:i w:val="0"/>
          <w:sz w:val="24"/>
          <w:szCs w:val="24"/>
        </w:rPr>
        <w:t>11</w:t>
      </w:r>
    </w:p>
    <w:p w:rsidR="00235549" w:rsidRPr="00B138F3" w:rsidRDefault="00235549" w:rsidP="00235549">
      <w:pPr>
        <w:pStyle w:val="31"/>
        <w:widowControl w:val="0"/>
        <w:spacing w:after="160" w:line="240" w:lineRule="auto"/>
        <w:jc w:val="right"/>
        <w:rPr>
          <w:rFonts w:ascii="GHEA Grapalat" w:hAnsi="GHEA Grapalat" w:cs="Arial"/>
          <w:b/>
          <w:sz w:val="24"/>
          <w:szCs w:val="24"/>
        </w:rPr>
      </w:pP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af5"/>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Style w:val="af5"/>
          <w:rFonts w:ascii="GHEA Grapalat" w:hAnsi="GHEA Grapalat"/>
          <w:b w:val="0"/>
          <w:sz w:val="20"/>
          <w:szCs w:val="20"/>
        </w:rPr>
        <w:t xml:space="preserve">      номер заключаемого договора</w:t>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af5"/>
          <w:rFonts w:ascii="GHEA Grapalat" w:hAnsi="GHEA Grapalat"/>
          <w:b w:val="0"/>
          <w:sz w:val="20"/>
          <w:szCs w:val="20"/>
        </w:rPr>
        <w:t xml:space="preserve">   </w:t>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00875F09" w:rsidRPr="00B138F3">
        <w:rPr>
          <w:rStyle w:val="af5"/>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rPr>
        <w:t>наименование заказчика</w:t>
      </w:r>
      <w:r w:rsidRPr="00B138F3">
        <w:rPr>
          <w:rStyle w:val="af5"/>
          <w:rFonts w:ascii="GHEA Grapalat" w:hAnsi="GHEA Grapalat"/>
          <w:b w:val="0"/>
          <w:sz w:val="20"/>
          <w:szCs w:val="20"/>
        </w:rPr>
        <w:t xml:space="preserve">                                    </w:t>
      </w:r>
      <w:r w:rsidR="00875F09" w:rsidRPr="00B138F3">
        <w:rPr>
          <w:rStyle w:val="af5"/>
          <w:rFonts w:ascii="GHEA Grapalat" w:hAnsi="GHEA Grapalat"/>
          <w:b w:val="0"/>
          <w:sz w:val="20"/>
          <w:szCs w:val="20"/>
        </w:rPr>
        <w:t xml:space="preserve">        </w:t>
      </w:r>
      <w:r w:rsidRPr="00B138F3">
        <w:rPr>
          <w:rStyle w:val="af5"/>
          <w:rFonts w:ascii="GHEA Grapalat" w:hAnsi="GHEA Grapalat"/>
          <w:b w:val="0"/>
          <w:sz w:val="20"/>
          <w:szCs w:val="20"/>
        </w:rPr>
        <w:t>наименование отобранного участника</w:t>
      </w:r>
    </w:p>
    <w:p w:rsidR="005B3A59" w:rsidRPr="00B138F3" w:rsidRDefault="005B3A59" w:rsidP="005B3A59">
      <w:pPr>
        <w:pStyle w:val="af4"/>
        <w:shd w:val="clear" w:color="auto" w:fill="FFFFFF"/>
        <w:spacing w:before="0" w:beforeAutospacing="0" w:after="0" w:afterAutospacing="0"/>
        <w:ind w:left="-142"/>
        <w:rPr>
          <w:rFonts w:cs="Sylfaen"/>
          <w:vertAlign w:val="superscript"/>
          <w:lang w:val="hy-AM"/>
        </w:rPr>
      </w:pPr>
      <w:r w:rsidRPr="00B138F3">
        <w:rPr>
          <w:rStyle w:val="af5"/>
          <w:rFonts w:ascii="GHEA Grapalat" w:hAnsi="GHEA Grapalat"/>
          <w:b w:val="0"/>
          <w:sz w:val="20"/>
          <w:szCs w:val="20"/>
        </w:rPr>
        <w:t xml:space="preserve">                                                                </w:t>
      </w:r>
      <w:r w:rsidRPr="00B138F3">
        <w:rPr>
          <w:rStyle w:val="af5"/>
          <w:rFonts w:ascii="GHEA Grapalat" w:hAnsi="GHEA Grapalat"/>
          <w:b w:val="0"/>
          <w:sz w:val="20"/>
          <w:szCs w:val="20"/>
          <w:lang w:val="hy-AM"/>
        </w:rPr>
        <w:tab/>
      </w:r>
    </w:p>
    <w:p w:rsidR="005B3A59" w:rsidRPr="00B138F3" w:rsidRDefault="00875F09" w:rsidP="005B3A59">
      <w:pPr>
        <w:pStyle w:val="af4"/>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D37511">
        <w:rPr>
          <w:rFonts w:ascii="GHEA Grapalat" w:eastAsiaTheme="minorHAnsi" w:hAnsi="GHEA Grapalat" w:cstheme="minorBidi"/>
        </w:rPr>
        <w:t xml:space="preserve">пяти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3B43A2">
        <w:rPr>
          <w:rFonts w:ascii="GHEA Grapalat" w:eastAsiaTheme="minorHAnsi" w:hAnsi="GHEA Grapalat" w:cstheme="minorBidi"/>
          <w:sz w:val="18"/>
          <w:szCs w:val="18"/>
        </w:rPr>
        <w:t>*</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851A6D" w:rsidRPr="00CE3E7A" w:rsidRDefault="00851A6D" w:rsidP="00851A6D">
      <w:pPr>
        <w:pStyle w:val="af4"/>
        <w:shd w:val="clear" w:color="auto" w:fill="FFFFFF"/>
        <w:ind w:firstLine="374"/>
        <w:contextualSpacing/>
        <w:jc w:val="both"/>
        <w:rPr>
          <w:rFonts w:ascii="GHEA Grapalat" w:eastAsiaTheme="minorHAnsi" w:hAnsi="GHEA Grapalat" w:cstheme="minorBidi"/>
        </w:rPr>
      </w:pPr>
      <w:r w:rsidRPr="00CE3E7A">
        <w:rPr>
          <w:rFonts w:ascii="GHEA Grapalat" w:eastAsiaTheme="minorHAnsi" w:hAnsi="GHEA Grapalat" w:cstheme="minorBidi"/>
        </w:rPr>
        <w:t xml:space="preserve">5. Гарантия действует </w:t>
      </w:r>
      <w:r w:rsidR="00230DB1">
        <w:rPr>
          <w:rFonts w:ascii="GHEA Grapalat" w:eastAsiaTheme="minorHAnsi" w:hAnsi="GHEA Grapalat" w:cstheme="minorBidi"/>
        </w:rPr>
        <w:t xml:space="preserve">с момента выпуска и в силе </w:t>
      </w:r>
      <w:r w:rsidRPr="00CE3E7A">
        <w:rPr>
          <w:rFonts w:ascii="GHEA Grapalat" w:eastAsiaTheme="minorHAnsi" w:hAnsi="GHEA Grapalat" w:cstheme="minorBidi"/>
        </w:rPr>
        <w:t>со дня вступления в силу договора N________________________ заключаемого  между  бенефициаром и</w:t>
      </w:r>
      <w:del w:id="19" w:author="Inesa Kocharyan" w:date="2023-07-07T17:32:00Z">
        <w:r w:rsidRPr="00CE3E7A" w:rsidDel="00230DB1">
          <w:rPr>
            <w:rFonts w:ascii="GHEA Grapalat" w:eastAsiaTheme="minorHAnsi" w:hAnsi="GHEA Grapalat" w:cstheme="minorBidi"/>
          </w:rPr>
          <w:delText xml:space="preserve"> </w:delText>
        </w:r>
      </w:del>
      <w:r w:rsidRPr="00CE3E7A">
        <w:rPr>
          <w:rFonts w:ascii="GHEA Grapalat" w:eastAsiaTheme="minorHAnsi" w:hAnsi="GHEA Grapalat" w:cstheme="minorBidi"/>
        </w:rPr>
        <w:t xml:space="preserve">    </w:t>
      </w:r>
    </w:p>
    <w:p w:rsidR="00851A6D" w:rsidRPr="00CE3E7A" w:rsidRDefault="00230DB1" w:rsidP="00851A6D">
      <w:pPr>
        <w:pStyle w:val="af4"/>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851A6D" w:rsidRPr="00CE3E7A">
        <w:rPr>
          <w:rFonts w:ascii="GHEA Grapalat" w:eastAsiaTheme="minorHAnsi" w:hAnsi="GHEA Grapalat" w:cstheme="minorBidi"/>
          <w:sz w:val="18"/>
          <w:szCs w:val="18"/>
        </w:rPr>
        <w:t>номер заключаемого договара</w:t>
      </w:r>
    </w:p>
    <w:p w:rsidR="00851A6D" w:rsidRPr="00CE3E7A" w:rsidRDefault="00851A6D" w:rsidP="00851A6D">
      <w:pPr>
        <w:pStyle w:val="af4"/>
        <w:shd w:val="clear" w:color="auto" w:fill="FFFFFF"/>
        <w:ind w:firstLine="374"/>
        <w:contextualSpacing/>
        <w:jc w:val="both"/>
        <w:rPr>
          <w:rFonts w:ascii="GHEA Grapalat" w:eastAsiaTheme="minorHAnsi" w:hAnsi="GHEA Grapalat" w:cstheme="minorBidi"/>
        </w:rPr>
      </w:pPr>
    </w:p>
    <w:p w:rsidR="00851A6D" w:rsidRPr="00CE3E7A" w:rsidRDefault="00230DB1" w:rsidP="00851A6D">
      <w:pPr>
        <w:pStyle w:val="af4"/>
        <w:shd w:val="clear" w:color="auto" w:fill="FFFFFF"/>
        <w:contextualSpacing/>
        <w:jc w:val="both"/>
        <w:rPr>
          <w:rFonts w:ascii="GHEA Grapalat" w:eastAsiaTheme="minorHAnsi" w:hAnsi="GHEA Grapalat" w:cstheme="minorBidi"/>
          <w:lang w:val="hy-AM"/>
        </w:rPr>
      </w:pPr>
      <w:r w:rsidRPr="00CE3E7A">
        <w:rPr>
          <w:rFonts w:ascii="GHEA Grapalat" w:eastAsiaTheme="minorHAnsi" w:hAnsi="GHEA Grapalat" w:cstheme="minorBidi"/>
        </w:rPr>
        <w:lastRenderedPageBreak/>
        <w:t xml:space="preserve">принципалом </w:t>
      </w:r>
      <w:r w:rsidR="00851A6D" w:rsidRPr="00CE3E7A">
        <w:rPr>
          <w:rFonts w:ascii="GHEA Grapalat" w:eastAsiaTheme="minorHAnsi" w:hAnsi="GHEA Grapalat" w:cstheme="minorBidi"/>
        </w:rPr>
        <w:t xml:space="preserve">и действует </w:t>
      </w:r>
      <w:r w:rsidR="00851A6D" w:rsidRPr="00CE3E7A">
        <w:rPr>
          <w:rFonts w:ascii="GHEA Grapalat" w:eastAsiaTheme="minorHAnsi" w:hAnsi="GHEA Grapalat" w:cstheme="minorBidi"/>
          <w:lang w:val="hy-AM"/>
        </w:rPr>
        <w:t xml:space="preserve"> </w:t>
      </w:r>
      <w:r w:rsidR="00851A6D" w:rsidRPr="00CE3E7A">
        <w:rPr>
          <w:rFonts w:ascii="GHEA Grapalat" w:eastAsiaTheme="minorHAnsi" w:hAnsi="GHEA Grapalat" w:cstheme="minorBidi"/>
        </w:rPr>
        <w:t>в</w:t>
      </w:r>
      <w:r w:rsidR="00851A6D" w:rsidRPr="00CE3E7A">
        <w:rPr>
          <w:rFonts w:ascii="GHEA Grapalat" w:hAnsi="GHEA Grapalat"/>
        </w:rPr>
        <w:t>ключительно</w:t>
      </w:r>
      <w:r w:rsidR="00851A6D" w:rsidRPr="00CE3E7A">
        <w:rPr>
          <w:rFonts w:ascii="GHEA Grapalat" w:eastAsiaTheme="minorHAnsi" w:hAnsi="GHEA Grapalat" w:cstheme="minorBidi"/>
        </w:rPr>
        <w:t xml:space="preserve"> </w:t>
      </w:r>
      <w:r w:rsidR="00851A6D" w:rsidRPr="00CE3E7A">
        <w:rPr>
          <w:rFonts w:ascii="GHEA Grapalat" w:eastAsiaTheme="minorHAnsi" w:hAnsi="GHEA Grapalat" w:cstheme="minorBidi"/>
          <w:lang w:val="hy-AM"/>
        </w:rPr>
        <w:t xml:space="preserve"> </w:t>
      </w:r>
      <w:r w:rsidR="00851A6D" w:rsidRPr="00CE3E7A">
        <w:rPr>
          <w:rFonts w:ascii="GHEA Grapalat" w:eastAsiaTheme="minorHAnsi" w:hAnsi="GHEA Grapalat" w:cstheme="minorBidi"/>
        </w:rPr>
        <w:t xml:space="preserve">до </w:t>
      </w:r>
      <w:r w:rsidR="00851A6D" w:rsidRPr="00CE3E7A">
        <w:rPr>
          <w:rFonts w:ascii="GHEA Grapalat" w:eastAsiaTheme="minorHAnsi" w:hAnsi="GHEA Grapalat" w:cstheme="minorBidi"/>
          <w:lang w:val="hy-AM"/>
        </w:rPr>
        <w:t xml:space="preserve"> </w:t>
      </w:r>
      <w:r w:rsidR="00851A6D" w:rsidRPr="00CE3E7A">
        <w:rPr>
          <w:rFonts w:ascii="GHEA Grapalat" w:eastAsiaTheme="minorHAnsi" w:hAnsi="GHEA Grapalat" w:cstheme="minorBidi"/>
        </w:rPr>
        <w:t xml:space="preserve">девяностого </w:t>
      </w:r>
      <w:r w:rsidR="00851A6D" w:rsidRPr="00CE3E7A">
        <w:rPr>
          <w:rFonts w:ascii="GHEA Grapalat" w:eastAsiaTheme="minorHAnsi" w:hAnsi="GHEA Grapalat" w:cstheme="minorBidi"/>
          <w:lang w:val="hy-AM"/>
        </w:rPr>
        <w:t xml:space="preserve"> </w:t>
      </w:r>
      <w:r w:rsidR="00851A6D" w:rsidRPr="00CE3E7A">
        <w:rPr>
          <w:rFonts w:ascii="GHEA Grapalat" w:eastAsiaTheme="minorHAnsi" w:hAnsi="GHEA Grapalat" w:cstheme="minorBidi"/>
        </w:rPr>
        <w:t xml:space="preserve">рабочего </w:t>
      </w:r>
      <w:r w:rsidR="00851A6D" w:rsidRPr="00CE3E7A">
        <w:rPr>
          <w:rFonts w:ascii="GHEA Grapalat" w:eastAsiaTheme="minorHAnsi" w:hAnsi="GHEA Grapalat" w:cstheme="minorBidi"/>
          <w:lang w:val="hy-AM"/>
        </w:rPr>
        <w:t xml:space="preserve"> </w:t>
      </w:r>
      <w:r w:rsidR="00851A6D" w:rsidRPr="00CE3E7A">
        <w:rPr>
          <w:rFonts w:ascii="GHEA Grapalat" w:eastAsiaTheme="minorHAnsi" w:hAnsi="GHEA Grapalat" w:cstheme="minorBidi"/>
        </w:rPr>
        <w:t>дня</w:t>
      </w:r>
      <w:r w:rsidR="00851A6D" w:rsidRPr="00CE3E7A">
        <w:rPr>
          <w:rFonts w:ascii="GHEA Grapalat" w:eastAsiaTheme="minorHAnsi" w:hAnsi="GHEA Grapalat" w:cstheme="minorBidi"/>
          <w:lang w:val="hy-AM"/>
        </w:rPr>
        <w:t xml:space="preserve">   </w:t>
      </w:r>
      <w:r w:rsidR="00851A6D" w:rsidRPr="00CE3E7A">
        <w:rPr>
          <w:rFonts w:ascii="GHEA Grapalat" w:eastAsiaTheme="minorHAnsi" w:hAnsi="GHEA Grapalat" w:cstheme="minorBidi"/>
        </w:rPr>
        <w:t xml:space="preserve">следующего за днем </w:t>
      </w:r>
    </w:p>
    <w:p w:rsidR="00851A6D" w:rsidRPr="00CE3E7A" w:rsidRDefault="00851A6D" w:rsidP="00851A6D">
      <w:pPr>
        <w:pStyle w:val="af4"/>
        <w:shd w:val="clear" w:color="auto" w:fill="FFFFFF"/>
        <w:contextualSpacing/>
        <w:jc w:val="both"/>
        <w:rPr>
          <w:rFonts w:ascii="GHEA Grapalat" w:eastAsiaTheme="minorHAnsi" w:hAnsi="GHEA Grapalat" w:cstheme="minorBidi"/>
          <w:sz w:val="18"/>
          <w:szCs w:val="18"/>
          <w:lang w:val="hy-AM"/>
        </w:rPr>
      </w:pPr>
    </w:p>
    <w:p w:rsidR="00851A6D" w:rsidRPr="00CE3E7A" w:rsidRDefault="00851A6D" w:rsidP="00851A6D">
      <w:pPr>
        <w:pStyle w:val="af4"/>
        <w:shd w:val="clear" w:color="auto" w:fill="FFFFFF"/>
        <w:contextualSpacing/>
        <w:jc w:val="center"/>
        <w:rPr>
          <w:rFonts w:eastAsiaTheme="minorHAnsi" w:cstheme="minorBidi"/>
        </w:rPr>
      </w:pPr>
      <w:r w:rsidRPr="00CE3E7A">
        <w:rPr>
          <w:rFonts w:ascii="GHEA Grapalat" w:eastAsiaTheme="minorHAnsi" w:hAnsi="GHEA Grapalat" w:cstheme="minorBidi"/>
          <w:lang w:val="hy-AM"/>
        </w:rPr>
        <w:t>--------------------------------------------------------</w:t>
      </w:r>
      <w:r w:rsidRPr="00CE3E7A">
        <w:rPr>
          <w:rFonts w:ascii="GHEA Grapalat" w:eastAsiaTheme="minorHAnsi" w:hAnsi="GHEA Grapalat" w:cstheme="minorBidi"/>
        </w:rPr>
        <w:t>------------------</w:t>
      </w:r>
      <w:r w:rsidRPr="00CE3E7A">
        <w:rPr>
          <w:rFonts w:ascii="GHEA Grapalat" w:eastAsiaTheme="minorHAnsi" w:hAnsi="GHEA Grapalat" w:cstheme="minorBidi"/>
          <w:lang w:val="hy-AM"/>
        </w:rPr>
        <w:t>----------------------</w:t>
      </w:r>
      <w:r w:rsidRPr="00CE3E7A">
        <w:rPr>
          <w:rFonts w:eastAsiaTheme="minorHAnsi" w:cstheme="minorBidi"/>
        </w:rPr>
        <w:t xml:space="preserve"> </w:t>
      </w:r>
      <w:r w:rsidRPr="00CE3E7A">
        <w:rPr>
          <w:rFonts w:eastAsiaTheme="minorHAnsi" w:cstheme="minorBidi"/>
          <w:lang w:val="hy-AM"/>
        </w:rPr>
        <w:t>.</w:t>
      </w:r>
      <w:r w:rsidRPr="00CE3E7A">
        <w:rPr>
          <w:rFonts w:eastAsiaTheme="minorHAnsi" w:cstheme="minorBidi"/>
        </w:rPr>
        <w:t xml:space="preserve">                    </w:t>
      </w:r>
      <w:r w:rsidRPr="00CE3E7A">
        <w:rPr>
          <w:rFonts w:ascii="GHEA Grapalat" w:hAnsi="GHEA Grapalat"/>
          <w:sz w:val="16"/>
          <w:szCs w:val="16"/>
        </w:rPr>
        <w:t>крайний   срок</w:t>
      </w:r>
      <w:r w:rsidRPr="00CE3E7A">
        <w:rPr>
          <w:rFonts w:ascii="GHEA Grapalat" w:eastAsiaTheme="minorHAnsi" w:hAnsi="GHEA Grapalat" w:cstheme="minorBidi"/>
          <w:sz w:val="16"/>
          <w:szCs w:val="16"/>
        </w:rPr>
        <w:t xml:space="preserve"> выполнения работ</w:t>
      </w:r>
      <w:r w:rsidRPr="00CE3E7A">
        <w:rPr>
          <w:rFonts w:ascii="GHEA Grapalat" w:hAnsi="GHEA Grapalat"/>
          <w:sz w:val="16"/>
          <w:szCs w:val="16"/>
        </w:rPr>
        <w:t>, предусмотренный заключаемым договором, включая гарантийный срок</w:t>
      </w:r>
    </w:p>
    <w:p w:rsidR="002E4710" w:rsidRDefault="00851A6D" w:rsidP="00851A6D">
      <w:pPr>
        <w:pStyle w:val="af4"/>
        <w:shd w:val="clear" w:color="auto" w:fill="FFFFFF"/>
        <w:contextualSpacing/>
        <w:jc w:val="both"/>
        <w:rPr>
          <w:rFonts w:ascii="GHEA Grapalat" w:eastAsiaTheme="minorHAnsi" w:hAnsi="GHEA Grapalat" w:cstheme="minorBidi"/>
        </w:rPr>
      </w:pPr>
      <w:r w:rsidRPr="00CE3E7A">
        <w:rPr>
          <w:rFonts w:ascii="GHEA Grapalat" w:eastAsiaTheme="minorHAnsi" w:hAnsi="GHEA Grapalat" w:cstheme="minorBidi"/>
        </w:rPr>
        <w:t>В день предоставления гарантии лицо выдающее гарантию с официального адреса</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2E4710">
        <w:rPr>
          <w:rFonts w:ascii="GHEA Grapalat" w:eastAsiaTheme="minorHAnsi" w:hAnsi="GHEA Grapalat" w:cstheme="minorBidi"/>
        </w:rPr>
        <w:t>--------------------------------------------------------------------------------------------------</w:t>
      </w:r>
    </w:p>
    <w:p w:rsidR="002E4710" w:rsidRDefault="002E4710" w:rsidP="00851A6D">
      <w:pPr>
        <w:pStyle w:val="af4"/>
        <w:shd w:val="clear" w:color="auto" w:fill="FFFFFF"/>
        <w:contextualSpacing/>
        <w:jc w:val="both"/>
        <w:rPr>
          <w:rFonts w:ascii="GHEA Grapalat" w:eastAsiaTheme="minorHAnsi" w:hAnsi="GHEA Grapalat" w:cstheme="minorBidi"/>
        </w:rPr>
      </w:pPr>
      <w:r>
        <w:rPr>
          <w:rStyle w:val="af5"/>
          <w:b w:val="0"/>
          <w:bCs w:val="0"/>
          <w:sz w:val="20"/>
          <w:szCs w:val="20"/>
        </w:rPr>
        <w:t xml:space="preserve">                                                                                        адрес эл. почты секретаря</w:t>
      </w:r>
    </w:p>
    <w:p w:rsidR="00851A6D" w:rsidRPr="00CE3E7A" w:rsidRDefault="00851A6D" w:rsidP="00851A6D">
      <w:pPr>
        <w:pStyle w:val="af4"/>
        <w:shd w:val="clear" w:color="auto" w:fill="FFFFFF"/>
        <w:contextualSpacing/>
        <w:jc w:val="both"/>
        <w:rPr>
          <w:rFonts w:ascii="GHEA Grapalat" w:eastAsiaTheme="minorHAnsi" w:hAnsi="GHEA Grapalat" w:cstheme="minorBidi"/>
        </w:rPr>
      </w:pPr>
      <w:r w:rsidRPr="00CE3E7A">
        <w:rPr>
          <w:rFonts w:ascii="GHEA Grapalat" w:eastAsiaTheme="minorHAnsi" w:hAnsi="GHEA Grapalat" w:cstheme="minorBidi"/>
        </w:rPr>
        <w:t xml:space="preserve">указанный в приглашении к процедуре закупок, организованной с целью заключения договора упомянутого в пункте 1 настоящей гарантии. </w:t>
      </w:r>
    </w:p>
    <w:p w:rsidR="005B56BF" w:rsidRPr="00DC2360" w:rsidRDefault="005B56BF" w:rsidP="005B56BF">
      <w:pPr>
        <w:pStyle w:val="af4"/>
        <w:shd w:val="clear" w:color="auto" w:fill="FFFFFF"/>
        <w:contextualSpacing/>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EF4569"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r w:rsidR="00EF4569" w:rsidRPr="00EF4569">
        <w:rPr>
          <w:rFonts w:ascii="GHEA Grapalat" w:eastAsiaTheme="minorHAnsi" w:hAnsi="GHEA Grapalat" w:cstheme="minorBidi"/>
        </w:rPr>
        <w:t>;</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lastRenderedPageBreak/>
        <w:t xml:space="preserve">                                                        </w:t>
      </w:r>
      <w:r w:rsidRPr="00B138F3">
        <w:rPr>
          <w:rFonts w:ascii="GHEA Grapalat" w:hAnsi="GHEA Grapalat" w:cs="Sylfaen"/>
          <w:vertAlign w:val="superscript"/>
        </w:rPr>
        <w:t>число, месяц, год</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D24392" w:rsidRPr="005F2C25" w:rsidRDefault="00D24392" w:rsidP="000A214C">
      <w:pPr>
        <w:widowControl w:val="0"/>
        <w:spacing w:after="160"/>
        <w:jc w:val="right"/>
        <w:rPr>
          <w:rFonts w:ascii="GHEA Grapalat" w:hAnsi="GHEA Grapalat"/>
          <w:i/>
        </w:rPr>
      </w:pPr>
    </w:p>
    <w:p w:rsidR="00D24392" w:rsidRPr="005F2C25" w:rsidRDefault="00D24392" w:rsidP="000A214C">
      <w:pPr>
        <w:widowControl w:val="0"/>
        <w:spacing w:after="160"/>
        <w:jc w:val="right"/>
        <w:rPr>
          <w:rFonts w:ascii="GHEA Grapalat" w:hAnsi="GHEA Grapalat"/>
          <w:i/>
        </w:rPr>
      </w:pPr>
    </w:p>
    <w:p w:rsidR="00427AEC" w:rsidRDefault="00427AEC" w:rsidP="000A214C">
      <w:pPr>
        <w:widowControl w:val="0"/>
        <w:spacing w:after="160"/>
        <w:jc w:val="right"/>
        <w:rPr>
          <w:rFonts w:ascii="GHEA Grapalat" w:hAnsi="GHEA Grapalat"/>
          <w: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BD7D80" w:rsidRPr="006845B4" w:rsidRDefault="000A214C" w:rsidP="00BD7D80">
      <w:pPr>
        <w:pStyle w:val="a3"/>
        <w:widowControl w:val="0"/>
        <w:spacing w:after="160" w:line="240" w:lineRule="auto"/>
        <w:ind w:firstLine="0"/>
        <w:jc w:val="center"/>
        <w:rPr>
          <w:rFonts w:ascii="GHEA Grapalat" w:hAnsi="GHEA Grapalat"/>
          <w:i w:val="0"/>
          <w:sz w:val="24"/>
          <w:szCs w:val="24"/>
        </w:rPr>
      </w:pPr>
      <w:r w:rsidRPr="00B138F3">
        <w:rPr>
          <w:rFonts w:ascii="GHEA Grapalat" w:hAnsi="GHEA Grapalat"/>
          <w:i w:val="0"/>
        </w:rPr>
        <w:t xml:space="preserve">к Приглашению на </w:t>
      </w:r>
      <w:r w:rsidR="008B1233" w:rsidRPr="00B138F3">
        <w:rPr>
          <w:rFonts w:ascii="GHEA Grapalat" w:hAnsi="GHEA Grapalat"/>
          <w:i w:val="0"/>
        </w:rPr>
        <w:t>открытый конкурс</w:t>
      </w:r>
      <w:r w:rsidRPr="00B138F3">
        <w:rPr>
          <w:rFonts w:ascii="GHEA Grapalat" w:hAnsi="GHEA Grapalat"/>
          <w:i w:val="0"/>
        </w:rPr>
        <w:br/>
        <w:t xml:space="preserve">под кодом </w:t>
      </w:r>
      <w:r w:rsidR="00BD7D80" w:rsidRPr="008450D2">
        <w:rPr>
          <w:rFonts w:ascii="GHEA Grapalat" w:hAnsi="GHEA Grapalat"/>
          <w:i w:val="0"/>
          <w:sz w:val="24"/>
          <w:szCs w:val="24"/>
        </w:rPr>
        <w:t>SХMAH-GHASХDЗB</w:t>
      </w:r>
      <w:r w:rsidR="00BD7D80">
        <w:rPr>
          <w:rFonts w:ascii="GHEA Grapalat" w:hAnsi="GHEA Grapalat"/>
          <w:i w:val="0"/>
          <w:sz w:val="24"/>
          <w:szCs w:val="24"/>
          <w:lang w:val="hy-AM"/>
        </w:rPr>
        <w:t>-2</w:t>
      </w:r>
      <w:r w:rsidR="00BD7D80" w:rsidRPr="00A61357">
        <w:rPr>
          <w:rFonts w:ascii="GHEA Grapalat" w:hAnsi="GHEA Grapalat"/>
          <w:i w:val="0"/>
          <w:sz w:val="24"/>
          <w:szCs w:val="24"/>
        </w:rPr>
        <w:t>5</w:t>
      </w:r>
      <w:r w:rsidR="00BD7D80">
        <w:rPr>
          <w:rFonts w:ascii="GHEA Grapalat" w:hAnsi="GHEA Grapalat"/>
          <w:i w:val="0"/>
          <w:sz w:val="24"/>
          <w:szCs w:val="24"/>
          <w:lang w:val="hy-AM"/>
        </w:rPr>
        <w:t>/</w:t>
      </w:r>
      <w:r w:rsidR="006845B4" w:rsidRPr="006845B4">
        <w:rPr>
          <w:rFonts w:ascii="GHEA Grapalat" w:hAnsi="GHEA Grapalat"/>
          <w:i w:val="0"/>
          <w:sz w:val="24"/>
          <w:szCs w:val="24"/>
        </w:rPr>
        <w:t>11</w:t>
      </w:r>
    </w:p>
    <w:p w:rsidR="000A214C" w:rsidRPr="00B138F3" w:rsidRDefault="000A214C" w:rsidP="000A214C">
      <w:pPr>
        <w:widowControl w:val="0"/>
        <w:spacing w:after="160"/>
        <w:jc w:val="right"/>
        <w:rPr>
          <w:rFonts w:ascii="GHEA Grapalat" w:hAnsi="GHEA Grapalat" w:cs="GHEA Grapalat"/>
          <w:i/>
        </w:rPr>
      </w:pPr>
    </w:p>
    <w:p w:rsidR="00AF4211" w:rsidRPr="002A4554"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3D2146">
        <w:tc>
          <w:tcPr>
            <w:tcW w:w="4786" w:type="dxa"/>
          </w:tcPr>
          <w:p w:rsidR="000A214C" w:rsidRPr="00B138F3" w:rsidRDefault="000A214C" w:rsidP="003D214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3D214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006845B4">
              <w:rPr>
                <w:rFonts w:ascii="GHEA Grapalat" w:hAnsi="GHEA Grapalat"/>
                <w:lang w:val="en-US"/>
              </w:rPr>
              <w:t>25</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1"/>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lastRenderedPageBreak/>
        <w:t>код процедуры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w:t>
      </w:r>
      <w:r w:rsidRPr="00B138F3">
        <w:rPr>
          <w:rFonts w:ascii="GHEA Grapalat" w:hAnsi="GHEA Grapalat"/>
        </w:rPr>
        <w:lastRenderedPageBreak/>
        <w:t>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6672BA"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6672BA"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6672BA" w:rsidRPr="006672BA">
        <w:rPr>
          <w:rFonts w:ascii="GHEA Grapalat" w:hAnsi="GHEA Grapalat"/>
        </w:rPr>
        <w:t>К</w:t>
      </w:r>
      <w:r w:rsidR="006672BA" w:rsidRPr="00CF4C91">
        <w:rPr>
          <w:rFonts w:ascii="GHEA Grapalat" w:hAnsi="GHEA Grapalat"/>
        </w:rPr>
        <w:t>омпанией по заключаемому договору обязательств, включительно</w:t>
      </w:r>
      <w:r w:rsidR="006672BA" w:rsidRPr="006672BA">
        <w:rPr>
          <w:rFonts w:ascii="GHEA Grapalat" w:hAnsi="GHEA Grapalat"/>
        </w:rPr>
        <w:t>.</w:t>
      </w:r>
    </w:p>
    <w:p w:rsidR="00F331AD" w:rsidRPr="002A4554" w:rsidRDefault="000A214C" w:rsidP="00F331AD">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F331AD" w:rsidRPr="00B138F3"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F331AD" w:rsidRPr="00B138F3" w:rsidDel="00A13215"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331AD" w:rsidRPr="00B138F3" w:rsidRDefault="00F331AD" w:rsidP="00F331A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2849A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jc w:val="right"/>
              <w:rPr>
                <w:rFonts w:ascii="GHEA Grapalat" w:hAnsi="GHEA Grapalat" w:cs="Tahoma"/>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2849A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Arial"/>
              </w:rPr>
            </w:pP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w:t>
            </w:r>
            <w:r w:rsidRPr="00B138F3">
              <w:rPr>
                <w:rFonts w:ascii="GHEA Grapalat" w:hAnsi="GHEA Grapalat"/>
                <w:sz w:val="18"/>
                <w:szCs w:val="18"/>
              </w:rPr>
              <w:lastRenderedPageBreak/>
              <w:t>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7D0798" w:rsidRPr="00742B79" w:rsidRDefault="007D0798" w:rsidP="007D0798">
      <w:pPr>
        <w:widowControl w:val="0"/>
        <w:spacing w:after="160"/>
        <w:ind w:firstLine="567"/>
        <w:jc w:val="right"/>
        <w:rPr>
          <w:rFonts w:ascii="GHEA Grapalat" w:hAnsi="GHEA Grapalat" w:cs="Arial"/>
          <w:b/>
          <w:lang w:val="hy-AM"/>
        </w:rPr>
      </w:pPr>
      <w:r w:rsidRPr="00742B79">
        <w:rPr>
          <w:rFonts w:ascii="GHEA Grapalat" w:hAnsi="GHEA Grapalat"/>
          <w:b/>
        </w:rPr>
        <w:lastRenderedPageBreak/>
        <w:t>Приложение № 5</w:t>
      </w:r>
      <w:r w:rsidRPr="00742B79">
        <w:rPr>
          <w:rFonts w:ascii="GHEA Grapalat" w:hAnsi="GHEA Grapalat"/>
          <w:b/>
          <w:lang w:val="hy-AM"/>
        </w:rPr>
        <w:t>.2</w:t>
      </w:r>
    </w:p>
    <w:p w:rsidR="00BD7D80" w:rsidRPr="0003004D" w:rsidRDefault="007D0798" w:rsidP="00BD7D80">
      <w:pPr>
        <w:pStyle w:val="a3"/>
        <w:widowControl w:val="0"/>
        <w:spacing w:after="160" w:line="240" w:lineRule="auto"/>
        <w:ind w:firstLine="0"/>
        <w:jc w:val="center"/>
        <w:rPr>
          <w:rFonts w:ascii="GHEA Grapalat" w:hAnsi="GHEA Grapalat"/>
          <w:i w:val="0"/>
          <w:sz w:val="24"/>
          <w:szCs w:val="24"/>
        </w:rPr>
      </w:pPr>
      <w:r w:rsidRPr="00742B79">
        <w:rPr>
          <w:rFonts w:ascii="GHEA Grapalat" w:hAnsi="GHEA Grapalat"/>
          <w:b/>
          <w:sz w:val="24"/>
          <w:szCs w:val="24"/>
        </w:rPr>
        <w:t xml:space="preserve">к Приглашению под кодом </w:t>
      </w:r>
      <w:r w:rsidR="00BD7D80" w:rsidRPr="008450D2">
        <w:rPr>
          <w:rFonts w:ascii="GHEA Grapalat" w:hAnsi="GHEA Grapalat"/>
          <w:i w:val="0"/>
          <w:sz w:val="24"/>
          <w:szCs w:val="24"/>
        </w:rPr>
        <w:t>SХMAH-GHASХDЗB</w:t>
      </w:r>
      <w:r w:rsidR="00BD7D80">
        <w:rPr>
          <w:rFonts w:ascii="GHEA Grapalat" w:hAnsi="GHEA Grapalat"/>
          <w:i w:val="0"/>
          <w:sz w:val="24"/>
          <w:szCs w:val="24"/>
          <w:lang w:val="hy-AM"/>
        </w:rPr>
        <w:t>-2</w:t>
      </w:r>
      <w:r w:rsidR="00BD7D80" w:rsidRPr="00A61357">
        <w:rPr>
          <w:rFonts w:ascii="GHEA Grapalat" w:hAnsi="GHEA Grapalat"/>
          <w:i w:val="0"/>
          <w:sz w:val="24"/>
          <w:szCs w:val="24"/>
        </w:rPr>
        <w:t>5</w:t>
      </w:r>
      <w:r w:rsidR="00BD7D80">
        <w:rPr>
          <w:rFonts w:ascii="GHEA Grapalat" w:hAnsi="GHEA Grapalat"/>
          <w:i w:val="0"/>
          <w:sz w:val="24"/>
          <w:szCs w:val="24"/>
          <w:lang w:val="hy-AM"/>
        </w:rPr>
        <w:t>/</w:t>
      </w:r>
      <w:r w:rsidR="0003004D" w:rsidRPr="0003004D">
        <w:rPr>
          <w:rFonts w:ascii="GHEA Grapalat" w:hAnsi="GHEA Grapalat"/>
          <w:i w:val="0"/>
          <w:sz w:val="24"/>
          <w:szCs w:val="24"/>
        </w:rPr>
        <w:t>11</w:t>
      </w:r>
    </w:p>
    <w:p w:rsidR="007D0798" w:rsidRPr="00742B79" w:rsidRDefault="007D0798" w:rsidP="00BD7D80">
      <w:pPr>
        <w:pStyle w:val="31"/>
        <w:widowControl w:val="0"/>
        <w:spacing w:after="160" w:line="240" w:lineRule="auto"/>
        <w:jc w:val="right"/>
        <w:rPr>
          <w:rFonts w:ascii="GHEA Grapalat" w:hAnsi="GHEA Grapalat"/>
          <w:b/>
        </w:rPr>
      </w:pPr>
    </w:p>
    <w:p w:rsidR="007D0798" w:rsidRPr="00742B79" w:rsidRDefault="007D0798" w:rsidP="007D0798">
      <w:pPr>
        <w:pStyle w:val="31"/>
        <w:widowControl w:val="0"/>
        <w:spacing w:after="160" w:line="240" w:lineRule="auto"/>
        <w:jc w:val="center"/>
        <w:rPr>
          <w:rFonts w:ascii="GHEA Grapalat" w:hAnsi="GHEA Grapalat"/>
          <w:sz w:val="24"/>
          <w:szCs w:val="24"/>
          <w:lang w:val="hy-AM"/>
        </w:rPr>
      </w:pPr>
      <w:r w:rsidRPr="00742B79">
        <w:rPr>
          <w:rFonts w:ascii="GHEA Grapalat" w:hAnsi="GHEA Grapalat"/>
          <w:sz w:val="24"/>
          <w:szCs w:val="24"/>
        </w:rPr>
        <w:t xml:space="preserve">ГАРАНТИЯ </w:t>
      </w:r>
      <w:r w:rsidRPr="00742B79">
        <w:rPr>
          <w:rFonts w:ascii="GHEA Grapalat" w:hAnsi="GHEA Grapalat"/>
          <w:sz w:val="24"/>
          <w:szCs w:val="24"/>
          <w:lang w:val="en-US"/>
        </w:rPr>
        <w:t>N</w:t>
      </w:r>
      <w:r w:rsidRPr="00742B79">
        <w:rPr>
          <w:rFonts w:ascii="GHEA Grapalat" w:hAnsi="GHEA Grapalat"/>
          <w:sz w:val="24"/>
          <w:szCs w:val="24"/>
          <w:lang w:val="hy-AM"/>
        </w:rPr>
        <w:t>________</w:t>
      </w:r>
    </w:p>
    <w:p w:rsidR="007D0798" w:rsidRPr="00742B79" w:rsidRDefault="007D0798" w:rsidP="007D0798">
      <w:pPr>
        <w:widowControl w:val="0"/>
        <w:spacing w:after="160"/>
        <w:ind w:left="567" w:right="565"/>
        <w:jc w:val="center"/>
        <w:rPr>
          <w:rFonts w:ascii="GHEA Grapalat" w:hAnsi="GHEA Grapalat"/>
          <w:b/>
        </w:rPr>
      </w:pPr>
      <w:r w:rsidRPr="00742B79">
        <w:rPr>
          <w:rFonts w:ascii="GHEA Grapalat" w:hAnsi="GHEA Grapalat"/>
          <w:b/>
        </w:rPr>
        <w:t>(обеспечение предоплаты)</w:t>
      </w:r>
    </w:p>
    <w:p w:rsidR="007D0798" w:rsidRPr="00742B79" w:rsidRDefault="007D0798" w:rsidP="007D0798">
      <w:pPr>
        <w:widowControl w:val="0"/>
        <w:spacing w:after="160"/>
        <w:ind w:left="567" w:right="565"/>
        <w:jc w:val="center"/>
        <w:rPr>
          <w:rFonts w:ascii="GHEA Grapalat" w:hAnsi="GHEA Grapalat"/>
          <w:b/>
        </w:rPr>
      </w:pPr>
    </w:p>
    <w:p w:rsidR="007D0798" w:rsidRPr="00742B79" w:rsidRDefault="007D0798" w:rsidP="007D0798">
      <w:pPr>
        <w:pStyle w:val="af4"/>
        <w:shd w:val="clear" w:color="auto" w:fill="FFFFFF"/>
        <w:spacing w:before="0" w:beforeAutospacing="0" w:after="0" w:afterAutospacing="0"/>
        <w:jc w:val="both"/>
        <w:rPr>
          <w:rStyle w:val="af5"/>
          <w:rFonts w:ascii="GHEA Grapalat" w:eastAsiaTheme="minorHAnsi" w:hAnsi="GHEA Grapalat" w:cstheme="minorBidi"/>
          <w:b w:val="0"/>
          <w:bCs w:val="0"/>
        </w:rPr>
      </w:pPr>
      <w:r w:rsidRPr="00742B79">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742B79">
        <w:rPr>
          <w:rFonts w:eastAsiaTheme="minorHAnsi" w:cstheme="minorBidi"/>
        </w:rPr>
        <w:t>N</w:t>
      </w:r>
      <w:r w:rsidRPr="00742B79">
        <w:rPr>
          <w:rFonts w:eastAsiaTheme="minorHAnsi" w:cstheme="minorBidi"/>
          <w:lang w:val="hy-AM"/>
        </w:rPr>
        <w:t xml:space="preserve">  </w:t>
      </w:r>
      <w:r w:rsidRPr="00742B79">
        <w:rPr>
          <w:rStyle w:val="af5"/>
          <w:rFonts w:ascii="GHEA Grapalat" w:hAnsi="GHEA Grapalat"/>
          <w:sz w:val="20"/>
          <w:szCs w:val="20"/>
          <w:u w:val="single"/>
          <w:lang w:val="hy-AM"/>
        </w:rPr>
        <w:tab/>
      </w:r>
      <w:r w:rsidRPr="00742B79">
        <w:rPr>
          <w:rStyle w:val="af5"/>
          <w:rFonts w:ascii="GHEA Grapalat" w:hAnsi="GHEA Grapalat"/>
          <w:sz w:val="20"/>
          <w:szCs w:val="20"/>
          <w:u w:val="single"/>
        </w:rPr>
        <w:t>___________</w:t>
      </w:r>
      <w:r w:rsidRPr="00742B79">
        <w:rPr>
          <w:rFonts w:ascii="GHEA Grapalat" w:eastAsiaTheme="minorHAnsi" w:hAnsi="GHEA Grapalat" w:cstheme="minorBidi"/>
        </w:rPr>
        <w:t>заключаемым между</w:t>
      </w:r>
    </w:p>
    <w:p w:rsidR="007D0798" w:rsidRPr="00742B79" w:rsidRDefault="007D0798" w:rsidP="007D0798">
      <w:pPr>
        <w:pStyle w:val="af4"/>
        <w:shd w:val="clear" w:color="auto" w:fill="FFFFFF"/>
        <w:spacing w:before="0" w:beforeAutospacing="0" w:after="0" w:afterAutospacing="0"/>
        <w:jc w:val="both"/>
        <w:rPr>
          <w:rFonts w:ascii="GHEA Grapalat" w:eastAsiaTheme="minorHAnsi" w:hAnsi="GHEA Grapalat" w:cstheme="minorBidi"/>
        </w:rPr>
      </w:pPr>
      <w:r w:rsidRPr="00742B79">
        <w:rPr>
          <w:rStyle w:val="af5"/>
          <w:rFonts w:ascii="GHEA Grapalat" w:hAnsi="GHEA Grapalat"/>
          <w:sz w:val="20"/>
          <w:szCs w:val="20"/>
        </w:rPr>
        <w:t xml:space="preserve">                                                    </w:t>
      </w:r>
      <w:r w:rsidRPr="00742B79">
        <w:rPr>
          <w:rStyle w:val="af5"/>
          <w:rFonts w:ascii="GHEA Grapalat" w:hAnsi="GHEA Grapalat"/>
          <w:b w:val="0"/>
          <w:sz w:val="20"/>
          <w:szCs w:val="20"/>
        </w:rPr>
        <w:t xml:space="preserve">   </w:t>
      </w:r>
      <w:r w:rsidRPr="00742B79">
        <w:rPr>
          <w:rStyle w:val="af5"/>
          <w:rFonts w:ascii="GHEA Grapalat" w:hAnsi="GHEA Grapalat"/>
          <w:b w:val="0"/>
          <w:sz w:val="20"/>
          <w:szCs w:val="20"/>
          <w:lang w:val="hy-AM"/>
        </w:rPr>
        <w:tab/>
      </w:r>
      <w:r w:rsidRPr="00742B79">
        <w:rPr>
          <w:rStyle w:val="af5"/>
          <w:rFonts w:ascii="GHEA Grapalat" w:hAnsi="GHEA Grapalat"/>
          <w:b w:val="0"/>
          <w:sz w:val="20"/>
          <w:szCs w:val="20"/>
          <w:lang w:val="hy-AM"/>
        </w:rPr>
        <w:tab/>
      </w:r>
      <w:r w:rsidRPr="00742B79">
        <w:rPr>
          <w:rStyle w:val="af5"/>
          <w:rFonts w:ascii="GHEA Grapalat" w:hAnsi="GHEA Grapalat"/>
          <w:b w:val="0"/>
          <w:sz w:val="20"/>
          <w:szCs w:val="20"/>
        </w:rPr>
        <w:t xml:space="preserve">           </w:t>
      </w:r>
      <w:r w:rsidRPr="00742B79">
        <w:rPr>
          <w:rStyle w:val="af5"/>
          <w:rFonts w:ascii="GHEA Grapalat" w:hAnsi="GHEA Grapalat"/>
          <w:b w:val="0"/>
          <w:sz w:val="16"/>
          <w:szCs w:val="16"/>
        </w:rPr>
        <w:t>номер заключаемого договора</w:t>
      </w:r>
      <w:r w:rsidRPr="00742B79">
        <w:rPr>
          <w:rFonts w:ascii="GHEA Grapalat" w:eastAsiaTheme="minorHAnsi" w:hAnsi="GHEA Grapalat" w:cstheme="minorBidi"/>
        </w:rPr>
        <w:t xml:space="preserve"> </w:t>
      </w:r>
    </w:p>
    <w:p w:rsidR="007D0798" w:rsidRPr="00742B79" w:rsidRDefault="007D0798" w:rsidP="007D0798">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742B79">
        <w:rPr>
          <w:rFonts w:ascii="GHEA Grapalat" w:hAnsi="GHEA Grapalat"/>
          <w:sz w:val="20"/>
          <w:szCs w:val="20"/>
          <w:u w:val="single"/>
        </w:rPr>
        <w:t>______________________</w:t>
      </w:r>
      <w:r w:rsidRPr="00742B79">
        <w:rPr>
          <w:rFonts w:ascii="GHEA Grapalat" w:hAnsi="GHEA Grapalat"/>
          <w:sz w:val="20"/>
          <w:szCs w:val="20"/>
          <w:lang w:val="hy-AM"/>
        </w:rPr>
        <w:t xml:space="preserve"> </w:t>
      </w:r>
      <w:r w:rsidRPr="00742B79">
        <w:rPr>
          <w:rFonts w:ascii="GHEA Grapalat" w:eastAsiaTheme="minorHAnsi" w:hAnsi="GHEA Grapalat" w:cstheme="minorBidi"/>
        </w:rPr>
        <w:t xml:space="preserve">   (далее-бенефициар)   и</w:t>
      </w:r>
      <w:r w:rsidRPr="00742B79">
        <w:rPr>
          <w:rStyle w:val="af5"/>
          <w:rFonts w:ascii="GHEA Grapalat" w:hAnsi="GHEA Grapalat"/>
          <w:b w:val="0"/>
          <w:sz w:val="20"/>
          <w:szCs w:val="20"/>
        </w:rPr>
        <w:t xml:space="preserve">   </w:t>
      </w:r>
      <w:r w:rsidRPr="00742B79">
        <w:rPr>
          <w:rStyle w:val="af5"/>
          <w:rFonts w:ascii="GHEA Grapalat" w:hAnsi="GHEA Grapalat"/>
          <w:b w:val="0"/>
          <w:sz w:val="20"/>
          <w:szCs w:val="20"/>
          <w:u w:val="single"/>
          <w:lang w:val="hy-AM"/>
        </w:rPr>
        <w:tab/>
      </w:r>
      <w:r w:rsidRPr="00742B79">
        <w:rPr>
          <w:rStyle w:val="af5"/>
          <w:rFonts w:ascii="GHEA Grapalat" w:hAnsi="GHEA Grapalat"/>
          <w:b w:val="0"/>
          <w:sz w:val="20"/>
          <w:szCs w:val="20"/>
          <w:u w:val="single"/>
          <w:lang w:val="hy-AM"/>
        </w:rPr>
        <w:tab/>
      </w:r>
      <w:r w:rsidRPr="00742B79">
        <w:rPr>
          <w:rStyle w:val="af5"/>
          <w:rFonts w:ascii="GHEA Grapalat" w:hAnsi="GHEA Grapalat"/>
          <w:b w:val="0"/>
          <w:sz w:val="20"/>
          <w:szCs w:val="20"/>
          <w:u w:val="single"/>
          <w:lang w:val="hy-AM"/>
        </w:rPr>
        <w:tab/>
      </w:r>
      <w:r w:rsidRPr="00742B79">
        <w:rPr>
          <w:rStyle w:val="af5"/>
          <w:rFonts w:ascii="GHEA Grapalat" w:hAnsi="GHEA Grapalat"/>
          <w:b w:val="0"/>
          <w:sz w:val="20"/>
          <w:szCs w:val="20"/>
          <w:u w:val="single"/>
          <w:lang w:val="hy-AM"/>
        </w:rPr>
        <w:tab/>
      </w:r>
      <w:r w:rsidRPr="00742B79">
        <w:rPr>
          <w:rFonts w:eastAsiaTheme="minorHAnsi" w:cstheme="minorBidi"/>
        </w:rPr>
        <w:t xml:space="preserve">    </w:t>
      </w:r>
    </w:p>
    <w:p w:rsidR="007D0798" w:rsidRPr="00742B79" w:rsidRDefault="007D0798" w:rsidP="007D0798">
      <w:pPr>
        <w:pStyle w:val="af4"/>
        <w:shd w:val="clear" w:color="auto" w:fill="FFFFFF"/>
        <w:spacing w:before="0" w:beforeAutospacing="0" w:after="0" w:afterAutospacing="0"/>
        <w:ind w:left="-142"/>
        <w:rPr>
          <w:rStyle w:val="af5"/>
          <w:rFonts w:ascii="GHEA Grapalat" w:hAnsi="GHEA Grapalat"/>
          <w:b w:val="0"/>
          <w:sz w:val="16"/>
          <w:szCs w:val="16"/>
        </w:rPr>
      </w:pPr>
      <w:r w:rsidRPr="00742B79">
        <w:rPr>
          <w:rStyle w:val="af5"/>
          <w:rFonts w:ascii="GHEA Grapalat" w:hAnsi="GHEA Grapalat"/>
          <w:b w:val="0"/>
          <w:sz w:val="18"/>
          <w:szCs w:val="18"/>
        </w:rPr>
        <w:t xml:space="preserve"> </w:t>
      </w:r>
      <w:r w:rsidRPr="00742B79">
        <w:rPr>
          <w:rStyle w:val="af5"/>
          <w:rFonts w:ascii="GHEA Grapalat" w:hAnsi="GHEA Grapalat"/>
          <w:b w:val="0"/>
          <w:sz w:val="16"/>
          <w:szCs w:val="16"/>
        </w:rPr>
        <w:t>наименование заказчика                                                                  наименование отобранного участника</w:t>
      </w:r>
    </w:p>
    <w:p w:rsidR="007D0798" w:rsidRPr="00742B79" w:rsidRDefault="007D0798" w:rsidP="007D0798">
      <w:pPr>
        <w:pStyle w:val="af4"/>
        <w:shd w:val="clear" w:color="auto" w:fill="FFFFFF"/>
        <w:spacing w:before="0" w:beforeAutospacing="0" w:after="0" w:afterAutospacing="0"/>
        <w:ind w:left="-142"/>
        <w:rPr>
          <w:rFonts w:cs="Sylfaen"/>
          <w:sz w:val="16"/>
          <w:szCs w:val="16"/>
          <w:vertAlign w:val="superscript"/>
          <w:lang w:val="hy-AM"/>
        </w:rPr>
      </w:pPr>
      <w:r w:rsidRPr="00742B79">
        <w:rPr>
          <w:rStyle w:val="af5"/>
          <w:rFonts w:ascii="GHEA Grapalat" w:hAnsi="GHEA Grapalat"/>
          <w:b w:val="0"/>
          <w:sz w:val="16"/>
          <w:szCs w:val="16"/>
        </w:rPr>
        <w:t xml:space="preserve">                                                                </w:t>
      </w:r>
      <w:r w:rsidRPr="00742B79">
        <w:rPr>
          <w:rStyle w:val="af5"/>
          <w:rFonts w:ascii="GHEA Grapalat" w:hAnsi="GHEA Grapalat"/>
          <w:b w:val="0"/>
          <w:sz w:val="16"/>
          <w:szCs w:val="16"/>
          <w:lang w:val="hy-AM"/>
        </w:rPr>
        <w:tab/>
      </w:r>
    </w:p>
    <w:p w:rsidR="007D0798" w:rsidRPr="00742B79" w:rsidRDefault="007D0798" w:rsidP="007D0798">
      <w:pPr>
        <w:pStyle w:val="af4"/>
        <w:shd w:val="clear" w:color="auto" w:fill="FFFFFF"/>
        <w:spacing w:before="0" w:beforeAutospacing="0" w:after="0" w:afterAutospacing="0"/>
        <w:jc w:val="both"/>
        <w:rPr>
          <w:rFonts w:ascii="GHEA Grapalat" w:hAnsi="GHEA Grapalat"/>
          <w:sz w:val="20"/>
          <w:szCs w:val="20"/>
        </w:rPr>
      </w:pPr>
      <w:r w:rsidRPr="00742B79">
        <w:rPr>
          <w:rFonts w:eastAsiaTheme="minorHAnsi" w:cstheme="minorBidi"/>
        </w:rPr>
        <w:t>(</w:t>
      </w:r>
      <w:r w:rsidRPr="00742B79">
        <w:rPr>
          <w:rFonts w:ascii="GHEA Grapalat" w:eastAsiaTheme="minorHAnsi" w:hAnsi="GHEA Grapalat" w:cstheme="minorBidi"/>
        </w:rPr>
        <w:t xml:space="preserve">далее-принципал). </w:t>
      </w:r>
    </w:p>
    <w:p w:rsidR="007D0798" w:rsidRPr="00FC3A49" w:rsidRDefault="007D0798" w:rsidP="007D0798">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r w:rsidRPr="00FC3A49">
        <w:rPr>
          <w:rStyle w:val="af5"/>
          <w:rFonts w:ascii="GHEA Grapalat" w:hAnsi="GHEA Grapalat"/>
          <w:color w:val="FF0000"/>
          <w:sz w:val="20"/>
          <w:szCs w:val="20"/>
          <w:lang w:val="hy-AM"/>
        </w:rPr>
        <w:tab/>
      </w:r>
      <w:r w:rsidRPr="00FC3A49">
        <w:rPr>
          <w:rStyle w:val="af5"/>
          <w:rFonts w:ascii="GHEA Grapalat" w:hAnsi="GHEA Grapalat"/>
          <w:color w:val="FF0000"/>
          <w:sz w:val="20"/>
          <w:szCs w:val="20"/>
          <w:lang w:val="hy-AM"/>
        </w:rPr>
        <w:tab/>
      </w:r>
      <w:r w:rsidRPr="00FC3A49">
        <w:rPr>
          <w:rFonts w:eastAsiaTheme="minorHAnsi" w:cstheme="minorBidi"/>
          <w:color w:val="FF0000"/>
        </w:rPr>
        <w:t xml:space="preserve"> </w:t>
      </w:r>
    </w:p>
    <w:p w:rsidR="007D0798" w:rsidRPr="00616AAA" w:rsidRDefault="007D0798" w:rsidP="007D0798">
      <w:pPr>
        <w:pStyle w:val="af4"/>
        <w:shd w:val="clear" w:color="auto" w:fill="FFFFFF"/>
        <w:spacing w:before="0" w:beforeAutospacing="0" w:after="0" w:afterAutospacing="0"/>
        <w:jc w:val="both"/>
        <w:rPr>
          <w:rFonts w:ascii="GHEA Grapalat" w:eastAsiaTheme="minorHAnsi" w:hAnsi="GHEA Grapalat" w:cstheme="minorBidi"/>
          <w:lang w:val="hy-AM"/>
        </w:rPr>
      </w:pPr>
      <w:r w:rsidRPr="00616AAA">
        <w:rPr>
          <w:rFonts w:ascii="GHEA Grapalat" w:eastAsiaTheme="minorHAnsi" w:hAnsi="GHEA Grapalat" w:cstheme="minorBidi"/>
        </w:rPr>
        <w:t xml:space="preserve">  2.  По гарантии </w:t>
      </w:r>
      <w:r w:rsidRPr="00616AAA">
        <w:rPr>
          <w:rFonts w:ascii="GHEA Grapalat" w:eastAsiaTheme="minorHAnsi" w:hAnsi="GHEA Grapalat" w:cstheme="minorBidi"/>
          <w:lang w:val="hy-AM"/>
        </w:rPr>
        <w:t xml:space="preserve">---------------------------------------------------------------------------- </w:t>
      </w:r>
    </w:p>
    <w:p w:rsidR="007D0798" w:rsidRPr="00616AAA" w:rsidRDefault="007D0798" w:rsidP="007D0798">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616AAA">
        <w:rPr>
          <w:rFonts w:ascii="GHEA Grapalat" w:eastAsiaTheme="minorHAnsi" w:hAnsi="GHEA Grapalat" w:cstheme="minorBidi"/>
          <w:sz w:val="18"/>
          <w:szCs w:val="18"/>
        </w:rPr>
        <w:t xml:space="preserve">                                                           наименование банка выдающего гарантию</w:t>
      </w:r>
    </w:p>
    <w:p w:rsidR="007D0798" w:rsidRPr="00616AAA" w:rsidRDefault="007D0798" w:rsidP="007D0798">
      <w:pPr>
        <w:pStyle w:val="af4"/>
        <w:shd w:val="clear" w:color="auto" w:fill="FFFFFF"/>
        <w:spacing w:before="0" w:beforeAutospacing="0" w:after="0" w:afterAutospacing="0"/>
        <w:jc w:val="both"/>
        <w:rPr>
          <w:rFonts w:ascii="GHEA Grapalat" w:eastAsiaTheme="minorHAnsi" w:hAnsi="GHEA Grapalat" w:cstheme="minorBidi"/>
        </w:rPr>
      </w:pPr>
    </w:p>
    <w:p w:rsidR="007D0798" w:rsidRPr="00616AAA" w:rsidRDefault="007D0798" w:rsidP="007D0798">
      <w:pPr>
        <w:pStyle w:val="af4"/>
        <w:shd w:val="clear" w:color="auto" w:fill="FFFFFF"/>
        <w:spacing w:before="0" w:beforeAutospacing="0" w:after="0" w:afterAutospacing="0"/>
        <w:jc w:val="both"/>
        <w:rPr>
          <w:rFonts w:ascii="GHEA Grapalat" w:eastAsiaTheme="minorHAnsi" w:hAnsi="GHEA Grapalat" w:cstheme="minorBidi"/>
        </w:rPr>
      </w:pPr>
      <w:r w:rsidRPr="00616AAA">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7D0798" w:rsidRPr="00616AAA" w:rsidRDefault="007D0798" w:rsidP="007D0798">
      <w:pPr>
        <w:pStyle w:val="af4"/>
        <w:shd w:val="clear" w:color="auto" w:fill="FFFFFF"/>
        <w:spacing w:before="0" w:beforeAutospacing="0" w:after="0" w:afterAutospacing="0"/>
        <w:jc w:val="center"/>
        <w:rPr>
          <w:rFonts w:ascii="GHEA Grapalat" w:eastAsiaTheme="minorHAnsi" w:hAnsi="GHEA Grapalat" w:cstheme="minorBidi"/>
        </w:rPr>
      </w:pPr>
      <w:r w:rsidRPr="00616AAA">
        <w:rPr>
          <w:rFonts w:ascii="GHEA Grapalat" w:eastAsiaTheme="minorHAnsi" w:hAnsi="GHEA Grapalat" w:cstheme="minorBidi"/>
          <w:sz w:val="18"/>
          <w:szCs w:val="18"/>
        </w:rPr>
        <w:t xml:space="preserve">                                                       сумма в цифрах и прописью</w:t>
      </w:r>
    </w:p>
    <w:p w:rsidR="007D0798" w:rsidRPr="00616AAA" w:rsidRDefault="007D0798" w:rsidP="007D0798">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616AAA">
        <w:rPr>
          <w:rFonts w:ascii="GHEA Grapalat" w:eastAsiaTheme="minorHAnsi" w:hAnsi="GHEA Grapalat" w:cstheme="minorBidi"/>
        </w:rPr>
        <w:t xml:space="preserve">                         </w:t>
      </w:r>
    </w:p>
    <w:p w:rsidR="007D0798" w:rsidRPr="00616AAA" w:rsidRDefault="007D0798" w:rsidP="007D0798">
      <w:pPr>
        <w:pStyle w:val="af4"/>
        <w:shd w:val="clear" w:color="auto" w:fill="FFFFFF"/>
        <w:spacing w:before="0" w:beforeAutospacing="0" w:after="0" w:afterAutospacing="0"/>
        <w:jc w:val="both"/>
        <w:rPr>
          <w:rFonts w:ascii="GHEA Grapalat" w:eastAsiaTheme="minorHAnsi" w:hAnsi="GHEA Grapalat" w:cstheme="minorBidi"/>
        </w:rPr>
      </w:pPr>
      <w:r w:rsidRPr="00616AAA">
        <w:rPr>
          <w:rFonts w:ascii="GHEA Grapalat" w:eastAsiaTheme="minorHAnsi" w:hAnsi="GHEA Grapalat" w:cstheme="minorBidi"/>
        </w:rPr>
        <w:t xml:space="preserve">(далее-сумма гарантии) в течение </w:t>
      </w:r>
      <w:r w:rsidR="00EC5078">
        <w:rPr>
          <w:rFonts w:ascii="GHEA Grapalat" w:eastAsiaTheme="minorHAnsi" w:hAnsi="GHEA Grapalat" w:cstheme="minorBidi"/>
        </w:rPr>
        <w:t>пяти</w:t>
      </w:r>
      <w:r w:rsidRPr="00616AAA">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rsidR="007D0798" w:rsidRPr="00616AAA" w:rsidRDefault="007D0798" w:rsidP="007D0798">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616AAA">
        <w:rPr>
          <w:rFonts w:ascii="GHEA Grapalat" w:eastAsiaTheme="minorHAnsi" w:hAnsi="GHEA Grapalat" w:cstheme="minorBidi"/>
        </w:rPr>
        <w:t xml:space="preserve">             </w:t>
      </w:r>
      <w:r w:rsidRPr="00616AAA">
        <w:rPr>
          <w:rFonts w:ascii="GHEA Grapalat" w:eastAsiaTheme="minorHAnsi" w:hAnsi="GHEA Grapalat" w:cstheme="minorBidi"/>
          <w:sz w:val="18"/>
          <w:szCs w:val="18"/>
        </w:rPr>
        <w:t>расчетный счет</w:t>
      </w:r>
      <w:r w:rsidR="006F3FF8">
        <w:rPr>
          <w:rFonts w:ascii="GHEA Grapalat" w:eastAsiaTheme="minorHAnsi" w:hAnsi="GHEA Grapalat" w:cstheme="minorBidi"/>
          <w:sz w:val="18"/>
          <w:szCs w:val="18"/>
        </w:rPr>
        <w:t>*</w:t>
      </w:r>
    </w:p>
    <w:p w:rsidR="007D0798" w:rsidRPr="00616AAA" w:rsidRDefault="007D0798" w:rsidP="007D0798">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616AAA">
        <w:rPr>
          <w:rStyle w:val="af5"/>
          <w:rFonts w:ascii="GHEA Grapalat" w:hAnsi="GHEA Grapalat"/>
          <w:sz w:val="20"/>
          <w:szCs w:val="20"/>
        </w:rPr>
        <w:t xml:space="preserve">3. </w:t>
      </w:r>
      <w:r w:rsidRPr="00616AAA">
        <w:rPr>
          <w:rFonts w:ascii="GHEA Grapalat" w:eastAsiaTheme="minorHAnsi" w:hAnsi="GHEA Grapalat" w:cstheme="minorBidi"/>
        </w:rPr>
        <w:t>Настоящая гарантия является безотзывной.</w:t>
      </w:r>
    </w:p>
    <w:p w:rsidR="007D0798" w:rsidRPr="00616AAA" w:rsidRDefault="007D0798" w:rsidP="007D0798">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D0798" w:rsidRPr="00616AAA" w:rsidRDefault="007D0798" w:rsidP="007D0798">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D0798" w:rsidRPr="00C43D00" w:rsidRDefault="007D0798" w:rsidP="007D0798">
      <w:pPr>
        <w:pStyle w:val="af4"/>
        <w:shd w:val="clear" w:color="auto" w:fill="FFFFFF"/>
        <w:ind w:firstLine="374"/>
        <w:contextualSpacing/>
        <w:jc w:val="both"/>
        <w:rPr>
          <w:rFonts w:ascii="GHEA Grapalat" w:eastAsiaTheme="minorHAnsi" w:hAnsi="GHEA Grapalat" w:cstheme="minorBidi"/>
        </w:rPr>
      </w:pPr>
      <w:r w:rsidRPr="00C43D00">
        <w:rPr>
          <w:rFonts w:ascii="GHEA Grapalat" w:eastAsiaTheme="minorHAnsi" w:hAnsi="GHEA Grapalat" w:cstheme="minorBidi"/>
        </w:rPr>
        <w:t xml:space="preserve">5. Гарантия действует </w:t>
      </w:r>
      <w:r w:rsidR="00E22448">
        <w:rPr>
          <w:rFonts w:ascii="GHEA Grapalat" w:eastAsiaTheme="minorHAnsi" w:hAnsi="GHEA Grapalat" w:cstheme="minorBidi"/>
        </w:rPr>
        <w:t xml:space="preserve">с момента выпуска и в силе </w:t>
      </w:r>
      <w:r w:rsidRPr="00C43D00">
        <w:rPr>
          <w:rFonts w:ascii="GHEA Grapalat" w:eastAsiaTheme="minorHAnsi" w:hAnsi="GHEA Grapalat" w:cstheme="minorBidi"/>
        </w:rPr>
        <w:t>со дня вступления в силу договора N________________________ заключаемого  между  бенефициаром и</w:t>
      </w:r>
      <w:del w:id="20" w:author="Inesa Kocharyan" w:date="2023-07-07T17:34:00Z">
        <w:r w:rsidRPr="00C43D00" w:rsidDel="00E22448">
          <w:rPr>
            <w:rFonts w:ascii="GHEA Grapalat" w:eastAsiaTheme="minorHAnsi" w:hAnsi="GHEA Grapalat" w:cstheme="minorBidi"/>
          </w:rPr>
          <w:delText xml:space="preserve"> </w:delText>
        </w:r>
      </w:del>
      <w:r w:rsidRPr="00C43D00">
        <w:rPr>
          <w:rFonts w:ascii="GHEA Grapalat" w:eastAsiaTheme="minorHAnsi" w:hAnsi="GHEA Grapalat" w:cstheme="minorBidi"/>
        </w:rPr>
        <w:t xml:space="preserve">    </w:t>
      </w:r>
    </w:p>
    <w:p w:rsidR="007D0798" w:rsidRPr="00C43D00" w:rsidRDefault="00E22448" w:rsidP="007D0798">
      <w:pPr>
        <w:pStyle w:val="af4"/>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7D0798" w:rsidRPr="00C43D00">
        <w:rPr>
          <w:rFonts w:ascii="GHEA Grapalat" w:eastAsiaTheme="minorHAnsi" w:hAnsi="GHEA Grapalat" w:cstheme="minorBidi"/>
          <w:sz w:val="18"/>
          <w:szCs w:val="18"/>
        </w:rPr>
        <w:t>номер заключаемого договара</w:t>
      </w:r>
    </w:p>
    <w:p w:rsidR="007D0798" w:rsidRPr="00C43D00" w:rsidRDefault="007D0798" w:rsidP="007D0798">
      <w:pPr>
        <w:pStyle w:val="af4"/>
        <w:shd w:val="clear" w:color="auto" w:fill="FFFFFF"/>
        <w:ind w:firstLine="374"/>
        <w:contextualSpacing/>
        <w:jc w:val="both"/>
        <w:rPr>
          <w:rFonts w:ascii="GHEA Grapalat" w:eastAsiaTheme="minorHAnsi" w:hAnsi="GHEA Grapalat" w:cstheme="minorBidi"/>
        </w:rPr>
      </w:pPr>
    </w:p>
    <w:p w:rsidR="007D0798" w:rsidRPr="00C43D00" w:rsidRDefault="00E22448" w:rsidP="007D0798">
      <w:pPr>
        <w:pStyle w:val="af4"/>
        <w:shd w:val="clear" w:color="auto" w:fill="FFFFFF"/>
        <w:contextualSpacing/>
        <w:jc w:val="both"/>
        <w:rPr>
          <w:rFonts w:ascii="GHEA Grapalat" w:eastAsiaTheme="minorHAnsi" w:hAnsi="GHEA Grapalat" w:cstheme="minorBidi"/>
          <w:lang w:val="hy-AM"/>
        </w:rPr>
      </w:pPr>
      <w:r w:rsidRPr="00C43D00">
        <w:rPr>
          <w:rFonts w:ascii="GHEA Grapalat" w:eastAsiaTheme="minorHAnsi" w:hAnsi="GHEA Grapalat" w:cstheme="minorBidi"/>
        </w:rPr>
        <w:t xml:space="preserve">принципалом </w:t>
      </w:r>
      <w:r w:rsidR="007D0798" w:rsidRPr="00C43D00">
        <w:rPr>
          <w:rFonts w:ascii="GHEA Grapalat" w:eastAsiaTheme="minorHAnsi" w:hAnsi="GHEA Grapalat" w:cstheme="minorBidi"/>
        </w:rPr>
        <w:t xml:space="preserve">и  действует </w:t>
      </w:r>
      <w:r w:rsidR="007D0798" w:rsidRPr="00C43D00">
        <w:rPr>
          <w:rFonts w:ascii="GHEA Grapalat" w:eastAsiaTheme="minorHAnsi" w:hAnsi="GHEA Grapalat" w:cstheme="minorBidi"/>
          <w:lang w:val="hy-AM"/>
        </w:rPr>
        <w:t xml:space="preserve"> </w:t>
      </w:r>
      <w:r w:rsidR="007D0798" w:rsidRPr="00C43D00">
        <w:rPr>
          <w:rFonts w:ascii="GHEA Grapalat" w:eastAsiaTheme="minorHAnsi" w:hAnsi="GHEA Grapalat" w:cstheme="minorBidi"/>
        </w:rPr>
        <w:t>в</w:t>
      </w:r>
      <w:r w:rsidR="007D0798" w:rsidRPr="00C43D00">
        <w:rPr>
          <w:rFonts w:ascii="GHEA Grapalat" w:hAnsi="GHEA Grapalat"/>
        </w:rPr>
        <w:t>ключительно</w:t>
      </w:r>
      <w:r w:rsidR="007D0798" w:rsidRPr="00C43D00">
        <w:rPr>
          <w:rFonts w:ascii="GHEA Grapalat" w:eastAsiaTheme="minorHAnsi" w:hAnsi="GHEA Grapalat" w:cstheme="minorBidi"/>
        </w:rPr>
        <w:t xml:space="preserve"> </w:t>
      </w:r>
      <w:r w:rsidR="007D0798" w:rsidRPr="00C43D00">
        <w:rPr>
          <w:rFonts w:ascii="GHEA Grapalat" w:eastAsiaTheme="minorHAnsi" w:hAnsi="GHEA Grapalat" w:cstheme="minorBidi"/>
          <w:lang w:val="hy-AM"/>
        </w:rPr>
        <w:t xml:space="preserve"> </w:t>
      </w:r>
      <w:r w:rsidR="007D0798" w:rsidRPr="00C43D00">
        <w:rPr>
          <w:rFonts w:ascii="GHEA Grapalat" w:eastAsiaTheme="minorHAnsi" w:hAnsi="GHEA Grapalat" w:cstheme="minorBidi"/>
        </w:rPr>
        <w:t xml:space="preserve">до </w:t>
      </w:r>
      <w:r w:rsidR="007D0798" w:rsidRPr="00C43D00">
        <w:rPr>
          <w:rFonts w:ascii="GHEA Grapalat" w:eastAsiaTheme="minorHAnsi" w:hAnsi="GHEA Grapalat" w:cstheme="minorBidi"/>
          <w:lang w:val="hy-AM"/>
        </w:rPr>
        <w:t xml:space="preserve"> </w:t>
      </w:r>
      <w:r w:rsidR="007D0798" w:rsidRPr="00C43D00">
        <w:rPr>
          <w:rFonts w:ascii="GHEA Grapalat" w:eastAsiaTheme="minorHAnsi" w:hAnsi="GHEA Grapalat" w:cstheme="minorBidi"/>
        </w:rPr>
        <w:t xml:space="preserve">девяностого </w:t>
      </w:r>
      <w:r w:rsidR="007D0798" w:rsidRPr="00C43D00">
        <w:rPr>
          <w:rFonts w:ascii="GHEA Grapalat" w:eastAsiaTheme="minorHAnsi" w:hAnsi="GHEA Grapalat" w:cstheme="minorBidi"/>
          <w:lang w:val="hy-AM"/>
        </w:rPr>
        <w:t xml:space="preserve"> </w:t>
      </w:r>
      <w:r w:rsidR="007D0798" w:rsidRPr="00C43D00">
        <w:rPr>
          <w:rFonts w:ascii="GHEA Grapalat" w:eastAsiaTheme="minorHAnsi" w:hAnsi="GHEA Grapalat" w:cstheme="minorBidi"/>
        </w:rPr>
        <w:t xml:space="preserve">рабочего </w:t>
      </w:r>
      <w:r w:rsidR="007D0798" w:rsidRPr="00C43D00">
        <w:rPr>
          <w:rFonts w:ascii="GHEA Grapalat" w:eastAsiaTheme="minorHAnsi" w:hAnsi="GHEA Grapalat" w:cstheme="minorBidi"/>
          <w:lang w:val="hy-AM"/>
        </w:rPr>
        <w:t xml:space="preserve"> </w:t>
      </w:r>
      <w:r w:rsidR="007D0798" w:rsidRPr="00C43D00">
        <w:rPr>
          <w:rFonts w:ascii="GHEA Grapalat" w:eastAsiaTheme="minorHAnsi" w:hAnsi="GHEA Grapalat" w:cstheme="minorBidi"/>
        </w:rPr>
        <w:t>дня</w:t>
      </w:r>
      <w:r w:rsidR="007D0798" w:rsidRPr="00C43D00">
        <w:rPr>
          <w:rFonts w:ascii="GHEA Grapalat" w:eastAsiaTheme="minorHAnsi" w:hAnsi="GHEA Grapalat" w:cstheme="minorBidi"/>
          <w:lang w:val="hy-AM"/>
        </w:rPr>
        <w:t xml:space="preserve">   </w:t>
      </w:r>
      <w:r w:rsidR="007D0798" w:rsidRPr="00C43D00">
        <w:rPr>
          <w:rFonts w:ascii="GHEA Grapalat" w:eastAsiaTheme="minorHAnsi" w:hAnsi="GHEA Grapalat" w:cstheme="minorBidi"/>
        </w:rPr>
        <w:t xml:space="preserve">следующего за днем </w:t>
      </w:r>
    </w:p>
    <w:p w:rsidR="007D0798" w:rsidRPr="00C43D00" w:rsidRDefault="007D0798" w:rsidP="007D0798">
      <w:pPr>
        <w:pStyle w:val="af4"/>
        <w:shd w:val="clear" w:color="auto" w:fill="FFFFFF"/>
        <w:contextualSpacing/>
        <w:jc w:val="both"/>
        <w:rPr>
          <w:rFonts w:ascii="GHEA Grapalat" w:eastAsiaTheme="minorHAnsi" w:hAnsi="GHEA Grapalat" w:cstheme="minorBidi"/>
          <w:sz w:val="18"/>
          <w:szCs w:val="18"/>
          <w:lang w:val="hy-AM"/>
        </w:rPr>
      </w:pPr>
    </w:p>
    <w:p w:rsidR="007D0798" w:rsidRPr="00C43D00" w:rsidRDefault="007D0798" w:rsidP="007D0798">
      <w:pPr>
        <w:pStyle w:val="af4"/>
        <w:shd w:val="clear" w:color="auto" w:fill="FFFFFF"/>
        <w:contextualSpacing/>
        <w:jc w:val="center"/>
        <w:rPr>
          <w:rFonts w:eastAsiaTheme="minorHAnsi" w:cstheme="minorBidi"/>
        </w:rPr>
      </w:pPr>
      <w:r w:rsidRPr="00C43D00">
        <w:rPr>
          <w:rFonts w:ascii="GHEA Grapalat" w:eastAsiaTheme="minorHAnsi" w:hAnsi="GHEA Grapalat" w:cstheme="minorBidi"/>
          <w:lang w:val="hy-AM"/>
        </w:rPr>
        <w:t>--------------------------------------------------------</w:t>
      </w:r>
      <w:r w:rsidRPr="00C43D00">
        <w:rPr>
          <w:rFonts w:ascii="GHEA Grapalat" w:eastAsiaTheme="minorHAnsi" w:hAnsi="GHEA Grapalat" w:cstheme="minorBidi"/>
        </w:rPr>
        <w:t>------------------</w:t>
      </w:r>
      <w:r w:rsidRPr="00C43D00">
        <w:rPr>
          <w:rFonts w:ascii="GHEA Grapalat" w:eastAsiaTheme="minorHAnsi" w:hAnsi="GHEA Grapalat" w:cstheme="minorBidi"/>
          <w:lang w:val="hy-AM"/>
        </w:rPr>
        <w:t>----------------------</w:t>
      </w:r>
      <w:r w:rsidRPr="00C43D00">
        <w:rPr>
          <w:rFonts w:eastAsiaTheme="minorHAnsi" w:cstheme="minorBidi"/>
        </w:rPr>
        <w:t xml:space="preserve"> </w:t>
      </w:r>
      <w:r w:rsidRPr="00C43D00">
        <w:rPr>
          <w:rFonts w:eastAsiaTheme="minorHAnsi" w:cstheme="minorBidi"/>
          <w:lang w:val="hy-AM"/>
        </w:rPr>
        <w:t>.</w:t>
      </w:r>
      <w:r w:rsidRPr="00C43D00">
        <w:rPr>
          <w:rFonts w:eastAsiaTheme="minorHAnsi" w:cstheme="minorBidi"/>
        </w:rPr>
        <w:t xml:space="preserve">                    </w:t>
      </w:r>
      <w:r w:rsidRPr="00C43D00">
        <w:rPr>
          <w:rFonts w:ascii="GHEA Grapalat" w:hAnsi="GHEA Grapalat"/>
          <w:sz w:val="16"/>
          <w:szCs w:val="16"/>
        </w:rPr>
        <w:t xml:space="preserve"> крайний  срок</w:t>
      </w:r>
      <w:r w:rsidRPr="00C43D00">
        <w:rPr>
          <w:rFonts w:ascii="GHEA Grapalat" w:eastAsiaTheme="minorHAnsi" w:hAnsi="GHEA Grapalat" w:cstheme="minorBidi"/>
          <w:sz w:val="16"/>
          <w:szCs w:val="16"/>
        </w:rPr>
        <w:t xml:space="preserve"> выполнения работ</w:t>
      </w:r>
      <w:r w:rsidRPr="00C43D00">
        <w:rPr>
          <w:rFonts w:ascii="GHEA Grapalat" w:hAnsi="GHEA Grapalat"/>
          <w:sz w:val="16"/>
          <w:szCs w:val="16"/>
        </w:rPr>
        <w:t xml:space="preserve">, предусмотренный заключаемым </w:t>
      </w:r>
      <w:r w:rsidR="00E85BF3">
        <w:rPr>
          <w:rFonts w:ascii="GHEA Grapalat" w:hAnsi="GHEA Grapalat"/>
          <w:sz w:val="16"/>
          <w:szCs w:val="16"/>
        </w:rPr>
        <w:t>договором</w:t>
      </w:r>
    </w:p>
    <w:p w:rsidR="007D0798" w:rsidRPr="00C43D00" w:rsidRDefault="007D0798" w:rsidP="007D0798">
      <w:pPr>
        <w:pStyle w:val="af4"/>
        <w:shd w:val="clear" w:color="auto" w:fill="FFFFFF"/>
        <w:contextualSpacing/>
        <w:jc w:val="center"/>
        <w:rPr>
          <w:rFonts w:eastAsiaTheme="minorHAnsi" w:cstheme="minorBidi"/>
        </w:rPr>
      </w:pPr>
    </w:p>
    <w:p w:rsidR="009426A2" w:rsidRDefault="007D0798" w:rsidP="007D0798">
      <w:pPr>
        <w:pStyle w:val="af4"/>
        <w:shd w:val="clear" w:color="auto" w:fill="FFFFFF"/>
        <w:contextualSpacing/>
        <w:jc w:val="both"/>
        <w:rPr>
          <w:rFonts w:ascii="GHEA Grapalat" w:eastAsiaTheme="minorHAnsi" w:hAnsi="GHEA Grapalat" w:cstheme="minorBidi"/>
        </w:rPr>
      </w:pPr>
      <w:r w:rsidRPr="00C43D00">
        <w:rPr>
          <w:rFonts w:ascii="GHEA Grapalat" w:eastAsiaTheme="minorHAnsi" w:hAnsi="GHEA Grapalat" w:cstheme="minorBidi"/>
        </w:rPr>
        <w:t>В день предоставления гарантии лицо, выдающее гарантию, с официального адреса</w:t>
      </w:r>
      <w:r w:rsidRPr="00C43D00">
        <w:rPr>
          <w:rFonts w:ascii="GHEA Grapalat" w:eastAsiaTheme="minorHAnsi" w:hAnsi="GHEA Grapalat" w:cstheme="minorBidi"/>
          <w:lang w:val="hy-AM"/>
        </w:rPr>
        <w:t xml:space="preserve"> </w:t>
      </w:r>
      <w:r w:rsidRPr="00C43D00">
        <w:rPr>
          <w:rFonts w:ascii="GHEA Grapalat" w:eastAsiaTheme="minorHAnsi" w:hAnsi="GHEA Grapalat" w:cstheme="minorBidi"/>
        </w:rPr>
        <w:t xml:space="preserve">электронной почты высылает воспроизведенный (отсканированный) с оригинала </w:t>
      </w:r>
      <w:r w:rsidRPr="00C43D00">
        <w:rPr>
          <w:rFonts w:ascii="GHEA Grapalat" w:eastAsiaTheme="minorHAnsi" w:hAnsi="GHEA Grapalat" w:cstheme="minorBidi"/>
        </w:rPr>
        <w:lastRenderedPageBreak/>
        <w:t>настояшей гарантии вариант также на адрес электронной почты секретаря оценочной комиссии</w:t>
      </w:r>
      <w:r w:rsidR="009426A2">
        <w:rPr>
          <w:rFonts w:ascii="GHEA Grapalat" w:eastAsiaTheme="minorHAnsi" w:hAnsi="GHEA Grapalat" w:cstheme="minorBidi"/>
        </w:rPr>
        <w:t>---------------------------------------------------------------------------------------------------</w:t>
      </w:r>
      <w:r w:rsidRPr="00C43D00">
        <w:rPr>
          <w:rFonts w:ascii="GHEA Grapalat" w:eastAsiaTheme="minorHAnsi" w:hAnsi="GHEA Grapalat" w:cstheme="minorBidi"/>
        </w:rPr>
        <w:t xml:space="preserve">, </w:t>
      </w:r>
    </w:p>
    <w:p w:rsidR="009426A2" w:rsidRDefault="009426A2" w:rsidP="007D0798">
      <w:pPr>
        <w:pStyle w:val="af4"/>
        <w:shd w:val="clear" w:color="auto" w:fill="FFFFFF"/>
        <w:contextualSpacing/>
        <w:jc w:val="both"/>
        <w:rPr>
          <w:rFonts w:ascii="GHEA Grapalat" w:eastAsiaTheme="minorHAnsi" w:hAnsi="GHEA Grapalat" w:cstheme="minorBidi"/>
        </w:rPr>
      </w:pPr>
      <w:r>
        <w:rPr>
          <w:rStyle w:val="af5"/>
          <w:b w:val="0"/>
          <w:bCs w:val="0"/>
          <w:sz w:val="20"/>
          <w:szCs w:val="20"/>
        </w:rPr>
        <w:t xml:space="preserve">                                                                      адрес эл. почты секретаря</w:t>
      </w:r>
    </w:p>
    <w:p w:rsidR="007D0798" w:rsidRPr="00C43D00" w:rsidRDefault="007D0798" w:rsidP="007D0798">
      <w:pPr>
        <w:pStyle w:val="af4"/>
        <w:shd w:val="clear" w:color="auto" w:fill="FFFFFF"/>
        <w:contextualSpacing/>
        <w:jc w:val="both"/>
        <w:rPr>
          <w:rFonts w:ascii="GHEA Grapalat" w:eastAsiaTheme="minorHAnsi" w:hAnsi="GHEA Grapalat" w:cstheme="minorBidi"/>
        </w:rPr>
      </w:pPr>
      <w:r w:rsidRPr="00C43D00">
        <w:rPr>
          <w:rFonts w:ascii="GHEA Grapalat" w:eastAsiaTheme="minorHAnsi" w:hAnsi="GHEA Grapalat" w:cstheme="minorBidi"/>
        </w:rPr>
        <w:t>указанный в приглашении к процедуре закупок, организованной с целью заключения договора упомянутого в пункте 1 настоящей гарантии.</w:t>
      </w:r>
    </w:p>
    <w:p w:rsidR="007D0798" w:rsidRPr="00B138F3" w:rsidRDefault="007D0798" w:rsidP="007D0798">
      <w:pPr>
        <w:pStyle w:val="af4"/>
        <w:shd w:val="clear" w:color="auto" w:fill="FFFFFF"/>
        <w:contextualSpacing/>
        <w:jc w:val="both"/>
        <w:rPr>
          <w:rStyle w:val="af5"/>
          <w:rFonts w:ascii="GHEA Grapalat" w:hAnsi="GHEA Grapalat"/>
          <w:b w:val="0"/>
          <w:bCs w:val="0"/>
          <w:sz w:val="20"/>
          <w:szCs w:val="20"/>
        </w:rPr>
      </w:pPr>
    </w:p>
    <w:p w:rsidR="007D0798" w:rsidRPr="00616AAA" w:rsidRDefault="007D0798" w:rsidP="007D0798">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7D0798" w:rsidRPr="00616AAA" w:rsidRDefault="007D0798" w:rsidP="007D0798">
      <w:pPr>
        <w:pStyle w:val="af4"/>
        <w:shd w:val="clear" w:color="auto" w:fill="FFFFFF"/>
        <w:spacing w:before="0" w:beforeAutospacing="0" w:after="0" w:afterAutospacing="0"/>
        <w:ind w:firstLine="375"/>
        <w:jc w:val="both"/>
        <w:rPr>
          <w:rFonts w:ascii="GHEA Grapalat" w:eastAsiaTheme="minorHAnsi" w:hAnsi="GHEA Grapalat" w:cstheme="minorBidi"/>
        </w:rPr>
      </w:pPr>
    </w:p>
    <w:p w:rsidR="007D0798" w:rsidRPr="00616AAA" w:rsidRDefault="007D0798" w:rsidP="007D0798">
      <w:pPr>
        <w:pStyle w:val="af4"/>
        <w:shd w:val="clear" w:color="auto" w:fill="FFFFFF"/>
        <w:ind w:firstLine="374"/>
        <w:contextualSpacing/>
        <w:jc w:val="both"/>
        <w:rPr>
          <w:rFonts w:ascii="GHEA Grapalat" w:eastAsiaTheme="minorHAnsi" w:hAnsi="GHEA Grapalat" w:cstheme="minorBidi"/>
        </w:rPr>
      </w:pPr>
      <w:r w:rsidRPr="00616AAA">
        <w:rPr>
          <w:rFonts w:ascii="GHEA Grapalat" w:eastAsiaTheme="minorHAnsi" w:hAnsi="GHEA Grapalat" w:cstheme="minorBidi"/>
        </w:rPr>
        <w:t>1) копии заключенного договора N</w:t>
      </w:r>
      <w:r w:rsidRPr="00616AAA">
        <w:rPr>
          <w:rFonts w:ascii="GHEA Grapalat" w:eastAsiaTheme="minorHAnsi" w:hAnsi="GHEA Grapalat" w:cstheme="minorBidi"/>
          <w:lang w:val="hy-AM"/>
        </w:rPr>
        <w:t xml:space="preserve"> </w:t>
      </w:r>
      <w:r w:rsidRPr="00616AAA">
        <w:rPr>
          <w:rFonts w:ascii="GHEA Grapalat" w:eastAsiaTheme="minorHAnsi" w:hAnsi="GHEA Grapalat" w:cstheme="minorBidi"/>
        </w:rPr>
        <w:t xml:space="preserve">_____________________, включая </w:t>
      </w:r>
    </w:p>
    <w:p w:rsidR="007D0798" w:rsidRPr="00616AAA" w:rsidRDefault="007D0798" w:rsidP="007D0798">
      <w:pPr>
        <w:pStyle w:val="af4"/>
        <w:shd w:val="clear" w:color="auto" w:fill="FFFFFF"/>
        <w:contextualSpacing/>
        <w:jc w:val="both"/>
        <w:rPr>
          <w:rFonts w:ascii="GHEA Grapalat" w:eastAsiaTheme="minorHAnsi" w:hAnsi="GHEA Grapalat" w:cstheme="minorBidi"/>
          <w:sz w:val="18"/>
          <w:szCs w:val="18"/>
        </w:rPr>
      </w:pPr>
      <w:r w:rsidRPr="00616AAA">
        <w:rPr>
          <w:rFonts w:eastAsiaTheme="minorHAnsi" w:cstheme="minorBidi"/>
        </w:rPr>
        <w:t xml:space="preserve">                                                                         </w:t>
      </w:r>
      <w:r w:rsidRPr="00616AAA">
        <w:rPr>
          <w:rFonts w:ascii="GHEA Grapalat" w:eastAsiaTheme="minorHAnsi" w:hAnsi="GHEA Grapalat" w:cstheme="minorBidi"/>
          <w:sz w:val="18"/>
          <w:szCs w:val="18"/>
        </w:rPr>
        <w:t>номер заключаемого договара</w:t>
      </w:r>
    </w:p>
    <w:p w:rsidR="007D0798" w:rsidRPr="00616AAA" w:rsidRDefault="007D0798" w:rsidP="007D0798">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копии внесенных  в него изменений, дополнительных соглашений,</w:t>
      </w:r>
    </w:p>
    <w:p w:rsidR="007D0798" w:rsidRPr="00616AAA" w:rsidRDefault="007D0798" w:rsidP="007D0798">
      <w:pPr>
        <w:pStyle w:val="af4"/>
        <w:shd w:val="clear" w:color="auto" w:fill="FFFFFF"/>
        <w:spacing w:before="0" w:beforeAutospacing="0" w:after="0" w:afterAutospacing="0"/>
        <w:ind w:firstLine="375"/>
        <w:jc w:val="both"/>
        <w:rPr>
          <w:rFonts w:ascii="GHEA Grapalat" w:eastAsiaTheme="minorHAnsi" w:hAnsi="GHEA Grapalat" w:cstheme="minorBidi"/>
        </w:rPr>
      </w:pPr>
    </w:p>
    <w:p w:rsidR="007D0798" w:rsidRPr="00616AAA" w:rsidRDefault="007D0798" w:rsidP="007D0798">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616AAA">
          <w:rPr>
            <w:rStyle w:val="a9"/>
            <w:rFonts w:ascii="GHEA Grapalat" w:hAnsi="GHEA Grapalat"/>
            <w:color w:val="auto"/>
            <w:sz w:val="20"/>
            <w:szCs w:val="20"/>
            <w:lang w:val="hy-AM"/>
          </w:rPr>
          <w:t>www.procurement.am</w:t>
        </w:r>
      </w:hyperlink>
      <w:r w:rsidRPr="00616AAA">
        <w:rPr>
          <w:rFonts w:ascii="GHEA Grapalat" w:eastAsiaTheme="minorHAnsi" w:hAnsi="GHEA Grapalat" w:cstheme="minorBidi"/>
        </w:rPr>
        <w:t xml:space="preserve"> .</w:t>
      </w:r>
    </w:p>
    <w:p w:rsidR="007D0798" w:rsidRPr="00616AAA" w:rsidRDefault="007D0798" w:rsidP="007D0798">
      <w:pPr>
        <w:pStyle w:val="af4"/>
        <w:shd w:val="clear" w:color="auto" w:fill="FFFFFF"/>
        <w:spacing w:before="0" w:beforeAutospacing="0" w:after="0" w:afterAutospacing="0"/>
        <w:ind w:firstLine="375"/>
        <w:jc w:val="both"/>
        <w:rPr>
          <w:rFonts w:ascii="GHEA Grapalat" w:eastAsiaTheme="minorHAnsi" w:hAnsi="GHEA Grapalat" w:cstheme="minorBidi"/>
        </w:rPr>
      </w:pPr>
    </w:p>
    <w:p w:rsidR="007D0798" w:rsidRPr="00616AAA" w:rsidRDefault="007D0798" w:rsidP="007D0798">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7.</w:t>
      </w:r>
      <w:r w:rsidRPr="00616AAA">
        <w:t xml:space="preserve"> </w:t>
      </w:r>
      <w:r w:rsidRPr="00616AAA">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D0798" w:rsidRPr="00616AAA" w:rsidRDefault="007D0798" w:rsidP="007D0798">
      <w:pPr>
        <w:pStyle w:val="af4"/>
        <w:shd w:val="clear" w:color="auto" w:fill="FFFFFF"/>
        <w:spacing w:before="0" w:beforeAutospacing="0" w:after="0" w:afterAutospacing="0"/>
        <w:ind w:firstLine="375"/>
        <w:jc w:val="both"/>
        <w:rPr>
          <w:rFonts w:ascii="GHEA Grapalat" w:eastAsiaTheme="minorHAnsi" w:hAnsi="GHEA Grapalat" w:cstheme="minorBidi"/>
        </w:rPr>
      </w:pPr>
    </w:p>
    <w:p w:rsidR="007D0798" w:rsidRPr="00616AAA" w:rsidRDefault="007D0798" w:rsidP="007D0798">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8.</w:t>
      </w:r>
      <w:r w:rsidRPr="00616AAA">
        <w:t xml:space="preserve"> </w:t>
      </w:r>
      <w:r w:rsidRPr="00616AAA">
        <w:rPr>
          <w:rFonts w:ascii="GHEA Grapalat" w:eastAsiaTheme="minorHAnsi" w:hAnsi="GHEA Grapalat" w:cstheme="minorBidi"/>
        </w:rPr>
        <w:t>Лицо, выдающее гарантию, отклоняет требование бенефициара, если:</w:t>
      </w:r>
    </w:p>
    <w:p w:rsidR="007D0798" w:rsidRPr="00616AAA" w:rsidRDefault="007D0798" w:rsidP="007D0798">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D0798" w:rsidRPr="00616AAA" w:rsidRDefault="007D0798" w:rsidP="007D0798">
      <w:pPr>
        <w:pStyle w:val="af4"/>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2) требование представлено по истечении срока, установленного гарантией.</w:t>
      </w:r>
    </w:p>
    <w:p w:rsidR="007D0798" w:rsidRPr="00616AAA" w:rsidRDefault="007D0798" w:rsidP="007D0798">
      <w:pPr>
        <w:pStyle w:val="af4"/>
        <w:shd w:val="clear" w:color="auto" w:fill="FFFFFF"/>
        <w:spacing w:before="0" w:beforeAutospacing="0" w:after="0" w:afterAutospacing="0"/>
        <w:ind w:firstLine="375"/>
        <w:rPr>
          <w:rFonts w:ascii="GHEA Grapalat" w:eastAsiaTheme="minorHAnsi" w:hAnsi="GHEA Grapalat" w:cstheme="minorBidi"/>
        </w:rPr>
      </w:pPr>
    </w:p>
    <w:p w:rsidR="007D0798" w:rsidRPr="00616AAA" w:rsidRDefault="007D0798" w:rsidP="007D0798">
      <w:pPr>
        <w:pStyle w:val="af4"/>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D0798" w:rsidRPr="00616AAA" w:rsidRDefault="007D0798" w:rsidP="007D0798">
      <w:pPr>
        <w:pStyle w:val="af4"/>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D0798" w:rsidRDefault="007D0798" w:rsidP="007D0798">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D0798" w:rsidRPr="00367717" w:rsidRDefault="007D0798" w:rsidP="007D0798">
      <w:pPr>
        <w:pStyle w:val="af4"/>
        <w:shd w:val="clear" w:color="auto" w:fill="FFFFFF"/>
        <w:spacing w:before="0" w:beforeAutospacing="0" w:after="0" w:afterAutospacing="0"/>
        <w:ind w:firstLine="375"/>
        <w:jc w:val="both"/>
        <w:rPr>
          <w:rFonts w:ascii="GHEA Grapalat" w:eastAsiaTheme="minorHAnsi" w:hAnsi="GHEA Grapalat" w:cstheme="minorBidi"/>
        </w:rPr>
      </w:pPr>
      <w:r w:rsidRPr="00367717">
        <w:rPr>
          <w:rFonts w:ascii="GHEA Grapalat" w:eastAsiaTheme="minorHAnsi" w:hAnsi="GHEA Grapalat" w:cstheme="minorBidi"/>
        </w:rPr>
        <w:t>12. В день предоставления гарантии лицо, выдающее гарантию, с официального адреса</w:t>
      </w:r>
      <w:r w:rsidRPr="00367717">
        <w:rPr>
          <w:rFonts w:ascii="GHEA Grapalat" w:eastAsiaTheme="minorHAnsi" w:hAnsi="GHEA Grapalat" w:cstheme="minorBidi"/>
          <w:lang w:val="hy-AM"/>
        </w:rPr>
        <w:t xml:space="preserve"> </w:t>
      </w:r>
      <w:r w:rsidRPr="00367717">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w:t>
      </w:r>
      <w:r w:rsidR="00D72AC9" w:rsidRPr="00367717">
        <w:rPr>
          <w:rFonts w:ascii="GHEA Grapalat" w:eastAsiaTheme="minorHAnsi" w:hAnsi="GHEA Grapalat" w:cstheme="minorBidi"/>
        </w:rPr>
        <w:t xml:space="preserve"> </w:t>
      </w:r>
      <w:r w:rsidRPr="00367717">
        <w:rPr>
          <w:rFonts w:ascii="GHEA Grapalat" w:eastAsiaTheme="minorHAnsi" w:hAnsi="GHEA Grapalat" w:cstheme="minorBidi"/>
        </w:rPr>
        <w:t xml:space="preserve">указанный в приглашении к процедуре закупок </w:t>
      </w:r>
      <w:r w:rsidR="00D72AC9" w:rsidRPr="00367717">
        <w:rPr>
          <w:rFonts w:ascii="GHEA Grapalat" w:eastAsiaTheme="minorHAnsi" w:hAnsi="GHEA Grapalat" w:cstheme="minorBidi"/>
        </w:rPr>
        <w:t xml:space="preserve"> </w:t>
      </w:r>
      <w:r w:rsidRPr="00367717">
        <w:rPr>
          <w:rFonts w:ascii="GHEA Grapalat" w:eastAsiaTheme="minorHAnsi" w:hAnsi="GHEA Grapalat" w:cstheme="minorBidi"/>
        </w:rPr>
        <w:t>под кодом  ---   -------------.</w:t>
      </w:r>
    </w:p>
    <w:p w:rsidR="007D0798" w:rsidRPr="00367717" w:rsidRDefault="007D0798" w:rsidP="00D72AC9">
      <w:pPr>
        <w:pStyle w:val="af4"/>
        <w:shd w:val="clear" w:color="auto" w:fill="FFFFFF"/>
        <w:spacing w:before="0" w:beforeAutospacing="0" w:after="0" w:afterAutospacing="0"/>
        <w:ind w:firstLine="375"/>
        <w:rPr>
          <w:rFonts w:ascii="GHEA Grapalat" w:eastAsiaTheme="minorHAnsi" w:hAnsi="GHEA Grapalat" w:cstheme="minorBidi"/>
          <w:sz w:val="16"/>
          <w:szCs w:val="16"/>
        </w:rPr>
      </w:pPr>
      <w:r w:rsidRPr="00367717">
        <w:rPr>
          <w:rFonts w:ascii="GHEA Grapalat" w:eastAsiaTheme="minorHAnsi" w:hAnsi="GHEA Grapalat" w:cstheme="minorBidi"/>
          <w:sz w:val="16"/>
          <w:szCs w:val="16"/>
        </w:rPr>
        <w:t>код процедуры</w:t>
      </w:r>
    </w:p>
    <w:p w:rsidR="007D0798" w:rsidRPr="00367717" w:rsidRDefault="007D0798" w:rsidP="007D0798">
      <w:pPr>
        <w:pStyle w:val="af4"/>
        <w:shd w:val="clear" w:color="auto" w:fill="FFFFFF"/>
        <w:spacing w:before="0" w:beforeAutospacing="0" w:after="0" w:afterAutospacing="0"/>
        <w:ind w:firstLine="375"/>
        <w:jc w:val="both"/>
        <w:rPr>
          <w:rFonts w:ascii="GHEA Grapalat" w:eastAsiaTheme="minorHAnsi" w:hAnsi="GHEA Grapalat" w:cstheme="minorBidi"/>
        </w:rPr>
      </w:pPr>
    </w:p>
    <w:p w:rsidR="007D0798" w:rsidRPr="00367717" w:rsidRDefault="007D0798" w:rsidP="007D0798">
      <w:pPr>
        <w:pStyle w:val="af4"/>
        <w:shd w:val="clear" w:color="auto" w:fill="FFFFFF"/>
        <w:spacing w:before="0" w:beforeAutospacing="0" w:after="0" w:afterAutospacing="0"/>
        <w:ind w:firstLine="375"/>
        <w:jc w:val="both"/>
        <w:rPr>
          <w:rFonts w:ascii="GHEA Grapalat" w:hAnsi="GHEA Grapalat"/>
          <w:sz w:val="20"/>
          <w:szCs w:val="20"/>
        </w:rPr>
      </w:pPr>
    </w:p>
    <w:p w:rsidR="007D0798" w:rsidRPr="00367717" w:rsidRDefault="007D0798" w:rsidP="007D0798">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367717">
        <w:rPr>
          <w:rFonts w:ascii="GHEA Grapalat" w:hAnsi="GHEA Grapalat"/>
          <w:sz w:val="20"/>
          <w:szCs w:val="20"/>
          <w:lang w:val="hy-AM"/>
        </w:rPr>
        <w:t>Руководитель исполнительного органа</w:t>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p>
    <w:p w:rsidR="007D0798" w:rsidRPr="00367717" w:rsidRDefault="007D0798" w:rsidP="007D0798">
      <w:pPr>
        <w:pStyle w:val="af4"/>
        <w:shd w:val="clear" w:color="auto" w:fill="FFFFFF"/>
        <w:spacing w:before="0" w:beforeAutospacing="0" w:after="0" w:afterAutospacing="0"/>
        <w:ind w:firstLine="375"/>
        <w:jc w:val="both"/>
        <w:rPr>
          <w:rFonts w:ascii="GHEA Grapalat" w:hAnsi="GHEA Grapalat"/>
          <w:sz w:val="20"/>
          <w:szCs w:val="20"/>
          <w:lang w:val="hy-AM"/>
        </w:rPr>
      </w:pPr>
    </w:p>
    <w:p w:rsidR="007D0798" w:rsidRPr="00367717" w:rsidRDefault="007D0798" w:rsidP="007D0798">
      <w:pPr>
        <w:pStyle w:val="af4"/>
        <w:shd w:val="clear" w:color="auto" w:fill="FFFFFF"/>
        <w:spacing w:before="0" w:beforeAutospacing="0" w:after="0" w:afterAutospacing="0"/>
        <w:ind w:firstLine="375"/>
        <w:jc w:val="both"/>
        <w:rPr>
          <w:rFonts w:ascii="GHEA Grapalat" w:hAnsi="GHEA Grapalat"/>
          <w:sz w:val="20"/>
          <w:szCs w:val="20"/>
          <w:lang w:val="hy-AM"/>
        </w:rPr>
      </w:pPr>
    </w:p>
    <w:p w:rsidR="007D0798" w:rsidRPr="00367717" w:rsidRDefault="007D0798" w:rsidP="007D0798">
      <w:pPr>
        <w:pStyle w:val="af4"/>
        <w:shd w:val="clear" w:color="auto" w:fill="FFFFFF"/>
        <w:spacing w:before="0" w:beforeAutospacing="0" w:after="0" w:afterAutospacing="0"/>
        <w:ind w:firstLine="375"/>
        <w:jc w:val="both"/>
        <w:rPr>
          <w:rFonts w:ascii="GHEA Grapalat" w:hAnsi="GHEA Grapalat"/>
          <w:sz w:val="20"/>
          <w:szCs w:val="20"/>
          <w:lang w:val="hy-AM"/>
        </w:rPr>
      </w:pP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p>
    <w:p w:rsidR="007D0798" w:rsidRPr="00367717" w:rsidRDefault="007D0798" w:rsidP="007D0798">
      <w:pPr>
        <w:pStyle w:val="af4"/>
        <w:shd w:val="clear" w:color="auto" w:fill="FFFFFF"/>
        <w:spacing w:before="0" w:beforeAutospacing="0" w:after="0" w:afterAutospacing="0"/>
        <w:rPr>
          <w:rFonts w:ascii="GHEA Grapalat" w:hAnsi="GHEA Grapalat" w:cs="Sylfaen"/>
          <w:vertAlign w:val="superscript"/>
        </w:rPr>
      </w:pPr>
      <w:r w:rsidRPr="00367717">
        <w:rPr>
          <w:rFonts w:ascii="GHEA Grapalat" w:hAnsi="GHEA Grapalat" w:cs="Sylfaen"/>
          <w:vertAlign w:val="superscript"/>
          <w:lang w:val="hy-AM"/>
        </w:rPr>
        <w:t xml:space="preserve">                                                        </w:t>
      </w:r>
      <w:r w:rsidRPr="00367717">
        <w:rPr>
          <w:rFonts w:ascii="GHEA Grapalat" w:hAnsi="GHEA Grapalat" w:cs="Sylfaen"/>
          <w:vertAlign w:val="superscript"/>
        </w:rPr>
        <w:t>число, месяц, год</w:t>
      </w:r>
    </w:p>
    <w:p w:rsidR="007D0798" w:rsidRPr="00FC3A49" w:rsidRDefault="007D0798" w:rsidP="007D0798">
      <w:pPr>
        <w:pStyle w:val="af4"/>
        <w:shd w:val="clear" w:color="auto" w:fill="FFFFFF"/>
        <w:spacing w:before="0" w:beforeAutospacing="0" w:after="0" w:afterAutospacing="0"/>
        <w:ind w:firstLine="375"/>
        <w:jc w:val="both"/>
        <w:rPr>
          <w:rFonts w:ascii="GHEA Grapalat" w:eastAsiaTheme="minorHAnsi" w:hAnsi="GHEA Grapalat" w:cstheme="minorBidi"/>
          <w:color w:val="FF0000"/>
          <w:lang w:val="hy-AM"/>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7D0798" w:rsidRDefault="007D0798">
      <w:pPr>
        <w:rPr>
          <w:rFonts w:ascii="GHEA Grapalat" w:hAnsi="GHEA Grapalat"/>
          <w:b/>
        </w:rPr>
      </w:pPr>
      <w:r>
        <w:rPr>
          <w:rFonts w:ascii="GHEA Grapalat" w:hAnsi="GHEA Grapalat"/>
          <w:b/>
        </w:rPr>
        <w:br w:type="page"/>
      </w: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BD7D80" w:rsidRPr="00F31A4A" w:rsidRDefault="00071D1C" w:rsidP="00BD7D80">
      <w:pPr>
        <w:pStyle w:val="a3"/>
        <w:widowControl w:val="0"/>
        <w:spacing w:after="160" w:line="240" w:lineRule="auto"/>
        <w:ind w:firstLine="0"/>
        <w:jc w:val="center"/>
        <w:rPr>
          <w:rFonts w:ascii="GHEA Grapalat" w:hAnsi="GHEA Grapalat"/>
          <w:i w:val="0"/>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BD7D80" w:rsidRPr="008450D2">
        <w:rPr>
          <w:rFonts w:ascii="GHEA Grapalat" w:hAnsi="GHEA Grapalat"/>
          <w:i w:val="0"/>
          <w:sz w:val="24"/>
          <w:szCs w:val="24"/>
        </w:rPr>
        <w:t>SХMAH-GHASХDЗB</w:t>
      </w:r>
      <w:r w:rsidR="00BD7D80">
        <w:rPr>
          <w:rFonts w:ascii="GHEA Grapalat" w:hAnsi="GHEA Grapalat"/>
          <w:i w:val="0"/>
          <w:sz w:val="24"/>
          <w:szCs w:val="24"/>
          <w:lang w:val="hy-AM"/>
        </w:rPr>
        <w:t>-2</w:t>
      </w:r>
      <w:r w:rsidR="00BD7D80" w:rsidRPr="00A61357">
        <w:rPr>
          <w:rFonts w:ascii="GHEA Grapalat" w:hAnsi="GHEA Grapalat"/>
          <w:i w:val="0"/>
          <w:sz w:val="24"/>
          <w:szCs w:val="24"/>
        </w:rPr>
        <w:t>5</w:t>
      </w:r>
      <w:r w:rsidR="00BD7D80">
        <w:rPr>
          <w:rFonts w:ascii="GHEA Grapalat" w:hAnsi="GHEA Grapalat"/>
          <w:i w:val="0"/>
          <w:sz w:val="24"/>
          <w:szCs w:val="24"/>
          <w:lang w:val="hy-AM"/>
        </w:rPr>
        <w:t>/</w:t>
      </w:r>
      <w:r w:rsidR="00F31A4A" w:rsidRPr="00F31A4A">
        <w:rPr>
          <w:rFonts w:ascii="GHEA Grapalat" w:hAnsi="GHEA Grapalat"/>
          <w:i w:val="0"/>
          <w:sz w:val="24"/>
          <w:szCs w:val="24"/>
        </w:rPr>
        <w:t>11</w:t>
      </w:r>
    </w:p>
    <w:p w:rsidR="00E47BA1" w:rsidRPr="006E534B" w:rsidRDefault="00BB28C8" w:rsidP="00E47BA1">
      <w:pPr>
        <w:pStyle w:val="aa"/>
        <w:widowControl w:val="0"/>
        <w:spacing w:after="160"/>
        <w:ind w:right="-7"/>
        <w:rPr>
          <w:rFonts w:ascii="GHEA Grapalat" w:hAnsi="GHEA Grapalat"/>
          <w:b/>
        </w:rPr>
      </w:pPr>
      <w:r w:rsidRPr="009F3DC7">
        <w:rPr>
          <w:rFonts w:ascii="GHEA Grapalat" w:hAnsi="GHEA Grapalat"/>
          <w:b/>
        </w:rPr>
        <w:t>ДОГОВОР</w:t>
      </w:r>
      <w:r w:rsidR="00E47BA1" w:rsidRPr="00E47BA1">
        <w:rPr>
          <w:rFonts w:ascii="GHEA Grapalat" w:hAnsi="GHEA Grapalat"/>
          <w:b/>
        </w:rPr>
        <w:t xml:space="preserve"> </w:t>
      </w:r>
      <w:r w:rsidR="00E47BA1" w:rsidRPr="006E534B">
        <w:rPr>
          <w:rFonts w:ascii="GHEA Grapalat" w:hAnsi="GHEA Grapalat"/>
          <w:b/>
        </w:rPr>
        <w:t xml:space="preserve">ОБЪЯВЛЕННЫЙ С ЦЕЛЬЮ ПРИОБРЕТЕНИЯ ОБЪЯВЛЕНИЕ О ПРОВЕДЕНИИ ОТКРЫТОГО ТЕНДЕРА НА СТРОИТЕЛЬНЫЕ РАБОТЫ ПО РЕМОНТУ 25-Й УЛИЦЫ </w:t>
      </w:r>
      <w:r w:rsidR="00E47BA1">
        <w:rPr>
          <w:rFonts w:ascii="GHEA Grapalat" w:hAnsi="GHEA Grapalat"/>
          <w:b/>
        </w:rPr>
        <w:t xml:space="preserve"> АМАСИ</w:t>
      </w:r>
      <w:r w:rsidR="00E47BA1" w:rsidRPr="00F434C9">
        <w:rPr>
          <w:rFonts w:ascii="GHEA Grapalat" w:hAnsi="GHEA Grapalat"/>
          <w:b/>
        </w:rPr>
        <w:t>И</w:t>
      </w:r>
      <w:r w:rsidR="00E47BA1" w:rsidRPr="006E534B">
        <w:rPr>
          <w:rFonts w:ascii="GHEA Grapalat" w:hAnsi="GHEA Grapalat"/>
          <w:b/>
        </w:rPr>
        <w:t xml:space="preserve"> В ОБЩИНЕ АМАСИЯ ШИРАКСКОГО РА  ДЛЯ НУЖД  МУНИЦИПАЛИТЕТА АМАСИИ</w:t>
      </w:r>
    </w:p>
    <w:p w:rsidR="00BB28C8" w:rsidRDefault="00BB28C8" w:rsidP="00BB28C8">
      <w:pPr>
        <w:widowControl w:val="0"/>
        <w:spacing w:after="160" w:line="360" w:lineRule="auto"/>
        <w:jc w:val="center"/>
        <w:rPr>
          <w:rFonts w:ascii="GHEA Grapalat" w:hAnsi="GHEA Grapalat"/>
          <w:b/>
          <w:lang w:val="en-US"/>
        </w:rPr>
      </w:pPr>
      <w:r w:rsidRPr="009F3DC7">
        <w:rPr>
          <w:rFonts w:ascii="GHEA Grapalat" w:hAnsi="GHEA Grapalat"/>
          <w:b/>
        </w:rPr>
        <w:t>№ ____________________</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BB28C8" w:rsidTr="003D2146">
        <w:tc>
          <w:tcPr>
            <w:tcW w:w="4643" w:type="dxa"/>
          </w:tcPr>
          <w:p w:rsidR="00BB28C8" w:rsidRPr="00433A59" w:rsidRDefault="00BB28C8" w:rsidP="003D2146">
            <w:pPr>
              <w:widowControl w:val="0"/>
              <w:spacing w:after="160" w:line="360" w:lineRule="auto"/>
              <w:rPr>
                <w:rFonts w:ascii="GHEA Grapalat" w:hAnsi="GHEA Grapalat"/>
                <w:b/>
                <w:u w:val="single"/>
                <w:lang w:val="en-US"/>
              </w:rPr>
            </w:pPr>
            <w:r w:rsidRPr="009F3DC7">
              <w:rPr>
                <w:rFonts w:ascii="GHEA Grapalat" w:hAnsi="GHEA Grapalat"/>
              </w:rPr>
              <w:t>г.</w:t>
            </w:r>
          </w:p>
        </w:tc>
        <w:tc>
          <w:tcPr>
            <w:tcW w:w="4644" w:type="dxa"/>
          </w:tcPr>
          <w:p w:rsidR="00BB28C8" w:rsidRDefault="00BB28C8" w:rsidP="003D2146">
            <w:pPr>
              <w:widowControl w:val="0"/>
              <w:spacing w:after="160" w:line="360" w:lineRule="auto"/>
              <w:jc w:val="right"/>
              <w:rPr>
                <w:rFonts w:ascii="GHEA Grapalat" w:hAnsi="GHEA Grapalat"/>
                <w:b/>
                <w:u w:val="single"/>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433A59" w:rsidRDefault="00BB28C8" w:rsidP="00BB28C8">
      <w:pPr>
        <w:widowControl w:val="0"/>
        <w:spacing w:after="160" w:line="360" w:lineRule="auto"/>
        <w:jc w:val="center"/>
        <w:rPr>
          <w:rFonts w:ascii="GHEA Grapalat" w:hAnsi="GHEA Grapalat"/>
          <w:b/>
          <w:u w:val="single"/>
          <w:lang w:val="en-US"/>
        </w:rPr>
      </w:pPr>
    </w:p>
    <w:p w:rsidR="00BB28C8" w:rsidRPr="009F3DC7" w:rsidRDefault="00BB28C8" w:rsidP="00BB28C8">
      <w:pPr>
        <w:widowControl w:val="0"/>
        <w:spacing w:after="160" w:line="360" w:lineRule="auto"/>
        <w:jc w:val="both"/>
        <w:rPr>
          <w:rFonts w:ascii="GHEA Grapalat" w:hAnsi="GHEA Grapalat"/>
        </w:rPr>
      </w:pPr>
      <w:r w:rsidRPr="00C7119C">
        <w:rPr>
          <w:rFonts w:ascii="GHEA Grapalat" w:hAnsi="GHEA Grapalat"/>
        </w:rPr>
        <w:t>_____________, в лице _______________________, действующего на основании устава _____________, (далее — "Заказчик), с одной стороны, и __________________, в лице директора</w:t>
      </w:r>
      <w:r>
        <w:rPr>
          <w:rFonts w:ascii="GHEA Grapalat" w:hAnsi="GHEA Grapalat"/>
        </w:rPr>
        <w:t xml:space="preserve"> </w:t>
      </w:r>
      <w:r w:rsidRPr="00C7119C">
        <w:rPr>
          <w:rFonts w:ascii="GHEA Grapalat" w:hAnsi="GHEA Grapalat"/>
        </w:rPr>
        <w:t>_____________________, действующего на основании устава ________________________, (далее — Исполнитель), с другой стороны, заключили настоящий Договор о следующем.</w:t>
      </w:r>
    </w:p>
    <w:p w:rsidR="00BB28C8" w:rsidRPr="009F3DC7" w:rsidRDefault="00BB28C8" w:rsidP="00BB28C8">
      <w:pPr>
        <w:widowControl w:val="0"/>
        <w:spacing w:after="160" w:line="360" w:lineRule="auto"/>
        <w:ind w:firstLine="567"/>
        <w:jc w:val="both"/>
        <w:rPr>
          <w:rFonts w:ascii="GHEA Grapalat" w:hAnsi="GHEA Grapalat"/>
          <w:i/>
        </w:rPr>
      </w:pPr>
    </w:p>
    <w:p w:rsidR="00BB28C8" w:rsidRPr="009F3DC7" w:rsidRDefault="00BB28C8" w:rsidP="00BB28C8">
      <w:pPr>
        <w:widowControl w:val="0"/>
        <w:spacing w:after="160" w:line="360" w:lineRule="auto"/>
        <w:jc w:val="center"/>
        <w:rPr>
          <w:rFonts w:ascii="GHEA Grapalat" w:hAnsi="GHEA Grapalat" w:cs="Sylfaen"/>
          <w:b/>
          <w:smallCaps/>
        </w:rPr>
      </w:pPr>
      <w:r>
        <w:rPr>
          <w:rFonts w:ascii="GHEA Grapalat" w:hAnsi="GHEA Grapalat"/>
          <w:b/>
          <w:smallCaps/>
        </w:rPr>
        <w:t>1.</w:t>
      </w:r>
      <w:r w:rsidRPr="00EF1C40">
        <w:rPr>
          <w:rFonts w:ascii="GHEA Grapalat" w:hAnsi="GHEA Grapalat"/>
          <w:b/>
          <w:smallCaps/>
        </w:rPr>
        <w:t xml:space="preserve"> </w:t>
      </w:r>
      <w:r w:rsidRPr="009F3DC7">
        <w:rPr>
          <w:rFonts w:ascii="GHEA Grapalat" w:hAnsi="GHEA Grapalat"/>
          <w:b/>
          <w:smallCaps/>
        </w:rPr>
        <w:t>Предмет договора</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1.</w:t>
      </w:r>
      <w:r>
        <w:rPr>
          <w:rFonts w:ascii="GHEA Grapalat" w:hAnsi="GHEA Grapalat"/>
        </w:rPr>
        <w:t>1.</w:t>
      </w:r>
      <w:r>
        <w:rPr>
          <w:rFonts w:ascii="GHEA Grapalat" w:hAnsi="GHEA Grapalat"/>
        </w:rPr>
        <w:tab/>
      </w:r>
      <w:r w:rsidRPr="009F3DC7">
        <w:rPr>
          <w:rFonts w:ascii="GHEA Grapalat" w:hAnsi="GHEA Grapalat"/>
        </w:rPr>
        <w:t>Заказчик поручает, а Исполнитель принимает обязательство по выполнению ------------------ работ (далее — работа),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BB28C8"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Работа выполняется в соответствии с установленной Приложением № 1 к договору Технической характеристикой-графиком закупки и в установленные сроки.</w:t>
      </w:r>
    </w:p>
    <w:p w:rsidR="00BB28C8" w:rsidRDefault="00BB28C8" w:rsidP="00BB28C8">
      <w:pPr>
        <w:rPr>
          <w:rFonts w:ascii="GHEA Grapalat" w:hAnsi="GHEA Grapalat"/>
        </w:rPr>
      </w:pPr>
      <w:r>
        <w:rPr>
          <w:rFonts w:ascii="GHEA Grapalat" w:hAnsi="GHEA Grapalat"/>
        </w:rPr>
        <w:br w:type="page"/>
      </w:r>
    </w:p>
    <w:p w:rsidR="00BB28C8" w:rsidRPr="001D4C6F" w:rsidRDefault="00BB28C8" w:rsidP="00BB28C8">
      <w:pPr>
        <w:widowControl w:val="0"/>
        <w:spacing w:after="160" w:line="360" w:lineRule="auto"/>
        <w:jc w:val="center"/>
        <w:rPr>
          <w:rFonts w:ascii="GHEA Grapalat" w:hAnsi="GHEA Grapalat"/>
          <w:b/>
          <w:smallCaps/>
        </w:rPr>
      </w:pPr>
      <w:r w:rsidRPr="009F3DC7">
        <w:rPr>
          <w:rFonts w:ascii="GHEA Grapalat" w:hAnsi="GHEA Grapalat"/>
          <w:b/>
          <w:smallCaps/>
        </w:rPr>
        <w:lastRenderedPageBreak/>
        <w:t>2. ПРАВА И ОБЯЗАННОСТИ СТОРОН</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выполняемой Исполнителем работы, без вмешательства в деятельность Исполнителя.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2.1.</w:t>
      </w:r>
      <w:r>
        <w:rPr>
          <w:rFonts w:ascii="GHEA Grapalat" w:hAnsi="GHEA Grapalat"/>
        </w:rPr>
        <w:t>2.</w:t>
      </w:r>
      <w:r>
        <w:rPr>
          <w:rFonts w:ascii="GHEA Grapalat" w:hAnsi="GHEA Grapalat"/>
        </w:rPr>
        <w:tab/>
      </w:r>
      <w:r w:rsidRPr="009F3DC7">
        <w:rPr>
          <w:rFonts w:ascii="GHEA Grapalat" w:hAnsi="GHEA Grapalat"/>
        </w:rPr>
        <w:t xml:space="preserve">Если выполнена работа, не соответствующая Технической характеристике-графику закупки, указанной в Приложении № 1 к договору: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2.1.</w:t>
      </w:r>
      <w:r>
        <w:rPr>
          <w:rFonts w:ascii="GHEA Grapalat" w:hAnsi="GHEA Grapalat"/>
        </w:rPr>
        <w:t>3.</w:t>
      </w:r>
      <w:r>
        <w:rPr>
          <w:rFonts w:ascii="GHEA Grapalat" w:hAnsi="GHEA Grapalat"/>
        </w:rPr>
        <w:tab/>
      </w:r>
      <w:r w:rsidRPr="009F3DC7">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выполненная работа не соответствует требованиям, установленным Приложением № 1 к договору;</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нарушен срок выполнения работы.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2.</w:t>
      </w:r>
      <w:r>
        <w:rPr>
          <w:rFonts w:ascii="GHEA Grapalat" w:hAnsi="GHEA Grapalat"/>
          <w:b/>
        </w:rPr>
        <w:tab/>
      </w:r>
      <w:r w:rsidRPr="009F3DC7">
        <w:rPr>
          <w:rFonts w:ascii="GHEA Grapalat" w:hAnsi="GHEA Grapalat"/>
          <w:b/>
        </w:rPr>
        <w:t>Заказчик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2.2.</w:t>
      </w:r>
      <w:r>
        <w:rPr>
          <w:rFonts w:ascii="GHEA Grapalat" w:hAnsi="GHEA Grapalat"/>
        </w:rPr>
        <w:t>1.</w:t>
      </w:r>
      <w:r>
        <w:rPr>
          <w:rFonts w:ascii="GHEA Grapalat" w:hAnsi="GHEA Grapalat"/>
        </w:rPr>
        <w:tab/>
      </w:r>
      <w:r w:rsidRPr="009F3DC7">
        <w:rPr>
          <w:rFonts w:ascii="GHEA Grapalat" w:hAnsi="GHEA Grapalat"/>
        </w:rPr>
        <w:t>Обсуждать и принимать результат работы, выполненной в соответствии с Технической характеристикой-графиком закупки, а в случаях выявления недостатков в результате работы — незамедлительно в письменной форме уведомлять об этом Исполнителя.</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2.2.</w:t>
      </w:r>
      <w:r>
        <w:rPr>
          <w:rFonts w:ascii="GHEA Grapalat" w:hAnsi="GHEA Grapalat"/>
        </w:rPr>
        <w:t>2.</w:t>
      </w:r>
      <w:r>
        <w:rPr>
          <w:rFonts w:ascii="GHEA Grapalat" w:hAnsi="GHEA Grapalat"/>
        </w:rPr>
        <w:tab/>
      </w:r>
      <w:r w:rsidRPr="009F3DC7">
        <w:rPr>
          <w:rFonts w:ascii="GHEA Grapalat" w:hAnsi="GHEA Grapalat"/>
        </w:rPr>
        <w:t xml:space="preserve">В случае приемки результата работы, уплачивать Исполнителю суммы, </w:t>
      </w:r>
      <w:r w:rsidRPr="009F3DC7">
        <w:rPr>
          <w:rFonts w:ascii="GHEA Grapalat" w:hAnsi="GHEA Grapalat"/>
        </w:rPr>
        <w:lastRenderedPageBreak/>
        <w:t>подлежащие уплате последнему, а в случае нарушения срока — также предусмотренную пунктом 5.5 договора пеню.</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3.</w:t>
      </w:r>
      <w:r>
        <w:rPr>
          <w:rFonts w:ascii="GHEA Grapalat" w:hAnsi="GHEA Grapalat"/>
          <w:b/>
        </w:rPr>
        <w:tab/>
      </w:r>
      <w:r w:rsidRPr="009F3DC7">
        <w:rPr>
          <w:rFonts w:ascii="GHEA Grapalat" w:hAnsi="GHEA Grapalat"/>
          <w:b/>
        </w:rPr>
        <w:t>Исполнитель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2.3.</w:t>
      </w:r>
      <w:r>
        <w:rPr>
          <w:rFonts w:ascii="GHEA Grapalat" w:hAnsi="GHEA Grapalat"/>
        </w:rPr>
        <w:t>1.</w:t>
      </w:r>
      <w:r>
        <w:rPr>
          <w:rFonts w:ascii="GHEA Grapalat" w:hAnsi="GHEA Grapalat"/>
        </w:rPr>
        <w:tab/>
      </w:r>
      <w:r w:rsidRPr="009F3DC7">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4.</w:t>
      </w:r>
      <w:r>
        <w:rPr>
          <w:rFonts w:ascii="GHEA Grapalat" w:hAnsi="GHEA Grapalat"/>
          <w:b/>
        </w:rPr>
        <w:tab/>
      </w:r>
      <w:r w:rsidRPr="009F3DC7">
        <w:rPr>
          <w:rFonts w:ascii="GHEA Grapalat" w:hAnsi="GHEA Grapalat"/>
          <w:b/>
        </w:rPr>
        <w:t>Исполнитель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2.4.</w:t>
      </w:r>
      <w:r>
        <w:rPr>
          <w:rFonts w:ascii="GHEA Grapalat" w:hAnsi="GHEA Grapalat"/>
        </w:rPr>
        <w:t>1.</w:t>
      </w:r>
      <w:r>
        <w:rPr>
          <w:rFonts w:ascii="GHEA Grapalat" w:hAnsi="GHEA Grapalat"/>
        </w:rPr>
        <w:tab/>
      </w:r>
      <w:r w:rsidRPr="009F3DC7">
        <w:rPr>
          <w:rFonts w:ascii="GHEA Grapalat" w:hAnsi="GHEA Grapalat"/>
        </w:rPr>
        <w:t>Обеспечивать выполнение работы по условиям, установленным Приложением № 1 к договору, руководствуясь действующим законодательством.</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2.4.</w:t>
      </w:r>
      <w:r>
        <w:rPr>
          <w:rFonts w:ascii="GHEA Grapalat" w:hAnsi="GHEA Grapalat"/>
        </w:rPr>
        <w:t>2.</w:t>
      </w:r>
      <w:r>
        <w:rPr>
          <w:rFonts w:ascii="GHEA Grapalat" w:hAnsi="GHEA Grapalat"/>
        </w:rPr>
        <w:tab/>
      </w:r>
      <w:r w:rsidRPr="009F3DC7">
        <w:rPr>
          <w:rFonts w:ascii="GHEA Grapalat" w:hAnsi="GHEA Grapalat"/>
        </w:rPr>
        <w:t>В предусмотренных договором случаях уплачивать предусмотренные пунктами 5.2 и 5.3 договора пеню и штраф.</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2.4.</w:t>
      </w:r>
      <w:r>
        <w:rPr>
          <w:rFonts w:ascii="GHEA Grapalat" w:hAnsi="GHEA Grapalat"/>
        </w:rPr>
        <w:t>3.</w:t>
      </w:r>
      <w:r>
        <w:rPr>
          <w:rFonts w:ascii="GHEA Grapalat" w:hAnsi="GHEA Grapalat"/>
        </w:rPr>
        <w:tab/>
      </w:r>
      <w:r w:rsidRPr="009F3DC7">
        <w:rPr>
          <w:rFonts w:ascii="GHEA Grapalat" w:hAnsi="GHEA Grapalat"/>
        </w:rPr>
        <w:t>В течение срока действия обеспечени</w:t>
      </w:r>
      <w:r w:rsidR="00EC1F84">
        <w:rPr>
          <w:rFonts w:ascii="GHEA Grapalat" w:hAnsi="GHEA Grapalat"/>
        </w:rPr>
        <w:t>й квалификации и</w:t>
      </w:r>
      <w:r w:rsidRPr="009F3DC7">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674E7A" w:rsidRDefault="00674E7A" w:rsidP="00674E7A">
      <w:pPr>
        <w:widowControl w:val="0"/>
        <w:spacing w:after="160" w:line="360" w:lineRule="auto"/>
        <w:jc w:val="center"/>
        <w:rPr>
          <w:rFonts w:ascii="GHEA Grapalat" w:hAnsi="GHEA Grapalat"/>
          <w:b/>
        </w:rPr>
      </w:pPr>
      <w:r w:rsidRPr="009F3DC7">
        <w:rPr>
          <w:rFonts w:ascii="GHEA Grapalat" w:hAnsi="GHEA Grapalat"/>
          <w:b/>
        </w:rPr>
        <w:t>3. ПОРЯДОК СДАЧИ И ПРИЕМКИ РАБОТЫ</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3.1.</w:t>
      </w:r>
      <w:r>
        <w:rPr>
          <w:rFonts w:ascii="GHEA Grapalat" w:hAnsi="GHEA Grapalat"/>
        </w:rPr>
        <w:tab/>
        <w:t xml:space="preserve">Выполненная работа принимается подписанием акта сдачи-приемки между Заказчиком и Исполнителем. Факт сдачи работы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и _______ экземпляр акта сдачи-приемки (Приложение № 3). </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а)</w:t>
      </w:r>
      <w:r>
        <w:rPr>
          <w:rFonts w:ascii="GHEA Grapalat" w:hAnsi="GHEA Grapalat"/>
        </w:rPr>
        <w:tab/>
        <w:t xml:space="preserve">для урегулирования вопроса предпринимает меры, предусмотренные </w:t>
      </w:r>
      <w:r>
        <w:rPr>
          <w:rFonts w:ascii="GHEA Grapalat" w:hAnsi="GHEA Grapalat"/>
        </w:rPr>
        <w:lastRenderedPageBreak/>
        <w:t>договором для подобной ситуации;</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3.3.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работы.</w:t>
      </w:r>
    </w:p>
    <w:p w:rsidR="00674E7A" w:rsidRDefault="00674E7A" w:rsidP="00674E7A">
      <w:pPr>
        <w:widowControl w:val="0"/>
        <w:tabs>
          <w:tab w:val="left" w:pos="1134"/>
        </w:tabs>
        <w:spacing w:after="160" w:line="340" w:lineRule="auto"/>
        <w:ind w:firstLine="567"/>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674E7A" w:rsidRPr="009F3DC7" w:rsidRDefault="00674E7A" w:rsidP="00BB28C8">
      <w:pPr>
        <w:widowControl w:val="0"/>
        <w:spacing w:after="160" w:line="360" w:lineRule="auto"/>
        <w:jc w:val="center"/>
        <w:rPr>
          <w:rFonts w:ascii="GHEA Grapalat" w:hAnsi="GHEA Grapalat" w:cs="Sylfaen"/>
          <w:b/>
        </w:rPr>
      </w:pPr>
    </w:p>
    <w:p w:rsidR="00BB28C8" w:rsidRPr="009F3DC7" w:rsidRDefault="00BB28C8" w:rsidP="00BB28C8">
      <w:pPr>
        <w:widowControl w:val="0"/>
        <w:spacing w:after="160" w:line="341" w:lineRule="auto"/>
        <w:jc w:val="center"/>
        <w:rPr>
          <w:rFonts w:ascii="GHEA Grapalat" w:hAnsi="GHEA Grapalat" w:cs="Sylfaen"/>
          <w:b/>
        </w:rPr>
      </w:pPr>
      <w:r>
        <w:rPr>
          <w:rFonts w:ascii="GHEA Grapalat" w:hAnsi="GHEA Grapalat"/>
          <w:b/>
        </w:rPr>
        <w:t>4.</w:t>
      </w:r>
      <w:r w:rsidRPr="00E90FBD">
        <w:rPr>
          <w:rFonts w:ascii="GHEA Grapalat" w:hAnsi="GHEA Grapalat"/>
          <w:b/>
        </w:rPr>
        <w:t xml:space="preserve"> </w:t>
      </w:r>
      <w:r w:rsidRPr="009F3DC7">
        <w:rPr>
          <w:rFonts w:ascii="GHEA Grapalat" w:hAnsi="GHEA Grapalat"/>
          <w:b/>
        </w:rPr>
        <w:t>ЦЕНА ДОГОВОРА</w:t>
      </w:r>
    </w:p>
    <w:p w:rsidR="00BB28C8" w:rsidRPr="009F3DC7" w:rsidRDefault="00BB28C8" w:rsidP="00BB28C8">
      <w:pPr>
        <w:widowControl w:val="0"/>
        <w:spacing w:after="160" w:line="341" w:lineRule="auto"/>
        <w:ind w:firstLine="567"/>
        <w:jc w:val="both"/>
        <w:rPr>
          <w:rFonts w:ascii="GHEA Grapalat" w:hAnsi="GHEA Grapalat" w:cs="Sylfaen"/>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Цена подлежащей выполнению Исполнителем работы по настоящему договору составляет ______ </w:t>
      </w:r>
      <w:r w:rsidRPr="00E90FBD">
        <w:rPr>
          <w:rFonts w:ascii="GHEA Grapalat" w:hAnsi="GHEA Grapalat"/>
        </w:rPr>
        <w:t>(__</w:t>
      </w:r>
      <w:r w:rsidRPr="00E90FBD">
        <w:rPr>
          <w:rFonts w:ascii="GHEA Grapalat" w:hAnsi="GHEA Grapalat"/>
          <w:u w:val="single"/>
        </w:rPr>
        <w:t>прописью</w:t>
      </w:r>
      <w:r w:rsidRPr="00E90FBD">
        <w:rPr>
          <w:rFonts w:ascii="GHEA Grapalat" w:hAnsi="GHEA Grapalat"/>
        </w:rPr>
        <w:t>____________________________________)</w:t>
      </w:r>
      <w:r w:rsidRPr="009F3DC7">
        <w:rPr>
          <w:rFonts w:ascii="GHEA Grapalat" w:hAnsi="GHEA Grapalat"/>
        </w:rPr>
        <w:t xml:space="preserve"> драмов РА, включая НДС</w:t>
      </w:r>
      <w:r w:rsidR="001B14C2">
        <w:rPr>
          <w:rStyle w:val="af6"/>
          <w:rFonts w:ascii="GHEA Grapalat" w:hAnsi="GHEA Grapalat"/>
        </w:rPr>
        <w:footnoteReference w:customMarkFollows="1" w:id="22"/>
        <w:t>18</w:t>
      </w:r>
      <w:r w:rsidRPr="009F3DC7">
        <w:rPr>
          <w:rFonts w:ascii="GHEA Grapalat" w:hAnsi="GHEA Grapalat"/>
        </w:rPr>
        <w:t xml:space="preserve">. </w:t>
      </w:r>
    </w:p>
    <w:p w:rsidR="00BB28C8" w:rsidRPr="00EF1C40" w:rsidRDefault="00BB28C8" w:rsidP="00BB28C8">
      <w:pPr>
        <w:widowControl w:val="0"/>
        <w:spacing w:after="160" w:line="341" w:lineRule="auto"/>
        <w:ind w:firstLine="567"/>
        <w:jc w:val="both"/>
        <w:rPr>
          <w:rFonts w:ascii="GHEA Grapalat" w:hAnsi="GHEA Grapalat"/>
        </w:rPr>
      </w:pPr>
      <w:r w:rsidRPr="009F3DC7">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BB28C8" w:rsidRPr="009F3DC7" w:rsidRDefault="00BB28C8" w:rsidP="00BB28C8">
      <w:pPr>
        <w:widowControl w:val="0"/>
        <w:spacing w:after="160" w:line="341" w:lineRule="auto"/>
        <w:ind w:firstLine="567"/>
        <w:jc w:val="both"/>
        <w:rPr>
          <w:rFonts w:ascii="GHEA Grapalat" w:hAnsi="GHEA Grapalat" w:cs="Sylfaen"/>
        </w:rPr>
      </w:pPr>
      <w:r w:rsidRPr="009F3DC7">
        <w:rPr>
          <w:rFonts w:ascii="GHEA Grapalat" w:hAnsi="GHEA Grapalat"/>
        </w:rPr>
        <w:t>Цена выполнения работы стабильна, и Исполнитель не вправе требовать увеличения, а Заказчик — снижения этой цены.</w:t>
      </w:r>
    </w:p>
    <w:p w:rsidR="00BB28C8" w:rsidRPr="00861440" w:rsidRDefault="00BB28C8" w:rsidP="00BB28C8">
      <w:pPr>
        <w:widowControl w:val="0"/>
        <w:tabs>
          <w:tab w:val="left" w:pos="1276"/>
        </w:tabs>
        <w:spacing w:after="160" w:line="341" w:lineRule="auto"/>
        <w:ind w:firstLine="567"/>
        <w:jc w:val="both"/>
        <w:rPr>
          <w:rFonts w:ascii="GHEA Grapalat" w:hAnsi="GHEA Grapalat"/>
        </w:rPr>
      </w:pPr>
      <w:r w:rsidRPr="009F3DC7">
        <w:rPr>
          <w:rFonts w:ascii="GHEA Grapalat" w:hAnsi="GHEA Grapalat"/>
        </w:rPr>
        <w:t>4.1.</w:t>
      </w:r>
      <w:r>
        <w:rPr>
          <w:rFonts w:ascii="GHEA Grapalat" w:hAnsi="GHEA Grapalat"/>
        </w:rPr>
        <w:t>1.</w:t>
      </w:r>
      <w:r>
        <w:rPr>
          <w:rFonts w:ascii="GHEA Grapalat" w:hAnsi="GHEA Grapalat"/>
        </w:rPr>
        <w:tab/>
      </w:r>
      <w:r w:rsidRPr="009F3DC7">
        <w:rPr>
          <w:rFonts w:ascii="GHEA Grapalat" w:hAnsi="GHEA Grapalat"/>
        </w:rPr>
        <w:t xml:space="preserve">Заказчик перечисляет сумму в размере до </w:t>
      </w:r>
      <w:r>
        <w:rPr>
          <w:rFonts w:ascii="GHEA Grapalat" w:hAnsi="GHEA Grapalat"/>
        </w:rPr>
        <w:t>_</w:t>
      </w:r>
      <w:r w:rsidRPr="00E90FBD">
        <w:rPr>
          <w:rFonts w:ascii="GHEA Grapalat" w:hAnsi="GHEA Grapalat"/>
        </w:rPr>
        <w:t>_____</w:t>
      </w:r>
      <w:r w:rsidRPr="009F3DC7">
        <w:rPr>
          <w:rFonts w:ascii="GHEA Grapalat" w:hAnsi="GHEA Grapalat"/>
        </w:rPr>
        <w:t xml:space="preserve"> (</w:t>
      </w:r>
      <w:r w:rsidRPr="00E90FBD">
        <w:rPr>
          <w:rFonts w:ascii="GHEA Grapalat" w:hAnsi="GHEA Grapalat"/>
        </w:rPr>
        <w:t>__</w:t>
      </w:r>
      <w:r w:rsidRPr="00AF3388">
        <w:rPr>
          <w:rFonts w:ascii="GHEA Grapalat" w:hAnsi="GHEA Grapalat"/>
        </w:rPr>
        <w:t>__</w:t>
      </w:r>
      <w:r w:rsidRPr="00E90FBD">
        <w:rPr>
          <w:rFonts w:ascii="GHEA Grapalat" w:hAnsi="GHEA Grapalat"/>
        </w:rPr>
        <w:t>____________</w:t>
      </w:r>
      <w:r w:rsidRPr="009F3DC7">
        <w:rPr>
          <w:rFonts w:ascii="GHEA Grapalat" w:hAnsi="GHEA Grapalat"/>
        </w:rPr>
        <w:t xml:space="preserve">) драмов Республики Армения от цены договора на банковский счет Исполнителя в </w:t>
      </w:r>
      <w:r w:rsidRPr="00AF3388">
        <w:rPr>
          <w:rFonts w:ascii="GHEA Grapalat" w:hAnsi="GHEA Grapalat"/>
          <w:spacing w:val="-4"/>
        </w:rPr>
        <w:t xml:space="preserve">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B03F63" w:rsidRPr="00B138F3">
        <w:rPr>
          <w:rFonts w:ascii="GHEA Grapalat" w:hAnsi="GHEA Grapalat"/>
        </w:rPr>
        <w:t xml:space="preserve">При этом до </w:t>
      </w:r>
      <w:r w:rsidR="00B03F63" w:rsidRPr="00B138F3">
        <w:rPr>
          <w:rFonts w:ascii="GHEA Grapalat" w:hAnsi="GHEA Grapalat"/>
        </w:rPr>
        <w:lastRenderedPageBreak/>
        <w:t xml:space="preserve">полного погашения предоплаты платежи </w:t>
      </w:r>
      <w:r w:rsidR="00B03F63" w:rsidRPr="00AD29CE">
        <w:rPr>
          <w:rFonts w:ascii="GHEA Grapalat" w:hAnsi="GHEA Grapalat"/>
        </w:rPr>
        <w:t>Исполнител</w:t>
      </w:r>
      <w:r w:rsidR="00B03F63">
        <w:rPr>
          <w:rFonts w:ascii="GHEA Grapalat" w:hAnsi="GHEA Grapalat"/>
        </w:rPr>
        <w:t>ю</w:t>
      </w:r>
      <w:r w:rsidR="00B03F63" w:rsidRPr="00750E05">
        <w:rPr>
          <w:rFonts w:ascii="GHEA Grapalat" w:hAnsi="GHEA Grapalat"/>
        </w:rPr>
        <w:t xml:space="preserve"> не</w:t>
      </w:r>
      <w:r w:rsidR="00B03F63" w:rsidRPr="00B138F3">
        <w:rPr>
          <w:rFonts w:ascii="GHEA Grapalat" w:hAnsi="GHEA Grapalat"/>
        </w:rPr>
        <w:t xml:space="preserve"> производятся</w:t>
      </w:r>
      <w:r w:rsidR="00B03F63">
        <w:rPr>
          <w:rStyle w:val="af6"/>
          <w:rFonts w:ascii="GHEA Grapalat" w:hAnsi="GHEA Grapalat"/>
        </w:rPr>
        <w:t xml:space="preserve"> </w:t>
      </w:r>
      <w:r w:rsidR="00A510FA">
        <w:rPr>
          <w:rStyle w:val="af6"/>
          <w:rFonts w:ascii="GHEA Grapalat" w:hAnsi="GHEA Grapalat"/>
          <w:spacing w:val="-4"/>
        </w:rPr>
        <w:footnoteReference w:customMarkFollows="1" w:id="23"/>
        <w:t>19</w:t>
      </w:r>
      <w:r w:rsidRPr="00861440">
        <w:rPr>
          <w:rFonts w:ascii="GHEA Grapalat" w:hAnsi="GHEA Grapalat"/>
          <w:spacing w:val="-4"/>
        </w:rPr>
        <w:t>.</w:t>
      </w:r>
    </w:p>
    <w:p w:rsidR="00BB28C8" w:rsidRDefault="00BB28C8" w:rsidP="00BB28C8">
      <w:pPr>
        <w:widowControl w:val="0"/>
        <w:tabs>
          <w:tab w:val="left" w:pos="1134"/>
        </w:tabs>
        <w:spacing w:after="160" w:line="341" w:lineRule="auto"/>
        <w:ind w:firstLine="567"/>
        <w:jc w:val="both"/>
        <w:rPr>
          <w:rFonts w:ascii="GHEA Grapalat" w:hAnsi="GHEA Grapalat"/>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Заказчик платит за выполненную работу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C02868" w:rsidRPr="001515B8">
        <w:rPr>
          <w:rFonts w:ascii="GHEA Grapalat" w:hAnsi="GHEA Grapalat"/>
        </w:rPr>
        <w:t>в течение месяцев</w:t>
      </w:r>
      <w:r w:rsidRPr="009F3DC7">
        <w:rPr>
          <w:rFonts w:ascii="GHEA Grapalat" w:hAnsi="GHEA Grapalat"/>
        </w:rPr>
        <w:t>, предусмотренны</w:t>
      </w:r>
      <w:r w:rsidR="00C02868">
        <w:rPr>
          <w:rFonts w:ascii="GHEA Grapalat" w:hAnsi="GHEA Grapalat"/>
        </w:rPr>
        <w:t>х</w:t>
      </w:r>
      <w:r w:rsidRPr="009F3DC7">
        <w:rPr>
          <w:rFonts w:ascii="GHEA Grapalat" w:hAnsi="GHEA Grapalat"/>
        </w:rPr>
        <w:t xml:space="preserve"> графиком оплаты договора (Приложение № 2)</w:t>
      </w:r>
      <w:r w:rsidR="00C02868">
        <w:rPr>
          <w:rFonts w:ascii="GHEA Grapalat" w:hAnsi="GHEA Grapalat"/>
        </w:rPr>
        <w:t>,</w:t>
      </w:r>
      <w:r w:rsidRPr="009F3DC7">
        <w:rPr>
          <w:rFonts w:ascii="GHEA Grapalat" w:hAnsi="GHEA Grapalat"/>
        </w:rPr>
        <w:t xml:space="preserve"> но не позднее чем до </w:t>
      </w:r>
      <w:r w:rsidR="00CF248C">
        <w:rPr>
          <w:rFonts w:ascii="GHEA Grapalat" w:hAnsi="GHEA Grapalat"/>
        </w:rPr>
        <w:t>----ого</w:t>
      </w:r>
      <w:r w:rsidRPr="009F3DC7">
        <w:rPr>
          <w:rFonts w:ascii="GHEA Grapalat" w:hAnsi="GHEA Grapalat"/>
        </w:rPr>
        <w:t xml:space="preserve"> декабря данного года. </w:t>
      </w:r>
    </w:p>
    <w:p w:rsidR="00C02868" w:rsidRPr="001762F4" w:rsidRDefault="00C02868" w:rsidP="00C0286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00A45057">
        <w:rPr>
          <w:rFonts w:ascii="GHEA Grapalat" w:hAnsi="GHEA Grapalat"/>
          <w:vertAlign w:val="superscript"/>
        </w:rPr>
        <w:t>19</w:t>
      </w:r>
      <w:r w:rsidRPr="001762F4">
        <w:rPr>
          <w:rFonts w:ascii="GHEA Grapalat" w:hAnsi="GHEA Grapalat"/>
          <w:vertAlign w:val="superscript"/>
          <w:lang w:val="hy-AM"/>
        </w:rPr>
        <w:t>,1</w:t>
      </w:r>
      <w:r>
        <w:rPr>
          <w:rFonts w:ascii="GHEA Grapalat" w:hAnsi="GHEA Grapalat"/>
          <w:lang w:val="hy-AM"/>
        </w:rPr>
        <w:t>.</w:t>
      </w:r>
    </w:p>
    <w:p w:rsidR="00C02868" w:rsidRPr="00C02868" w:rsidRDefault="00C02868" w:rsidP="00BB28C8">
      <w:pPr>
        <w:widowControl w:val="0"/>
        <w:tabs>
          <w:tab w:val="left" w:pos="1134"/>
        </w:tabs>
        <w:spacing w:after="160" w:line="341" w:lineRule="auto"/>
        <w:ind w:firstLine="567"/>
        <w:jc w:val="both"/>
        <w:rPr>
          <w:rFonts w:ascii="GHEA Grapalat" w:hAnsi="GHEA Grapalat"/>
          <w:lang w:val="hy-AM"/>
        </w:rPr>
      </w:pPr>
    </w:p>
    <w:p w:rsidR="00BB28C8" w:rsidRPr="009F3DC7" w:rsidRDefault="00BB28C8" w:rsidP="00BB28C8">
      <w:pPr>
        <w:widowControl w:val="0"/>
        <w:spacing w:after="160" w:line="341" w:lineRule="auto"/>
        <w:jc w:val="center"/>
        <w:rPr>
          <w:rFonts w:ascii="GHEA Grapalat" w:hAnsi="GHEA Grapalat" w:cs="Sylfaen"/>
          <w:b/>
        </w:rPr>
      </w:pPr>
      <w:r>
        <w:rPr>
          <w:rFonts w:ascii="GHEA Grapalat" w:hAnsi="GHEA Grapalat"/>
          <w:b/>
        </w:rPr>
        <w:t>5.</w:t>
      </w:r>
      <w:r w:rsidRPr="00EF1C40">
        <w:rPr>
          <w:rFonts w:ascii="GHEA Grapalat" w:hAnsi="GHEA Grapalat"/>
          <w:b/>
        </w:rPr>
        <w:t xml:space="preserve"> </w:t>
      </w:r>
      <w:r w:rsidRPr="009F3DC7">
        <w:rPr>
          <w:rFonts w:ascii="GHEA Grapalat" w:hAnsi="GHEA Grapalat"/>
          <w:b/>
        </w:rPr>
        <w:t>ОТВЕТСТВЕННОСТЬ СТОРОН</w:t>
      </w:r>
    </w:p>
    <w:p w:rsidR="00BB28C8" w:rsidRPr="009F3DC7" w:rsidRDefault="00BB28C8" w:rsidP="00BB28C8">
      <w:pPr>
        <w:widowControl w:val="0"/>
        <w:tabs>
          <w:tab w:val="left" w:pos="1134"/>
        </w:tabs>
        <w:spacing w:after="160" w:line="341" w:lineRule="auto"/>
        <w:ind w:firstLine="567"/>
        <w:jc w:val="both"/>
        <w:rPr>
          <w:rFonts w:ascii="GHEA Grapalat" w:hAnsi="GHEA Grapalat" w:cs="Sylfaen"/>
        </w:rPr>
      </w:pPr>
      <w:r w:rsidRPr="009F3DC7">
        <w:rPr>
          <w:rFonts w:ascii="GHEA Grapalat" w:hAnsi="GHEA Grapalat"/>
        </w:rPr>
        <w:t>5.</w:t>
      </w:r>
      <w:r>
        <w:rPr>
          <w:rFonts w:ascii="GHEA Grapalat" w:hAnsi="GHEA Grapalat"/>
        </w:rPr>
        <w:t>1.</w:t>
      </w:r>
      <w:r>
        <w:rPr>
          <w:rFonts w:ascii="GHEA Grapalat" w:hAnsi="GHEA Grapalat"/>
        </w:rPr>
        <w:tab/>
      </w:r>
      <w:r w:rsidRPr="009F3DC7">
        <w:rPr>
          <w:rFonts w:ascii="GHEA Grapalat" w:hAnsi="GHEA Grapalat"/>
        </w:rPr>
        <w:t>Исполнитель несет ответственность за соблюдение требований настоящего Договора к выполнению работы.</w:t>
      </w:r>
    </w:p>
    <w:p w:rsidR="00BB28C8" w:rsidRPr="009F3DC7" w:rsidRDefault="00BB28C8" w:rsidP="00BB28C8">
      <w:pPr>
        <w:widowControl w:val="0"/>
        <w:tabs>
          <w:tab w:val="left" w:pos="1134"/>
        </w:tabs>
        <w:spacing w:after="160" w:line="341" w:lineRule="auto"/>
        <w:ind w:firstLine="567"/>
        <w:jc w:val="both"/>
        <w:rPr>
          <w:rFonts w:ascii="GHEA Grapalat" w:hAnsi="GHEA Grapalat" w:cs="Sylfaen"/>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В каждом случае выполнения работы,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B73CEE">
        <w:rPr>
          <w:rStyle w:val="af6"/>
          <w:rFonts w:ascii="GHEA Grapalat" w:hAnsi="GHEA Grapalat"/>
        </w:rPr>
        <w:footnoteReference w:customMarkFollows="1" w:id="24"/>
        <w:t>20</w:t>
      </w:r>
      <w:r w:rsidRPr="0017150C">
        <w:rPr>
          <w:rFonts w:ascii="GHEA Grapalat" w:hAnsi="GHEA Grapalat"/>
        </w:rPr>
        <w:t>.</w:t>
      </w:r>
      <w:r w:rsidRPr="00B220DE">
        <w:rPr>
          <w:rFonts w:ascii="GHEA Grapalat" w:hAnsi="GHEA Grapalat"/>
        </w:rPr>
        <w:t xml:space="preserve"> </w:t>
      </w:r>
      <w:r w:rsidRPr="00AF0D24">
        <w:rPr>
          <w:rFonts w:ascii="GHEA Grapalat" w:hAnsi="GHEA Grapalat"/>
        </w:rPr>
        <w:t>При этом</w:t>
      </w:r>
      <w:r w:rsidRPr="00DF13E4">
        <w:rPr>
          <w:rFonts w:ascii="GHEA Grapalat" w:hAnsi="GHEA Grapalat"/>
          <w:lang w:val="hy-AM"/>
        </w:rPr>
        <w:t>,</w:t>
      </w:r>
      <w:r w:rsidRPr="00DF13E4">
        <w:rPr>
          <w:rFonts w:ascii="GHEA Grapalat" w:hAnsi="GHEA Grapalat"/>
        </w:rPr>
        <w:t xml:space="preserve"> штраф рассчитывается также при выполнении работ </w:t>
      </w:r>
      <w:r w:rsidRPr="00DF13E4">
        <w:rPr>
          <w:rFonts w:ascii="GHEA Grapalat" w:hAnsi="GHEA Grapalat"/>
        </w:rPr>
        <w:lastRenderedPageBreak/>
        <w:t xml:space="preserve">в срок, установленный настоящим договором, но в случае </w:t>
      </w:r>
      <w:r w:rsidRPr="00D45137">
        <w:rPr>
          <w:rFonts w:ascii="GHEA Grapalat" w:hAnsi="GHEA Grapalat"/>
        </w:rPr>
        <w:t>их</w:t>
      </w:r>
      <w:r w:rsidRPr="00DF13E4">
        <w:rPr>
          <w:rFonts w:ascii="GHEA Grapalat" w:hAnsi="GHEA Grapalat"/>
        </w:rPr>
        <w:t xml:space="preserve"> непринятия заказчиком.</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В случае нарушения предусмотренного договором срока выполнения работы с Исполнителя за каждый просроченный </w:t>
      </w:r>
      <w:r w:rsidRPr="00D45137">
        <w:rPr>
          <w:rFonts w:ascii="GHEA Grapalat" w:hAnsi="GHEA Grapalat"/>
        </w:rPr>
        <w:t xml:space="preserve"> рабочий </w:t>
      </w:r>
      <w:r w:rsidRPr="009F3DC7">
        <w:rPr>
          <w:rFonts w:ascii="GHEA Grapalat" w:hAnsi="GHEA Grapalat"/>
        </w:rPr>
        <w:t>день взимается пеня в размере</w:t>
      </w:r>
      <w:r>
        <w:rPr>
          <w:rFonts w:ascii="Courier New" w:hAnsi="Courier New" w:cs="Courier New"/>
          <w:lang w:val="en-US"/>
        </w:rPr>
        <w:t> </w:t>
      </w:r>
      <w:r w:rsidRPr="009F3DC7">
        <w:rPr>
          <w:rFonts w:ascii="GHEA Grapalat" w:hAnsi="GHEA Grapalat"/>
        </w:rPr>
        <w:t>0,05 (ноль целых пять сотых) процента от цены подлежащей выполнению, но невыполненной работы.</w:t>
      </w:r>
    </w:p>
    <w:p w:rsidR="00BB28C8" w:rsidRDefault="00BB28C8" w:rsidP="00510C3D">
      <w:pPr>
        <w:widowControl w:val="0"/>
        <w:tabs>
          <w:tab w:val="left"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4.</w:t>
      </w:r>
      <w:r>
        <w:rPr>
          <w:rFonts w:ascii="GHEA Grapalat" w:hAnsi="GHEA Grapalat"/>
        </w:rPr>
        <w:tab/>
      </w:r>
      <w:r w:rsidRPr="009F3DC7">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выполнения работы.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4.2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7.</w:t>
      </w:r>
      <w:r>
        <w:rPr>
          <w:rFonts w:ascii="GHEA Grapalat" w:hAnsi="GHEA Grapalat"/>
        </w:rPr>
        <w:tab/>
      </w:r>
      <w:r w:rsidRPr="009F3DC7">
        <w:rPr>
          <w:rFonts w:ascii="GHEA Grapalat" w:hAnsi="GHEA Grapalat"/>
        </w:rPr>
        <w:t>Уплата пеней и (или) штрафов не освобождает стороны от полного исполнения своих договорных обязательств.</w:t>
      </w:r>
    </w:p>
    <w:p w:rsidR="00BB28C8" w:rsidRPr="009F3DC7" w:rsidRDefault="00BB28C8" w:rsidP="00BB28C8">
      <w:pPr>
        <w:widowControl w:val="0"/>
        <w:spacing w:after="160" w:line="360" w:lineRule="auto"/>
        <w:ind w:firstLine="567"/>
        <w:jc w:val="both"/>
        <w:rPr>
          <w:rFonts w:ascii="GHEA Grapalat" w:hAnsi="GHEA Grapalat" w:cs="Sylfaen"/>
        </w:rPr>
      </w:pPr>
    </w:p>
    <w:p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6.</w:t>
      </w:r>
      <w:r w:rsidRPr="009F3DC7">
        <w:rPr>
          <w:rFonts w:ascii="GHEA Grapalat" w:hAnsi="GHEA Grapalat"/>
          <w:b/>
        </w:rPr>
        <w:t>ДЕЙСТВИЕ НЕПРЕОДОЛИМОЙ СИЛЫ (ФОРС-МАЖОР)</w:t>
      </w:r>
    </w:p>
    <w:p w:rsidR="00BB28C8" w:rsidRPr="009F3DC7" w:rsidRDefault="00BB28C8" w:rsidP="00BB28C8">
      <w:pPr>
        <w:widowControl w:val="0"/>
        <w:spacing w:after="160" w:line="360" w:lineRule="auto"/>
        <w:ind w:firstLine="567"/>
        <w:jc w:val="both"/>
        <w:rPr>
          <w:rFonts w:ascii="GHEA Grapalat" w:hAnsi="GHEA Grapalat"/>
        </w:rPr>
      </w:pPr>
      <w:r w:rsidRPr="009F3DC7">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w:t>
      </w:r>
      <w:r w:rsidRPr="009F3DC7">
        <w:rPr>
          <w:rFonts w:ascii="GHEA Grapalat" w:hAnsi="GHEA Grapalat"/>
        </w:rPr>
        <w:lastRenderedPageBreak/>
        <w:t>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Default="00BB28C8" w:rsidP="00BB28C8">
      <w:pPr>
        <w:rPr>
          <w:rFonts w:ascii="GHEA Grapalat" w:hAnsi="GHEA Grapalat" w:cs="Sylfaen"/>
        </w:rPr>
      </w:pPr>
    </w:p>
    <w:p w:rsidR="00BB28C8" w:rsidRPr="009F3DC7" w:rsidRDefault="00BB28C8" w:rsidP="00BB28C8">
      <w:pPr>
        <w:widowControl w:val="0"/>
        <w:spacing w:after="160" w:line="360" w:lineRule="auto"/>
        <w:jc w:val="center"/>
        <w:rPr>
          <w:rFonts w:ascii="GHEA Grapalat" w:hAnsi="GHEA Grapalat" w:cs="Sylfaen"/>
          <w:b/>
        </w:rPr>
      </w:pPr>
      <w:r>
        <w:rPr>
          <w:rFonts w:ascii="GHEA Grapalat" w:hAnsi="GHEA Grapalat"/>
          <w:b/>
        </w:rPr>
        <w:t>7.</w:t>
      </w:r>
      <w:r w:rsidRPr="009F3DC7">
        <w:rPr>
          <w:rFonts w:ascii="GHEA Grapalat" w:hAnsi="GHEA Grapalat"/>
          <w:b/>
        </w:rPr>
        <w:t>ИНЫЕ УСЛОВИЯ</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7.</w:t>
      </w:r>
      <w:r>
        <w:rPr>
          <w:rFonts w:ascii="GHEA Grapalat" w:hAnsi="GHEA Grapalat"/>
        </w:rPr>
        <w:t>1.</w:t>
      </w:r>
      <w:r>
        <w:rPr>
          <w:rFonts w:ascii="GHEA Grapalat" w:hAnsi="GHEA Grapalat"/>
        </w:rPr>
        <w:tab/>
      </w:r>
      <w:r w:rsidRPr="009F3DC7">
        <w:rPr>
          <w:rFonts w:ascii="GHEA Grapalat" w:hAnsi="GHEA Grapalat"/>
        </w:rPr>
        <w:t xml:space="preserve">Настоящий Договор вступает в силу с момента его подписания сторонами и действует до исполнения в полном объеме обязательств, принятых сторонами по настоящему Договору. </w:t>
      </w:r>
    </w:p>
    <w:p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af6"/>
          <w:rFonts w:ascii="GHEA Grapalat" w:hAnsi="GHEA Grapalat"/>
        </w:rPr>
        <w:t xml:space="preserve"> </w:t>
      </w:r>
      <w:r w:rsidR="0020390F">
        <w:rPr>
          <w:rStyle w:val="af6"/>
          <w:rFonts w:ascii="GHEA Grapalat" w:hAnsi="GHEA Grapalat"/>
        </w:rPr>
        <w:footnoteReference w:customMarkFollows="1" w:id="25"/>
        <w:t>21</w:t>
      </w:r>
      <w:r w:rsidRPr="009F3DC7">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7.</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 не может быть передано другому лицу без письменного согласия стороны должника. </w:t>
      </w:r>
    </w:p>
    <w:p w:rsidR="00BB28C8" w:rsidRPr="00D443DF" w:rsidRDefault="00BB28C8" w:rsidP="00BB28C8">
      <w:pPr>
        <w:widowControl w:val="0"/>
        <w:tabs>
          <w:tab w:val="left" w:pos="1134"/>
        </w:tabs>
        <w:spacing w:after="160" w:line="360" w:lineRule="auto"/>
        <w:ind w:firstLine="567"/>
        <w:jc w:val="both"/>
        <w:rPr>
          <w:rFonts w:ascii="GHEA Grapalat" w:hAnsi="GHEA Grapalat"/>
          <w:spacing w:val="-4"/>
        </w:rPr>
      </w:pPr>
      <w:r w:rsidRPr="009F3DC7">
        <w:rPr>
          <w:rFonts w:ascii="GHEA Grapalat" w:hAnsi="GHEA Grapalat"/>
        </w:rPr>
        <w:t>7.</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w:t>
      </w:r>
      <w:r w:rsidRPr="00D443DF">
        <w:rPr>
          <w:rFonts w:ascii="GHEA Grapalat" w:hAnsi="GHEA Grapalat"/>
          <w:spacing w:val="-4"/>
        </w:rPr>
        <w:t xml:space="preserve">законодательству Республики Армения, то после выявления данных оснований </w:t>
      </w:r>
      <w:r w:rsidRPr="00E02449">
        <w:rPr>
          <w:rFonts w:ascii="GHEA Grapalat" w:hAnsi="GHEA Grapalat"/>
          <w:spacing w:val="-4"/>
        </w:rPr>
        <w:t xml:space="preserve">Заказчик </w:t>
      </w:r>
      <w:r w:rsidR="00D7436B" w:rsidRPr="00E02449">
        <w:rPr>
          <w:rFonts w:ascii="GHEA Grapalat" w:hAnsi="GHEA Grapalat"/>
        </w:rPr>
        <w:t>в одностороннем порядке</w:t>
      </w:r>
      <w:r w:rsidR="00D7436B" w:rsidRPr="00E02449">
        <w:rPr>
          <w:rFonts w:ascii="GHEA Grapalat" w:hAnsi="GHEA Grapalat"/>
          <w:lang w:val="hy-AM"/>
        </w:rPr>
        <w:t xml:space="preserve"> расторгает договор</w:t>
      </w:r>
      <w:r w:rsidR="00D7436B" w:rsidRPr="00E02449">
        <w:rPr>
          <w:rFonts w:ascii="GHEA Grapalat" w:hAnsi="GHEA Grapalat"/>
        </w:rPr>
        <w:t xml:space="preserve">, если выявленные нарушения, </w:t>
      </w:r>
      <w:r w:rsidRPr="00E02449">
        <w:rPr>
          <w:rFonts w:ascii="GHEA Grapalat" w:hAnsi="GHEA Grapalat"/>
          <w:spacing w:val="-4"/>
        </w:rPr>
        <w:t>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w:t>
      </w:r>
      <w:r w:rsidRPr="00D443DF">
        <w:rPr>
          <w:rFonts w:ascii="GHEA Grapalat" w:hAnsi="GHEA Grapalat"/>
          <w:spacing w:val="-4"/>
        </w:rPr>
        <w:t xml:space="preserve"> в результате </w:t>
      </w:r>
      <w:r w:rsidRPr="00D443DF">
        <w:rPr>
          <w:rFonts w:ascii="GHEA Grapalat" w:hAnsi="GHEA Grapalat"/>
          <w:spacing w:val="-4"/>
        </w:rPr>
        <w:lastRenderedPageBreak/>
        <w:t>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D443DF" w:rsidRDefault="00BB28C8" w:rsidP="00BB28C8">
      <w:pPr>
        <w:widowControl w:val="0"/>
        <w:tabs>
          <w:tab w:val="left" w:pos="1134"/>
        </w:tabs>
        <w:spacing w:after="160" w:line="377" w:lineRule="auto"/>
        <w:ind w:firstLine="567"/>
        <w:jc w:val="both"/>
        <w:rPr>
          <w:rFonts w:ascii="GHEA Grapalat" w:hAnsi="GHEA Grapalat" w:cs="Sylfaen"/>
        </w:rPr>
      </w:pPr>
      <w:r w:rsidRPr="009F3DC7">
        <w:rPr>
          <w:rFonts w:ascii="GHEA Grapalat" w:hAnsi="GHEA Grapalat"/>
        </w:rPr>
        <w:t>7.</w:t>
      </w:r>
      <w:r>
        <w:rPr>
          <w:rFonts w:ascii="GHEA Grapalat" w:hAnsi="GHEA Grapalat"/>
        </w:rPr>
        <w:t>4.</w:t>
      </w:r>
      <w:r>
        <w:rPr>
          <w:rFonts w:ascii="GHEA Grapalat" w:hAnsi="GHEA Grapalat"/>
        </w:rPr>
        <w:tab/>
      </w:r>
      <w:r w:rsidRPr="00D443DF">
        <w:rPr>
          <w:rFonts w:ascii="GHEA Grapalat" w:hAnsi="GHEA Grapalat"/>
        </w:rPr>
        <w:t>Споры в связи с договором подлежат рассмотрению в судах Республики Армения.</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5.</w:t>
      </w:r>
      <w:r>
        <w:rPr>
          <w:rFonts w:ascii="GHEA Grapalat" w:hAnsi="GHEA Grapalat"/>
        </w:rPr>
        <w:tab/>
      </w:r>
      <w:r w:rsidRPr="009F3DC7">
        <w:rPr>
          <w:rFonts w:ascii="GHEA Grapalat" w:hAnsi="GHEA Grapalat"/>
        </w:rPr>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w:t>
      </w:r>
    </w:p>
    <w:p w:rsidR="00BB28C8" w:rsidRPr="009F3DC7" w:rsidRDefault="00BB28C8" w:rsidP="00BB28C8">
      <w:pPr>
        <w:widowControl w:val="0"/>
        <w:spacing w:after="160" w:line="377" w:lineRule="auto"/>
        <w:ind w:firstLine="567"/>
        <w:jc w:val="both"/>
        <w:rPr>
          <w:rFonts w:ascii="GHEA Grapalat" w:hAnsi="GHEA Grapalat"/>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BB28C8">
      <w:pPr>
        <w:widowControl w:val="0"/>
        <w:tabs>
          <w:tab w:val="left" w:pos="1276"/>
        </w:tabs>
        <w:spacing w:after="160" w:line="377" w:lineRule="auto"/>
        <w:ind w:firstLine="567"/>
        <w:jc w:val="both"/>
        <w:rPr>
          <w:rFonts w:ascii="GHEA Grapalat" w:hAnsi="GHEA Grapalat" w:cs="Times Armenia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D443DF"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6.</w:t>
      </w:r>
      <w:r>
        <w:rPr>
          <w:rFonts w:ascii="GHEA Grapalat" w:hAnsi="GHEA Grapalat"/>
        </w:rPr>
        <w:tab/>
      </w:r>
      <w:r w:rsidRPr="00D443DF">
        <w:rPr>
          <w:rFonts w:ascii="GHEA Grapalat" w:hAnsi="GHEA Grapalat"/>
        </w:rPr>
        <w:t xml:space="preserve">Если договор осуществляется посредством заключения </w:t>
      </w:r>
      <w:r w:rsidRPr="00D45137">
        <w:rPr>
          <w:rFonts w:ascii="GHEA Grapalat" w:hAnsi="GHEA Grapalat"/>
        </w:rPr>
        <w:t>субподрядного</w:t>
      </w:r>
      <w:r w:rsidRPr="00D443DF">
        <w:rPr>
          <w:rFonts w:ascii="GHEA Grapalat" w:hAnsi="GHEA Grapalat"/>
        </w:rPr>
        <w:t xml:space="preserve"> договора:</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1)</w:t>
      </w:r>
      <w:r w:rsidRPr="00EF1C40">
        <w:rPr>
          <w:rFonts w:ascii="GHEA Grapalat" w:hAnsi="GHEA Grapalat"/>
        </w:rPr>
        <w:tab/>
      </w:r>
      <w:r w:rsidRPr="009F3DC7">
        <w:rPr>
          <w:rFonts w:ascii="GHEA Grapalat" w:hAnsi="GHEA Grapalat"/>
        </w:rPr>
        <w:t xml:space="preserve">Исполнитель несет ответственность за неисполнение или ненадлежащее исполнение обязательств </w:t>
      </w:r>
      <w:r w:rsidRPr="00D45137">
        <w:rPr>
          <w:rFonts w:ascii="GHEA Grapalat" w:hAnsi="GHEA Grapalat"/>
        </w:rPr>
        <w:t>субподрядчика</w:t>
      </w:r>
      <w:r w:rsidRPr="009F3DC7">
        <w:rPr>
          <w:rFonts w:ascii="GHEA Grapalat" w:hAnsi="GHEA Grapalat"/>
        </w:rPr>
        <w:t>;</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2)</w:t>
      </w:r>
      <w:r w:rsidRPr="00EF1C40">
        <w:rPr>
          <w:rFonts w:ascii="GHEA Grapalat" w:hAnsi="GHEA Grapalat"/>
        </w:rPr>
        <w:tab/>
      </w:r>
      <w:r w:rsidRPr="009F3DC7">
        <w:rPr>
          <w:rFonts w:ascii="GHEA Grapalat" w:hAnsi="GHEA Grapalat"/>
        </w:rPr>
        <w:t xml:space="preserve">в случае замены </w:t>
      </w:r>
      <w:r w:rsidRPr="00AC7DC5">
        <w:rPr>
          <w:rFonts w:ascii="GHEA Grapalat" w:hAnsi="GHEA Grapalat"/>
        </w:rPr>
        <w:t>субподрядчика</w:t>
      </w:r>
      <w:r w:rsidRPr="009F3DC7">
        <w:rPr>
          <w:rFonts w:ascii="GHEA Grapalat" w:hAnsi="GHEA Grapalat"/>
        </w:rPr>
        <w:t xml:space="preserve"> в течение исполнения договора Исполнитель в письменной форме уведомляет об этом Заказчика, предоставив копии </w:t>
      </w:r>
      <w:r w:rsidRPr="00AC7DC5">
        <w:rPr>
          <w:rFonts w:ascii="GHEA Grapalat" w:hAnsi="GHEA Grapalat"/>
        </w:rPr>
        <w:t>субподряд</w:t>
      </w:r>
      <w:r w:rsidRPr="00D45137">
        <w:rPr>
          <w:rFonts w:ascii="GHEA Grapalat" w:hAnsi="GHEA Grapalat"/>
        </w:rPr>
        <w:t>ного</w:t>
      </w:r>
      <w:r w:rsidRPr="004334A1">
        <w:rPr>
          <w:rFonts w:ascii="GHEA Grapalat" w:hAnsi="GHEA Grapalat"/>
        </w:rPr>
        <w:t xml:space="preserve"> </w:t>
      </w:r>
      <w:r w:rsidRPr="009F3DC7">
        <w:rPr>
          <w:rFonts w:ascii="GHEA Grapalat" w:hAnsi="GHEA Grapalat"/>
        </w:rPr>
        <w:t>договора и данных являющегося его стороной лица в течение пяти рабочих дней со дня внесения изменения</w:t>
      </w:r>
      <w:r w:rsidR="007C7140">
        <w:rPr>
          <w:rStyle w:val="af6"/>
          <w:rFonts w:ascii="GHEA Grapalat" w:hAnsi="GHEA Grapalat"/>
        </w:rPr>
        <w:footnoteReference w:customMarkFollows="1" w:id="26"/>
        <w:t>22</w:t>
      </w:r>
      <w:r w:rsidRPr="009F3DC7">
        <w:rPr>
          <w:rFonts w:ascii="GHEA Grapalat" w:hAnsi="GHEA Grapalat"/>
        </w:rPr>
        <w:t>.</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7.</w:t>
      </w:r>
      <w:r>
        <w:rPr>
          <w:rFonts w:ascii="GHEA Grapalat" w:hAnsi="GHEA Grapalat"/>
        </w:rPr>
        <w:tab/>
      </w:r>
      <w:r w:rsidRPr="009F3DC7">
        <w:rPr>
          <w:rFonts w:ascii="GHEA Grapalat" w:hAnsi="GHEA Grapalat"/>
        </w:rPr>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w:t>
      </w:r>
      <w:r w:rsidRPr="009F3DC7">
        <w:rPr>
          <w:rFonts w:ascii="GHEA Grapalat" w:hAnsi="GHEA Grapalat"/>
        </w:rPr>
        <w:lastRenderedPageBreak/>
        <w:t>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C7140">
        <w:rPr>
          <w:rStyle w:val="af6"/>
          <w:rFonts w:ascii="GHEA Grapalat" w:hAnsi="GHEA Grapalat"/>
        </w:rPr>
        <w:footnoteReference w:customMarkFollows="1" w:id="27"/>
        <w:t>23</w:t>
      </w:r>
      <w:r w:rsidRPr="009F3DC7">
        <w:rPr>
          <w:rFonts w:ascii="GHEA Grapalat" w:hAnsi="GHEA Grapalat"/>
        </w:rPr>
        <w:t>.</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7.</w:t>
      </w:r>
      <w:r>
        <w:rPr>
          <w:rFonts w:ascii="GHEA Grapalat" w:hAnsi="GHEA Grapalat"/>
        </w:rPr>
        <w:t>8.</w:t>
      </w:r>
      <w:r>
        <w:rPr>
          <w:rFonts w:ascii="GHEA Grapalat" w:hAnsi="GHEA Grapalat"/>
        </w:rPr>
        <w:tab/>
      </w:r>
      <w:r w:rsidRPr="009F3DC7">
        <w:rPr>
          <w:rFonts w:ascii="GHEA Grapalat" w:hAnsi="GHEA Grapalat"/>
        </w:rPr>
        <w:t>При наличии предложения от Исполнителя,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112A10">
        <w:rPr>
          <w:rFonts w:ascii="GHEA Grapalat" w:hAnsi="GHEA Grapalat"/>
        </w:rPr>
        <w:t xml:space="preserve"> </w:t>
      </w:r>
      <w:r w:rsidRPr="00DF13E4">
        <w:rPr>
          <w:rFonts w:ascii="GHEA Grapalat" w:hAnsi="GHEA Grapalat"/>
        </w:rPr>
        <w:t xml:space="preserve">а предложение </w:t>
      </w:r>
      <w:r w:rsidRPr="009F3DC7">
        <w:rPr>
          <w:rFonts w:ascii="GHEA Grapalat" w:hAnsi="GHEA Grapalat"/>
        </w:rPr>
        <w:t>Исполнителя</w:t>
      </w:r>
      <w:r w:rsidRPr="00DF13E4">
        <w:rPr>
          <w:rFonts w:ascii="GHEA Grapalat" w:hAnsi="GHEA Grapalat"/>
        </w:rPr>
        <w:t xml:space="preserve"> было представлено не позднее </w:t>
      </w:r>
      <w:r w:rsidR="008E10BF">
        <w:rPr>
          <w:rFonts w:ascii="GHEA Grapalat" w:hAnsi="GHEA Grapalat"/>
        </w:rPr>
        <w:t>7-и</w:t>
      </w:r>
      <w:r w:rsidRPr="00DF13E4">
        <w:rPr>
          <w:rFonts w:ascii="GHEA Grapalat" w:hAnsi="GHEA Grapalat"/>
        </w:rPr>
        <w:t xml:space="preserve"> календарных дней до истечения срока, изначально установленного договором для исполнения работ.</w:t>
      </w:r>
      <w:r w:rsidRPr="009F3DC7">
        <w:rPr>
          <w:rFonts w:ascii="GHEA Grapalat" w:hAnsi="GHEA Grapalat"/>
        </w:rPr>
        <w:t xml:space="preserve">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7.</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BB28C8" w:rsidRPr="009F3DC7" w:rsidRDefault="00BB28C8" w:rsidP="00BB28C8">
      <w:pPr>
        <w:widowControl w:val="0"/>
        <w:tabs>
          <w:tab w:val="left" w:pos="1276"/>
        </w:tabs>
        <w:spacing w:after="160" w:line="372" w:lineRule="auto"/>
        <w:ind w:firstLine="567"/>
        <w:jc w:val="both"/>
        <w:rPr>
          <w:rFonts w:ascii="GHEA Grapalat" w:hAnsi="GHEA Grapalat"/>
          <w:u w:val="single"/>
        </w:rPr>
      </w:pPr>
      <w:r w:rsidRPr="009F3DC7">
        <w:rPr>
          <w:rFonts w:ascii="GHEA Grapalat" w:hAnsi="GHEA Grapalat"/>
        </w:rPr>
        <w:t>7.1</w:t>
      </w:r>
      <w:r>
        <w:rPr>
          <w:rFonts w:ascii="GHEA Grapalat" w:hAnsi="GHEA Grapalat"/>
        </w:rPr>
        <w:t>0.</w:t>
      </w:r>
      <w:r>
        <w:rPr>
          <w:rFonts w:ascii="GHEA Grapalat" w:hAnsi="GHEA Grapalat"/>
        </w:rPr>
        <w:tab/>
      </w:r>
      <w:r w:rsidRPr="009F3DC7">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w:t>
      </w:r>
      <w:r w:rsidRPr="009F3DC7">
        <w:rPr>
          <w:rFonts w:ascii="GHEA Grapalat" w:hAnsi="GHEA Grapalat"/>
        </w:rPr>
        <w:lastRenderedPageBreak/>
        <w:t>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CA2E3E" w:rsidRDefault="00BB28C8" w:rsidP="00CA2E3E">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1.</w:t>
      </w:r>
      <w:r>
        <w:rPr>
          <w:rFonts w:ascii="GHEA Grapalat" w:hAnsi="GHEA Grapalat"/>
        </w:rPr>
        <w:tab/>
      </w:r>
      <w:r w:rsidRPr="009F3DC7">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w:t>
      </w:r>
      <w:r>
        <w:rPr>
          <w:rFonts w:ascii="Courier New" w:hAnsi="Courier New" w:cs="Courier New"/>
          <w:lang w:val="en-US"/>
        </w:rPr>
        <w:t> </w:t>
      </w:r>
      <w:r w:rsidRPr="009F3DC7">
        <w:rPr>
          <w:rFonts w:ascii="GHEA Grapalat" w:hAnsi="GHEA Grapalat"/>
        </w:rPr>
        <w:t>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CA2E3E" w:rsidRPr="00CA2E3E">
        <w:rPr>
          <w:rFonts w:ascii="GHEA Grapalat" w:hAnsi="GHEA Grapalat"/>
        </w:rPr>
        <w:t xml:space="preserve"> </w:t>
      </w:r>
      <w:r w:rsidR="00CA2E3E" w:rsidRPr="00076092">
        <w:rPr>
          <w:rFonts w:ascii="GHEA Grapalat" w:hAnsi="GHEA Grapalat"/>
        </w:rPr>
        <w:t xml:space="preserve">В день публикации в бюллетене уведомления о полном или частичном одностороннем расторжении договора </w:t>
      </w:r>
      <w:r w:rsidR="00CA2E3E">
        <w:rPr>
          <w:rFonts w:ascii="GHEA Grapalat" w:hAnsi="GHEA Grapalat"/>
        </w:rPr>
        <w:t>Заказчик</w:t>
      </w:r>
      <w:r w:rsidR="00CA2E3E" w:rsidRPr="00076092">
        <w:rPr>
          <w:rFonts w:ascii="GHEA Grapalat" w:hAnsi="GHEA Grapalat"/>
        </w:rPr>
        <w:t xml:space="preserve"> высылает его также на электронную почту </w:t>
      </w:r>
      <w:r w:rsidR="00CA2E3E" w:rsidRPr="00AD29CE">
        <w:rPr>
          <w:rFonts w:ascii="GHEA Grapalat" w:hAnsi="GHEA Grapalat"/>
        </w:rPr>
        <w:t>Исполнител</w:t>
      </w:r>
      <w:r w:rsidR="00CA2E3E">
        <w:rPr>
          <w:rFonts w:ascii="GHEA Grapalat" w:hAnsi="GHEA Grapalat"/>
        </w:rPr>
        <w:t>я</w:t>
      </w:r>
      <w:r w:rsidR="00CA2E3E" w:rsidRPr="00076092">
        <w:rPr>
          <w:rFonts w:ascii="GHEA Grapalat" w:hAnsi="GHEA Grapalat"/>
        </w:rPr>
        <w:t>.</w:t>
      </w:r>
    </w:p>
    <w:p w:rsidR="00857D09" w:rsidRPr="00804EE9" w:rsidRDefault="00857D09" w:rsidP="00CA2E3E">
      <w:pPr>
        <w:widowControl w:val="0"/>
        <w:tabs>
          <w:tab w:val="left" w:pos="1276"/>
        </w:tabs>
        <w:spacing w:after="160" w:line="360" w:lineRule="auto"/>
        <w:ind w:firstLine="567"/>
        <w:jc w:val="both"/>
        <w:rPr>
          <w:rFonts w:ascii="GHEA Grapalat" w:hAnsi="GHEA Grapalat"/>
        </w:rPr>
      </w:pPr>
      <w:r w:rsidRPr="00857D09">
        <w:rPr>
          <w:rFonts w:ascii="GHEA Grapalat" w:hAnsi="GHEA Grapalat"/>
        </w:rPr>
        <w:t>7.12</w:t>
      </w:r>
      <w:r w:rsidR="001A232C">
        <w:rPr>
          <w:rFonts w:ascii="GHEA Grapalat" w:hAnsi="GHEA Grapalat"/>
        </w:rPr>
        <w:t>.</w:t>
      </w:r>
      <w:r w:rsidRPr="00857D09">
        <w:rPr>
          <w:rFonts w:ascii="GHEA Grapalat" w:hAnsi="GHEA Grapalat"/>
        </w:rPr>
        <w:t xml:space="preserve"> </w:t>
      </w:r>
      <w:r>
        <w:rPr>
          <w:rFonts w:ascii="GHEA Grapalat" w:hAnsi="GHEA Grapalat"/>
          <w:color w:val="000000" w:themeColor="text1"/>
        </w:rPr>
        <w:t xml:space="preserve">Исполнитель </w:t>
      </w:r>
      <w:r w:rsidRPr="00B40E38">
        <w:rPr>
          <w:rStyle w:val="ezkurwreuab5ozgtqnkl"/>
          <w:rFonts w:ascii="GHEA Grapalat" w:hAnsi="GHEA Grapalat"/>
        </w:rPr>
        <w:t>имеет право</w:t>
      </w:r>
      <w:r w:rsidRPr="00B40E38">
        <w:rPr>
          <w:rFonts w:ascii="GHEA Grapalat" w:hAnsi="GHEA Grapalat"/>
        </w:rPr>
        <w:t xml:space="preserve"> </w:t>
      </w:r>
      <w:r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Pr="009A510B">
        <w:rPr>
          <w:rStyle w:val="ezkurwreuab5ozgtqnkl"/>
          <w:rFonts w:ascii="GHEA Grapalat" w:hAnsi="GHEA Grapalat"/>
        </w:rPr>
        <w:t>о закупке</w:t>
      </w:r>
      <w:r w:rsidRPr="00B40E38">
        <w:rPr>
          <w:rStyle w:val="ezkurwreuab5ozgtqnkl"/>
          <w:rFonts w:ascii="GHEA Grapalat" w:hAnsi="GHEA Grapalat"/>
        </w:rPr>
        <w:t>, на основании договора финансирования (факторинга) в обмен на уступку требования</w:t>
      </w:r>
      <w:r w:rsidRPr="00B40E38">
        <w:rPr>
          <w:rFonts w:ascii="GHEA Grapalat" w:hAnsi="GHEA Grapalat"/>
        </w:rPr>
        <w:t xml:space="preserve"> </w:t>
      </w:r>
      <w:r w:rsidRPr="00B40E38">
        <w:rPr>
          <w:rStyle w:val="ezkurwreuab5ozgtqnkl"/>
          <w:rFonts w:ascii="GHEA Grapalat" w:hAnsi="GHEA Grapalat"/>
        </w:rPr>
        <w:t xml:space="preserve">(далее-договор факторинга). </w:t>
      </w:r>
      <w:r>
        <w:rPr>
          <w:rStyle w:val="ezkurwreuab5ozgtqnkl"/>
          <w:rFonts w:ascii="GHEA Grapalat" w:hAnsi="GHEA Grapalat"/>
        </w:rPr>
        <w:t xml:space="preserve">В </w:t>
      </w:r>
      <w:r>
        <w:rPr>
          <w:rFonts w:ascii="GHEA Grapalat" w:hAnsi="GHEA Grapalat"/>
        </w:rPr>
        <w:t>д</w:t>
      </w:r>
      <w:r w:rsidRPr="009A510B">
        <w:rPr>
          <w:rFonts w:ascii="GHEA Grapalat" w:hAnsi="GHEA Grapalat"/>
        </w:rPr>
        <w:t>оговор</w:t>
      </w:r>
      <w:r>
        <w:rPr>
          <w:rFonts w:ascii="GHEA Grapalat" w:hAnsi="GHEA Grapalat"/>
        </w:rPr>
        <w:t>е</w:t>
      </w:r>
      <w:r w:rsidRPr="009A510B">
        <w:rPr>
          <w:rFonts w:ascii="GHEA Grapalat" w:hAnsi="GHEA Grapalat"/>
        </w:rPr>
        <w:t xml:space="preserve"> факторинга долж</w:t>
      </w:r>
      <w:r>
        <w:rPr>
          <w:rFonts w:ascii="GHEA Grapalat" w:hAnsi="GHEA Grapalat"/>
        </w:rPr>
        <w:t>но быть</w:t>
      </w:r>
      <w:r w:rsidRPr="009A510B">
        <w:rPr>
          <w:rFonts w:ascii="GHEA Grapalat" w:hAnsi="GHEA Grapalat"/>
        </w:rPr>
        <w:t xml:space="preserve"> предусм</w:t>
      </w:r>
      <w:r>
        <w:rPr>
          <w:rFonts w:ascii="GHEA Grapalat" w:hAnsi="GHEA Grapalat"/>
        </w:rPr>
        <w:t>о</w:t>
      </w:r>
      <w:r w:rsidRPr="009A510B">
        <w:rPr>
          <w:rFonts w:ascii="GHEA Grapalat" w:hAnsi="GHEA Grapalat"/>
        </w:rPr>
        <w:t>тр</w:t>
      </w:r>
      <w:r>
        <w:rPr>
          <w:rFonts w:ascii="GHEA Grapalat" w:hAnsi="GHEA Grapalat"/>
        </w:rPr>
        <w:t>ено</w:t>
      </w:r>
      <w:r w:rsidRPr="009A510B">
        <w:rPr>
          <w:rFonts w:ascii="GHEA Grapalat" w:hAnsi="GHEA Grapalat"/>
        </w:rPr>
        <w:t>, что</w:t>
      </w:r>
      <w:r>
        <w:rPr>
          <w:rFonts w:ascii="GHEA Grapalat" w:hAnsi="GHEA Grapalat"/>
        </w:rPr>
        <w:t>:</w:t>
      </w:r>
      <w:r w:rsidRPr="009A510B">
        <w:rPr>
          <w:rFonts w:ascii="GHEA Grapalat" w:hAnsi="GHEA Grapalat"/>
        </w:rPr>
        <w:t xml:space="preserve"> финансовый агент соглашается с тем, что при наличии оснований, предусмотренных договором,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при осуществлении платежей обеспечи</w:t>
      </w:r>
      <w:r>
        <w:rPr>
          <w:rStyle w:val="ezkurwreuab5ozgtqnkl"/>
          <w:rFonts w:ascii="GHEA Grapalat" w:hAnsi="GHEA Grapalat"/>
        </w:rPr>
        <w:t>вает</w:t>
      </w:r>
      <w:r w:rsidRPr="00B43171">
        <w:rPr>
          <w:rStyle w:val="ezkurwreuab5ozgtqnkl"/>
          <w:rFonts w:ascii="GHEA Grapalat" w:hAnsi="GHEA Grapalat"/>
        </w:rPr>
        <w:t xml:space="preserve"> расчет и зачет штрафов и пеней </w:t>
      </w:r>
      <w:r>
        <w:rPr>
          <w:rFonts w:ascii="GHEA Grapalat" w:hAnsi="GHEA Grapalat"/>
          <w:color w:val="000000" w:themeColor="text1"/>
        </w:rPr>
        <w:t>Исполнителю</w:t>
      </w:r>
      <w:r w:rsidRPr="00B43171">
        <w:rPr>
          <w:rFonts w:ascii="GHEA Grapalat" w:hAnsi="GHEA Grapalat"/>
        </w:rPr>
        <w:t xml:space="preserve"> </w:t>
      </w:r>
      <w:r w:rsidRPr="00B43171">
        <w:rPr>
          <w:rStyle w:val="ezkurwreuab5ozgtqnkl"/>
          <w:rFonts w:ascii="GHEA Grapalat" w:hAnsi="GHEA Grapalat"/>
        </w:rPr>
        <w:t>с суммами, подлежащими уплате, независимо от</w:t>
      </w:r>
      <w:r w:rsidRPr="00B43171">
        <w:rPr>
          <w:rFonts w:ascii="GHEA Grapalat" w:hAnsi="GHEA Grapalat"/>
        </w:rPr>
        <w:t xml:space="preserve"> </w:t>
      </w:r>
      <w:r w:rsidRPr="00B43171">
        <w:rPr>
          <w:rStyle w:val="ezkurwreuab5ozgtqnkl"/>
          <w:rFonts w:ascii="GHEA Grapalat" w:hAnsi="GHEA Grapalat"/>
        </w:rPr>
        <w:t>того,</w:t>
      </w:r>
      <w:r w:rsidRPr="00B43171">
        <w:rPr>
          <w:rFonts w:ascii="GHEA Grapalat" w:hAnsi="GHEA Grapalat"/>
        </w:rPr>
        <w:t xml:space="preserve"> </w:t>
      </w:r>
      <w:r w:rsidRPr="00B43171">
        <w:rPr>
          <w:rStyle w:val="ezkurwreuab5ozgtqnkl"/>
          <w:rFonts w:ascii="GHEA Grapalat" w:hAnsi="GHEA Grapalat"/>
        </w:rPr>
        <w:t>было ли</w:t>
      </w:r>
      <w:r w:rsidRPr="00B43171">
        <w:rPr>
          <w:rFonts w:ascii="GHEA Grapalat" w:hAnsi="GHEA Grapalat"/>
        </w:rPr>
        <w:t xml:space="preserve"> </w:t>
      </w:r>
      <w:r w:rsidRPr="00B43171">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9A510B">
        <w:rPr>
          <w:rStyle w:val="ezkurwreuab5ozgtqnkl"/>
          <w:rFonts w:ascii="GHEA Grapalat" w:hAnsi="GHEA Grapalat"/>
        </w:rPr>
        <w:t>П</w:t>
      </w:r>
      <w:r w:rsidRPr="00B43171">
        <w:rPr>
          <w:rStyle w:val="ezkurwreuab5ozgtqnkl"/>
          <w:rFonts w:ascii="GHEA Grapalat" w:hAnsi="GHEA Grapalat"/>
        </w:rPr>
        <w:t>ри</w:t>
      </w:r>
      <w:r w:rsidRPr="00B43171">
        <w:rPr>
          <w:rFonts w:ascii="GHEA Grapalat" w:hAnsi="GHEA Grapalat"/>
        </w:rPr>
        <w:t xml:space="preserve"> </w:t>
      </w:r>
      <w:r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B43171">
        <w:rPr>
          <w:rStyle w:val="ezkurwreuab5ozgtqnkl"/>
          <w:rFonts w:ascii="GHEA Grapalat" w:hAnsi="GHEA Grapalat"/>
        </w:rPr>
        <w:t xml:space="preserve"> </w:t>
      </w:r>
      <w:r>
        <w:rPr>
          <w:rStyle w:val="ezkurwreuab5ozgtqnkl"/>
          <w:rFonts w:ascii="GHEA Grapalat" w:hAnsi="GHEA Grapalat"/>
        </w:rPr>
        <w:t>4</w:t>
      </w:r>
      <w:r w:rsidRPr="00B43171">
        <w:rPr>
          <w:rStyle w:val="ezkurwreuab5ozgtqnkl"/>
          <w:rFonts w:ascii="GHEA Grapalat" w:hAnsi="GHEA Grapalat"/>
        </w:rPr>
        <w:t xml:space="preserve">)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производит платеж, установленный договором, финансовому</w:t>
      </w:r>
      <w:r w:rsidRPr="00B43171">
        <w:rPr>
          <w:rFonts w:ascii="GHEA Grapalat" w:hAnsi="GHEA Grapalat"/>
        </w:rPr>
        <w:t xml:space="preserve"> </w:t>
      </w:r>
      <w:r w:rsidRPr="00B43171">
        <w:rPr>
          <w:rStyle w:val="ezkurwreuab5ozgtqnkl"/>
          <w:rFonts w:ascii="GHEA Grapalat" w:hAnsi="GHEA Grapalat"/>
        </w:rPr>
        <w:t>агенту, если</w:t>
      </w:r>
      <w:r w:rsidRPr="00B43171">
        <w:rPr>
          <w:rFonts w:ascii="GHEA Grapalat" w:hAnsi="GHEA Grapalat"/>
        </w:rPr>
        <w:t xml:space="preserve"> </w:t>
      </w:r>
      <w:r w:rsidRPr="00B43171">
        <w:rPr>
          <w:rStyle w:val="ezkurwreuab5ozgtqnkl"/>
          <w:rFonts w:ascii="GHEA Grapalat" w:hAnsi="GHEA Grapalat"/>
        </w:rPr>
        <w:t>уведомление</w:t>
      </w:r>
      <w:r w:rsidRPr="00B43171">
        <w:rPr>
          <w:rFonts w:ascii="GHEA Grapalat" w:hAnsi="GHEA Grapalat"/>
        </w:rPr>
        <w:t xml:space="preserve"> </w:t>
      </w:r>
      <w:r w:rsidRPr="00B43171">
        <w:rPr>
          <w:rStyle w:val="ezkurwreuab5ozgtqnkl"/>
          <w:rFonts w:ascii="GHEA Grapalat" w:hAnsi="GHEA Grapalat"/>
        </w:rPr>
        <w:t>было получено</w:t>
      </w:r>
      <w:r w:rsidRPr="00B43171">
        <w:rPr>
          <w:rFonts w:ascii="GHEA Grapalat" w:hAnsi="GHEA Grapalat"/>
        </w:rPr>
        <w:t xml:space="preserve"> </w:t>
      </w:r>
      <w:r w:rsidRPr="00B43171">
        <w:rPr>
          <w:rStyle w:val="ezkurwreuab5ozgtqnkl"/>
          <w:rFonts w:ascii="GHEA Grapalat" w:hAnsi="GHEA Grapalat"/>
        </w:rPr>
        <w:t xml:space="preserve">в день, предшествующий дню внесения </w:t>
      </w:r>
      <w:r>
        <w:rPr>
          <w:rStyle w:val="ezkurwreuab5ozgtqnkl"/>
          <w:rFonts w:ascii="GHEA Grapalat" w:hAnsi="GHEA Grapalat"/>
        </w:rPr>
        <w:t>Заказчиком</w:t>
      </w:r>
      <w:r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sidRPr="00857D09">
        <w:rPr>
          <w:rStyle w:val="ezkurwreuab5ozgtqnkl"/>
          <w:rFonts w:ascii="GHEA Grapalat" w:hAnsi="GHEA Grapalat"/>
        </w:rPr>
        <w:t xml:space="preserve">. </w:t>
      </w:r>
      <w:r w:rsidRPr="00857D09">
        <w:rPr>
          <w:rStyle w:val="ezkurwreuab5ozgtqnkl"/>
          <w:rFonts w:ascii="GHEA Grapalat" w:hAnsi="GHEA Grapalat"/>
          <w:vertAlign w:val="superscript"/>
        </w:rPr>
        <w:t>2</w:t>
      </w:r>
      <w:r w:rsidRPr="00804EE9">
        <w:rPr>
          <w:rStyle w:val="ezkurwreuab5ozgtqnkl"/>
          <w:rFonts w:ascii="GHEA Grapalat" w:hAnsi="GHEA Grapalat"/>
          <w:vertAlign w:val="superscript"/>
        </w:rPr>
        <w:t>4</w:t>
      </w:r>
    </w:p>
    <w:p w:rsidR="00804EE9" w:rsidRPr="00804EE9" w:rsidRDefault="00804EE9">
      <w:pPr>
        <w:rPr>
          <w:rFonts w:ascii="GHEA Grapalat" w:hAnsi="GHEA Grapalat"/>
          <w:vertAlign w:val="superscript"/>
        </w:rPr>
      </w:pPr>
      <w:r w:rsidRPr="00804EE9">
        <w:rPr>
          <w:rFonts w:ascii="GHEA Grapalat" w:hAnsi="GHEA Grapalat"/>
          <w:vertAlign w:val="superscript"/>
          <w:lang w:val="hy-AM"/>
        </w:rPr>
        <w:lastRenderedPageBreak/>
        <w:t>24</w:t>
      </w:r>
      <w:r>
        <w:rPr>
          <w:rFonts w:ascii="GHEA Grapalat" w:hAnsi="GHEA Grapalat"/>
          <w:vertAlign w:val="superscript"/>
          <w:lang w:val="hy-AM"/>
        </w:rPr>
        <w:t xml:space="preserve"> </w:t>
      </w:r>
      <w:r w:rsidRPr="00EA50FE">
        <w:rPr>
          <w:rStyle w:val="ezkurwreuab5ozgtqnkl"/>
          <w:i/>
          <w:sz w:val="20"/>
          <w:szCs w:val="20"/>
        </w:rPr>
        <w:t>Если</w:t>
      </w:r>
      <w:r w:rsidRPr="00EA50FE">
        <w:rPr>
          <w:i/>
          <w:sz w:val="20"/>
          <w:szCs w:val="20"/>
        </w:rPr>
        <w:t xml:space="preserve"> </w:t>
      </w:r>
      <w:r>
        <w:rPr>
          <w:rStyle w:val="ezkurwreuab5ozgtqnkl"/>
          <w:rFonts w:ascii="Sylfaen" w:hAnsi="Sylfaen"/>
          <w:i/>
          <w:sz w:val="20"/>
          <w:szCs w:val="20"/>
        </w:rPr>
        <w:t>Исполни</w:t>
      </w:r>
      <w:r w:rsidRPr="00EA50FE">
        <w:rPr>
          <w:rStyle w:val="ezkurwreuab5ozgtqnkl"/>
          <w:i/>
          <w:sz w:val="20"/>
          <w:szCs w:val="20"/>
        </w:rPr>
        <w:t>тель</w:t>
      </w:r>
      <w:r w:rsidRPr="00EA50FE">
        <w:rPr>
          <w:i/>
          <w:sz w:val="20"/>
          <w:szCs w:val="20"/>
        </w:rPr>
        <w:t xml:space="preserve"> </w:t>
      </w:r>
      <w:r w:rsidRPr="00EA50FE">
        <w:rPr>
          <w:rStyle w:val="ezkurwreuab5ozgtqnkl"/>
          <w:i/>
          <w:sz w:val="20"/>
          <w:szCs w:val="20"/>
        </w:rPr>
        <w:t>является</w:t>
      </w:r>
      <w:r w:rsidRPr="00EA50FE">
        <w:rPr>
          <w:i/>
          <w:sz w:val="20"/>
          <w:szCs w:val="20"/>
        </w:rPr>
        <w:t xml:space="preserve"> </w:t>
      </w:r>
      <w:r w:rsidR="00EA50FE">
        <w:rPr>
          <w:rStyle w:val="ezkurwreuab5ozgtqnkl"/>
          <w:i/>
          <w:sz w:val="20"/>
          <w:szCs w:val="20"/>
        </w:rPr>
        <w:t>заказчиком</w:t>
      </w:r>
      <w:r w:rsidRPr="00EA50FE">
        <w:rPr>
          <w:rStyle w:val="ezkurwreuab5ozgtqnkl"/>
          <w:i/>
          <w:sz w:val="20"/>
          <w:szCs w:val="20"/>
        </w:rPr>
        <w:t>ом, не имеющим счета в казначействе, настоящий</w:t>
      </w:r>
      <w:r w:rsidRPr="00EA50FE">
        <w:rPr>
          <w:i/>
          <w:sz w:val="20"/>
          <w:szCs w:val="20"/>
        </w:rPr>
        <w:t xml:space="preserve"> </w:t>
      </w:r>
      <w:r w:rsidRPr="00EA50FE">
        <w:rPr>
          <w:rStyle w:val="ezkurwreuab5ozgtqnkl"/>
          <w:i/>
          <w:sz w:val="20"/>
          <w:szCs w:val="20"/>
        </w:rPr>
        <w:t>пункт</w:t>
      </w:r>
      <w:r w:rsidRPr="00EA50FE">
        <w:rPr>
          <w:i/>
          <w:sz w:val="20"/>
          <w:szCs w:val="20"/>
        </w:rPr>
        <w:t xml:space="preserve"> </w:t>
      </w:r>
      <w:r w:rsidRPr="00EA50FE">
        <w:rPr>
          <w:rStyle w:val="ezkurwreuab5ozgtqnkl"/>
          <w:i/>
          <w:sz w:val="20"/>
          <w:szCs w:val="20"/>
        </w:rPr>
        <w:t>редактируется</w:t>
      </w:r>
      <w:r w:rsidRPr="00EA50FE">
        <w:rPr>
          <w:i/>
          <w:sz w:val="20"/>
          <w:szCs w:val="20"/>
        </w:rPr>
        <w:t xml:space="preserve"> </w:t>
      </w:r>
      <w:r w:rsidRPr="00EA50FE">
        <w:rPr>
          <w:rStyle w:val="ezkurwreuab5ozgtqnkl"/>
          <w:i/>
          <w:sz w:val="20"/>
          <w:szCs w:val="20"/>
        </w:rPr>
        <w:t>замен</w:t>
      </w:r>
      <w:r>
        <w:rPr>
          <w:rStyle w:val="ezkurwreuab5ozgtqnkl"/>
          <w:i/>
          <w:sz w:val="20"/>
          <w:szCs w:val="20"/>
        </w:rPr>
        <w:t>ив</w:t>
      </w:r>
      <w:r w:rsidRPr="00EA50FE">
        <w:rPr>
          <w:i/>
          <w:sz w:val="20"/>
          <w:szCs w:val="20"/>
        </w:rPr>
        <w:t xml:space="preserve"> </w:t>
      </w:r>
      <w:r w:rsidRPr="00EA50FE">
        <w:rPr>
          <w:rStyle w:val="ezkurwreuab5ozgtqnkl"/>
          <w:i/>
          <w:sz w:val="20"/>
          <w:szCs w:val="20"/>
        </w:rPr>
        <w:t>слов</w:t>
      </w:r>
      <w:r>
        <w:rPr>
          <w:rStyle w:val="ezkurwreuab5ozgtqnkl"/>
          <w:i/>
          <w:sz w:val="20"/>
          <w:szCs w:val="20"/>
        </w:rPr>
        <w:t>а</w:t>
      </w:r>
      <w:r w:rsidRPr="00EA50FE">
        <w:rPr>
          <w:i/>
          <w:sz w:val="20"/>
          <w:szCs w:val="20"/>
        </w:rPr>
        <w:t xml:space="preserve"> </w:t>
      </w:r>
      <w:r w:rsidRPr="00EA50FE">
        <w:rPr>
          <w:rStyle w:val="ezkurwreuab5ozgtqnkl"/>
          <w:i/>
          <w:sz w:val="20"/>
          <w:szCs w:val="20"/>
        </w:rPr>
        <w:t>"внесения платежного</w:t>
      </w:r>
      <w:r w:rsidRPr="00EA50FE">
        <w:rPr>
          <w:i/>
          <w:sz w:val="20"/>
          <w:szCs w:val="20"/>
        </w:rPr>
        <w:t xml:space="preserve"> </w:t>
      </w:r>
      <w:r w:rsidRPr="00EA50FE">
        <w:rPr>
          <w:rStyle w:val="ezkurwreuab5ozgtqnkl"/>
          <w:i/>
          <w:sz w:val="20"/>
          <w:szCs w:val="20"/>
        </w:rPr>
        <w:t>поручения</w:t>
      </w:r>
      <w:r w:rsidRPr="00EA50FE">
        <w:rPr>
          <w:i/>
          <w:sz w:val="20"/>
          <w:szCs w:val="20"/>
        </w:rPr>
        <w:t xml:space="preserve"> </w:t>
      </w:r>
      <w:r w:rsidRPr="00EA50FE">
        <w:rPr>
          <w:rStyle w:val="ezkurwreuab5ozgtqnkl"/>
          <w:i/>
          <w:sz w:val="20"/>
          <w:szCs w:val="20"/>
        </w:rPr>
        <w:t>и</w:t>
      </w:r>
      <w:r w:rsidRPr="00EA50FE">
        <w:rPr>
          <w:i/>
          <w:sz w:val="20"/>
          <w:szCs w:val="20"/>
        </w:rPr>
        <w:t xml:space="preserve"> </w:t>
      </w:r>
      <w:r w:rsidRPr="00EA50FE">
        <w:rPr>
          <w:rStyle w:val="ezkurwreuab5ozgtqnkl"/>
          <w:i/>
          <w:sz w:val="20"/>
          <w:szCs w:val="20"/>
        </w:rPr>
        <w:t>копии</w:t>
      </w:r>
      <w:r w:rsidRPr="00EA50FE">
        <w:rPr>
          <w:i/>
          <w:sz w:val="20"/>
          <w:szCs w:val="20"/>
        </w:rPr>
        <w:t xml:space="preserve"> </w:t>
      </w:r>
      <w:r w:rsidRPr="00EA50FE">
        <w:rPr>
          <w:rStyle w:val="ezkurwreuab5ozgtqnkl"/>
          <w:i/>
          <w:sz w:val="20"/>
          <w:szCs w:val="20"/>
        </w:rPr>
        <w:t>протокола</w:t>
      </w:r>
      <w:r w:rsidRPr="00EA50FE">
        <w:rPr>
          <w:i/>
          <w:sz w:val="20"/>
          <w:szCs w:val="20"/>
        </w:rPr>
        <w:t xml:space="preserve"> </w:t>
      </w:r>
      <w:r w:rsidRPr="00EA50FE">
        <w:rPr>
          <w:rStyle w:val="ezkurwreuab5ozgtqnkl"/>
          <w:i/>
          <w:sz w:val="20"/>
          <w:szCs w:val="20"/>
        </w:rPr>
        <w:t>в</w:t>
      </w:r>
      <w:r w:rsidRPr="00EA50FE">
        <w:rPr>
          <w:i/>
          <w:sz w:val="20"/>
          <w:szCs w:val="20"/>
        </w:rPr>
        <w:t xml:space="preserve"> </w:t>
      </w:r>
      <w:r w:rsidRPr="00EA50FE">
        <w:rPr>
          <w:rStyle w:val="ezkurwreuab5ozgtqnkl"/>
          <w:i/>
          <w:sz w:val="20"/>
          <w:szCs w:val="20"/>
        </w:rPr>
        <w:t>казначейскую</w:t>
      </w:r>
      <w:r w:rsidRPr="00EA50FE">
        <w:rPr>
          <w:i/>
          <w:sz w:val="20"/>
          <w:szCs w:val="20"/>
        </w:rPr>
        <w:t xml:space="preserve"> </w:t>
      </w:r>
      <w:r w:rsidRPr="00EA50FE">
        <w:rPr>
          <w:rStyle w:val="ezkurwreuab5ozgtqnkl"/>
          <w:i/>
          <w:sz w:val="20"/>
          <w:szCs w:val="20"/>
        </w:rPr>
        <w:t>систему</w:t>
      </w:r>
      <w:r w:rsidRPr="00EA50FE">
        <w:rPr>
          <w:i/>
          <w:sz w:val="20"/>
          <w:szCs w:val="20"/>
        </w:rPr>
        <w:t xml:space="preserve"> </w:t>
      </w:r>
      <w:r w:rsidRPr="00EA50FE">
        <w:rPr>
          <w:rStyle w:val="ezkurwreuab5ozgtqnkl"/>
          <w:i/>
          <w:sz w:val="20"/>
          <w:szCs w:val="20"/>
        </w:rPr>
        <w:t>уполномоченного органа"</w:t>
      </w:r>
      <w:r w:rsidRPr="00EA50FE">
        <w:rPr>
          <w:i/>
          <w:sz w:val="20"/>
          <w:szCs w:val="20"/>
        </w:rPr>
        <w:t xml:space="preserve"> </w:t>
      </w:r>
      <w:r w:rsidRPr="00EA50FE">
        <w:rPr>
          <w:rStyle w:val="ezkurwreuab5ozgtqnkl"/>
          <w:i/>
          <w:sz w:val="20"/>
          <w:szCs w:val="20"/>
        </w:rPr>
        <w:t>словами "выдачи платежного</w:t>
      </w:r>
      <w:r w:rsidRPr="00EA50FE">
        <w:rPr>
          <w:i/>
          <w:sz w:val="20"/>
          <w:szCs w:val="20"/>
        </w:rPr>
        <w:t xml:space="preserve"> </w:t>
      </w:r>
      <w:r w:rsidRPr="00EA50FE">
        <w:rPr>
          <w:rStyle w:val="ezkurwreuab5ozgtqnkl"/>
          <w:i/>
          <w:sz w:val="20"/>
          <w:szCs w:val="20"/>
        </w:rPr>
        <w:t>поручения</w:t>
      </w:r>
      <w:r w:rsidRPr="00EA50FE">
        <w:rPr>
          <w:i/>
          <w:sz w:val="20"/>
          <w:szCs w:val="20"/>
        </w:rPr>
        <w:t xml:space="preserve"> </w:t>
      </w:r>
      <w:r w:rsidRPr="00EA50FE">
        <w:rPr>
          <w:rStyle w:val="ezkurwreuab5ozgtqnkl"/>
          <w:i/>
          <w:sz w:val="20"/>
          <w:szCs w:val="20"/>
        </w:rPr>
        <w:t>банку"</w:t>
      </w:r>
      <w:r w:rsidR="00EA50FE" w:rsidRPr="00EA50FE">
        <w:rPr>
          <w:rStyle w:val="ezkurwreuab5ozgtqnkl"/>
          <w:i/>
          <w:sz w:val="20"/>
          <w:szCs w:val="20"/>
        </w:rPr>
        <w:t>.</w:t>
      </w:r>
      <w:r w:rsidRPr="00804EE9">
        <w:rPr>
          <w:rFonts w:ascii="GHEA Grapalat" w:hAnsi="GHEA Grapalat"/>
          <w:vertAlign w:val="superscript"/>
        </w:rPr>
        <w:br w:type="page"/>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lastRenderedPageBreak/>
        <w:t>7.1</w:t>
      </w:r>
      <w:r w:rsidR="00857D09" w:rsidRPr="00857D09">
        <w:rPr>
          <w:rFonts w:ascii="GHEA Grapalat" w:hAnsi="GHEA Grapalat"/>
        </w:rPr>
        <w:t>3</w:t>
      </w:r>
      <w:r>
        <w:rPr>
          <w:rFonts w:ascii="GHEA Grapalat" w:hAnsi="GHEA Grapalat"/>
        </w:rPr>
        <w:t>.</w:t>
      </w:r>
      <w:r>
        <w:rPr>
          <w:rFonts w:ascii="GHEA Grapalat" w:hAnsi="GHEA Grapalat"/>
        </w:rPr>
        <w:tab/>
      </w:r>
      <w:r w:rsidRPr="009F3DC7">
        <w:rPr>
          <w:rFonts w:ascii="GHEA Grapalat" w:hAnsi="GHEA Grapalat"/>
        </w:rPr>
        <w:t>Споры, возникшие в связи с договором, разрешаются путем переговоров. В случае недостижения согласия споры разрешаются в судах Республики Армения.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sidR="00857D09" w:rsidRPr="00BB4D52">
        <w:rPr>
          <w:rFonts w:ascii="GHEA Grapalat" w:hAnsi="GHEA Grapalat"/>
        </w:rPr>
        <w:t>4</w:t>
      </w:r>
      <w:r>
        <w:rPr>
          <w:rFonts w:ascii="GHEA Grapalat" w:hAnsi="GHEA Grapalat"/>
        </w:rPr>
        <w:t>.</w:t>
      </w:r>
      <w:r>
        <w:rPr>
          <w:rFonts w:ascii="GHEA Grapalat" w:hAnsi="GHEA Grapalat"/>
        </w:rPr>
        <w:tab/>
      </w:r>
      <w:r w:rsidRPr="009F3DC7">
        <w:rPr>
          <w:rFonts w:ascii="GHEA Grapalat" w:hAnsi="GHEA Grapalat"/>
        </w:rPr>
        <w:t>Договор составлен на _____ страницах, заключается в двух экземплярах, имеющих равную юридическую силу. Приложения № 1, № 2, № 3</w:t>
      </w:r>
      <w:r w:rsidR="00464493">
        <w:rPr>
          <w:rFonts w:ascii="GHEA Grapalat" w:hAnsi="GHEA Grapalat"/>
          <w:lang w:val="hy-AM"/>
        </w:rPr>
        <w:t>,</w:t>
      </w:r>
      <w:r w:rsidRPr="009F3DC7">
        <w:rPr>
          <w:rFonts w:ascii="GHEA Grapalat" w:hAnsi="GHEA Grapalat"/>
        </w:rPr>
        <w:t xml:space="preserve"> № 3.1</w:t>
      </w:r>
      <w:r w:rsidR="00464493">
        <w:rPr>
          <w:rFonts w:ascii="GHEA Grapalat" w:hAnsi="GHEA Grapalat"/>
        </w:rPr>
        <w:t xml:space="preserve"> и</w:t>
      </w:r>
      <w:r w:rsidR="00464493">
        <w:rPr>
          <w:rFonts w:ascii="GHEA Grapalat" w:hAnsi="GHEA Grapalat"/>
          <w:lang w:val="hy-AM"/>
        </w:rPr>
        <w:t xml:space="preserve"> </w:t>
      </w:r>
      <w:r w:rsidR="00464493" w:rsidRPr="009F3DC7">
        <w:rPr>
          <w:rFonts w:ascii="GHEA Grapalat" w:hAnsi="GHEA Grapalat"/>
        </w:rPr>
        <w:t xml:space="preserve">№ </w:t>
      </w:r>
      <w:r w:rsidR="00464493">
        <w:rPr>
          <w:rFonts w:ascii="GHEA Grapalat" w:hAnsi="GHEA Grapalat"/>
          <w:lang w:val="hy-AM"/>
        </w:rPr>
        <w:t>4</w:t>
      </w:r>
      <w:r w:rsidR="00464493" w:rsidRPr="009F3DC7">
        <w:rPr>
          <w:rFonts w:ascii="GHEA Grapalat" w:hAnsi="GHEA Grapalat"/>
        </w:rPr>
        <w:t xml:space="preserve"> </w:t>
      </w:r>
      <w:r w:rsidRPr="009F3DC7">
        <w:rPr>
          <w:rFonts w:ascii="GHEA Grapalat" w:hAnsi="GHEA Grapalat"/>
        </w:rPr>
        <w:t xml:space="preserve"> к настоящему Договору считаются неотъемлемой частью договора, и каждой стороне предоставляется по одному экземпляру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bCs/>
        </w:rPr>
      </w:pPr>
      <w:r w:rsidRPr="009F3DC7">
        <w:rPr>
          <w:rFonts w:ascii="GHEA Grapalat" w:hAnsi="GHEA Grapalat"/>
        </w:rPr>
        <w:t>7.1</w:t>
      </w:r>
      <w:r w:rsidR="00857D09" w:rsidRPr="00BB4D52">
        <w:rPr>
          <w:rFonts w:ascii="GHEA Grapalat" w:hAnsi="GHEA Grapalat"/>
        </w:rPr>
        <w:t>5</w:t>
      </w:r>
      <w:r>
        <w:rPr>
          <w:rFonts w:ascii="GHEA Grapalat" w:hAnsi="GHEA Grapalat"/>
        </w:rPr>
        <w:t>.</w:t>
      </w:r>
      <w:r>
        <w:rPr>
          <w:rFonts w:ascii="GHEA Grapalat" w:hAnsi="GHEA Grapalat"/>
        </w:rPr>
        <w:tab/>
      </w:r>
      <w:r w:rsidRPr="009F3DC7">
        <w:rPr>
          <w:rFonts w:ascii="GHEA Grapalat" w:hAnsi="GHEA Grapalat"/>
        </w:rPr>
        <w:t>В отношении настоящего Договора применяется право Республики Армения.</w:t>
      </w:r>
    </w:p>
    <w:p w:rsidR="00BB28C8" w:rsidRPr="00BB4D52"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sidR="00857D09" w:rsidRPr="00BB4D52">
        <w:rPr>
          <w:rFonts w:ascii="GHEA Grapalat" w:hAnsi="GHEA Grapalat"/>
        </w:rPr>
        <w:t>6</w:t>
      </w:r>
      <w:r>
        <w:rPr>
          <w:rFonts w:ascii="GHEA Grapalat" w:hAnsi="GHEA Grapalat"/>
        </w:rPr>
        <w:t>.</w:t>
      </w:r>
      <w:r>
        <w:rPr>
          <w:rFonts w:ascii="GHEA Grapalat" w:hAnsi="GHEA Grapalat"/>
        </w:rPr>
        <w:tab/>
      </w:r>
      <w:r w:rsidRPr="009F3DC7">
        <w:rPr>
          <w:rFonts w:ascii="GHEA Grapalat" w:hAnsi="GHEA Grapalat"/>
        </w:rPr>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w:t>
      </w:r>
      <w:r w:rsidRPr="0013598D">
        <w:rPr>
          <w:rFonts w:ascii="GHEA Grapalat" w:hAnsi="GHEA Grapalat"/>
        </w:rPr>
        <w:t>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Pr="000001D8">
        <w:rPr>
          <w:rFonts w:ascii="GHEA Grapalat" w:hAnsi="GHEA Grapalat"/>
        </w:rPr>
        <w:t>.</w:t>
      </w:r>
      <w:r w:rsidR="000001D8" w:rsidRPr="000001D8">
        <w:rPr>
          <w:rFonts w:ascii="GHEA Grapalat" w:hAnsi="GHEA Grapalat"/>
          <w:color w:val="000000" w:themeColor="text1"/>
        </w:rPr>
        <w:t xml:space="preserve">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w:t>
      </w:r>
      <w:r w:rsidR="000001D8">
        <w:rPr>
          <w:rFonts w:ascii="GHEA Grapalat" w:hAnsi="GHEA Grapalat"/>
          <w:color w:val="000000" w:themeColor="text1"/>
        </w:rPr>
        <w:t>.</w:t>
      </w:r>
      <w:r w:rsidRPr="0013598D">
        <w:rPr>
          <w:rFonts w:ascii="GHEA Grapalat" w:hAnsi="GHEA Grapalat"/>
        </w:rPr>
        <w:t xml:space="preserve"> Если размер выделенных для исполнения договора финансовых средств превышает </w:t>
      </w:r>
      <w:r w:rsidR="00EC6C0A" w:rsidRPr="0013598D">
        <w:rPr>
          <w:rFonts w:ascii="GHEA Grapalat" w:hAnsi="GHEA Grapalat"/>
        </w:rPr>
        <w:t>двадцатипя</w:t>
      </w:r>
      <w:r w:rsidRPr="0013598D">
        <w:rPr>
          <w:rFonts w:ascii="GHEA Grapalat" w:hAnsi="GHEA Grapalat"/>
        </w:rPr>
        <w:t>тикратный размер базовой единицы закупок, то Заказчиком будет заключенo соглашение в случае, если представленн</w:t>
      </w:r>
      <w:r w:rsidR="0087667F" w:rsidRPr="0013598D">
        <w:rPr>
          <w:rFonts w:ascii="GHEA Grapalat" w:hAnsi="GHEA Grapalat"/>
        </w:rPr>
        <w:t xml:space="preserve">ые </w:t>
      </w:r>
      <w:r w:rsidRPr="0013598D">
        <w:rPr>
          <w:rFonts w:ascii="GHEA Grapalat" w:hAnsi="GHEA Grapalat"/>
        </w:rPr>
        <w:t xml:space="preserve"> Исполнителем в виде неустойки обеспечени</w:t>
      </w:r>
      <w:r w:rsidR="0087667F" w:rsidRPr="0013598D">
        <w:rPr>
          <w:rFonts w:ascii="GHEA Grapalat" w:hAnsi="GHEA Grapalat"/>
        </w:rPr>
        <w:t>я квалификации и</w:t>
      </w:r>
      <w:r w:rsidRPr="0013598D">
        <w:rPr>
          <w:rFonts w:ascii="GHEA Grapalat" w:hAnsi="GHEA Grapalat"/>
        </w:rPr>
        <w:t xml:space="preserve"> договора </w:t>
      </w:r>
      <w:r w:rsidR="001F7877" w:rsidRPr="0013598D">
        <w:rPr>
          <w:rFonts w:ascii="GHEA Grapalat" w:hAnsi="GHEA Grapalat"/>
        </w:rPr>
        <w:t>заменяю</w:t>
      </w:r>
      <w:r w:rsidRPr="0013598D">
        <w:rPr>
          <w:rFonts w:ascii="GHEA Grapalat" w:hAnsi="GHEA Grapalat"/>
        </w:rPr>
        <w:t xml:space="preserve">тся гарантией или наличными деньгами, с учетом требований </w:t>
      </w:r>
      <w:r w:rsidR="002C6828" w:rsidRPr="00891020">
        <w:rPr>
          <w:rFonts w:ascii="GHEA Grapalat" w:hAnsi="GHEA Grapalat"/>
        </w:rPr>
        <w:t>абзац</w:t>
      </w:r>
      <w:r w:rsidR="002C6828">
        <w:rPr>
          <w:rFonts w:ascii="GHEA Grapalat" w:hAnsi="GHEA Grapalat"/>
        </w:rPr>
        <w:t>а</w:t>
      </w:r>
      <w:r w:rsidR="002C6828" w:rsidRPr="00891020">
        <w:rPr>
          <w:rFonts w:ascii="GHEA Grapalat" w:hAnsi="GHEA Grapalat"/>
        </w:rPr>
        <w:t xml:space="preserve"> "</w:t>
      </w:r>
      <w:r w:rsidR="002C6828">
        <w:rPr>
          <w:rFonts w:ascii="GHEA Grapalat" w:hAnsi="GHEA Grapalat"/>
        </w:rPr>
        <w:t>в</w:t>
      </w:r>
      <w:r w:rsidR="002C6828" w:rsidRPr="00891020">
        <w:rPr>
          <w:rFonts w:ascii="GHEA Grapalat" w:hAnsi="GHEA Grapalat"/>
        </w:rPr>
        <w:t>" подпункта 1</w:t>
      </w:r>
      <w:r w:rsidR="002C6828">
        <w:rPr>
          <w:rFonts w:ascii="GHEA Grapalat" w:hAnsi="GHEA Grapalat"/>
        </w:rPr>
        <w:t xml:space="preserve"> и</w:t>
      </w:r>
      <w:r w:rsidR="002C6828" w:rsidRPr="0013598D">
        <w:rPr>
          <w:rFonts w:ascii="GHEA Grapalat" w:hAnsi="GHEA Grapalat"/>
        </w:rPr>
        <w:t xml:space="preserve"> </w:t>
      </w:r>
      <w:r w:rsidRPr="0013598D">
        <w:rPr>
          <w:rFonts w:ascii="GHEA Grapalat" w:hAnsi="GHEA Grapalat"/>
        </w:rPr>
        <w:t>абзаца "б" подпункта 1</w:t>
      </w:r>
      <w:r w:rsidR="00EE674C" w:rsidRPr="0013598D">
        <w:rPr>
          <w:rFonts w:ascii="GHEA Grapalat" w:hAnsi="GHEA Grapalat"/>
        </w:rPr>
        <w:t>7</w:t>
      </w:r>
      <w:r w:rsidRPr="0013598D">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6422E0" w:rsidRPr="0013598D">
        <w:rPr>
          <w:rFonts w:ascii="GHEA Grapalat" w:hAnsi="GHEA Grapalat"/>
        </w:rPr>
        <w:t>й квалификации и</w:t>
      </w:r>
      <w:r w:rsidRPr="0013598D">
        <w:rPr>
          <w:rFonts w:ascii="GHEA Grapalat" w:hAnsi="GHEA Grapalat"/>
        </w:rPr>
        <w:t xml:space="preserve"> договора представленн</w:t>
      </w:r>
      <w:r w:rsidR="006422E0" w:rsidRPr="0013598D">
        <w:rPr>
          <w:rFonts w:ascii="GHEA Grapalat" w:hAnsi="GHEA Grapalat"/>
        </w:rPr>
        <w:t>ых</w:t>
      </w:r>
      <w:r w:rsidRPr="0013598D">
        <w:rPr>
          <w:rFonts w:ascii="GHEA Grapalat" w:hAnsi="GHEA Grapalat"/>
        </w:rPr>
        <w:t xml:space="preserve"> в виде неустойки, также представляет Заказчику нов</w:t>
      </w:r>
      <w:r w:rsidR="006422E0" w:rsidRPr="0013598D">
        <w:rPr>
          <w:rFonts w:ascii="GHEA Grapalat" w:hAnsi="GHEA Grapalat"/>
        </w:rPr>
        <w:t>ые</w:t>
      </w:r>
      <w:r w:rsidRPr="0013598D">
        <w:rPr>
          <w:rFonts w:ascii="GHEA Grapalat" w:hAnsi="GHEA Grapalat"/>
        </w:rPr>
        <w:t xml:space="preserve"> обеспечени</w:t>
      </w:r>
      <w:r w:rsidR="006422E0" w:rsidRPr="0013598D">
        <w:rPr>
          <w:rFonts w:ascii="GHEA Grapalat" w:hAnsi="GHEA Grapalat"/>
        </w:rPr>
        <w:t>я</w:t>
      </w:r>
      <w:r w:rsidRPr="0013598D">
        <w:rPr>
          <w:rFonts w:ascii="GHEA Grapalat" w:hAnsi="GHEA Grapalat"/>
        </w:rPr>
        <w:t xml:space="preserve"> в течение </w:t>
      </w:r>
      <w:r w:rsidR="00FF6A6E" w:rsidRPr="001F41EB">
        <w:rPr>
          <w:rFonts w:ascii="GHEA Grapalat" w:hAnsi="GHEA Grapalat"/>
        </w:rPr>
        <w:t xml:space="preserve">------ </w:t>
      </w:r>
      <w:r w:rsidR="00FF6A6E" w:rsidRPr="0013598D">
        <w:rPr>
          <w:rFonts w:ascii="GHEA Grapalat" w:hAnsi="GHEA Grapalat"/>
        </w:rPr>
        <w:t xml:space="preserve"> </w:t>
      </w:r>
      <w:r w:rsidRPr="0013598D">
        <w:rPr>
          <w:rFonts w:ascii="GHEA Grapalat" w:hAnsi="GHEA Grapalat"/>
        </w:rPr>
        <w:t>рабочих дней со дня получения извещения о заключении соглашения. В</w:t>
      </w:r>
      <w:r w:rsidRPr="009F3DC7">
        <w:rPr>
          <w:rFonts w:ascii="GHEA Grapalat" w:hAnsi="GHEA Grapalat"/>
        </w:rPr>
        <w:t xml:space="preserve"> противном случае договор расторгается Заказчиком в одностороннем порядке.</w:t>
      </w:r>
      <w:r w:rsidR="00DB5AD0" w:rsidRPr="00BB4D52">
        <w:rPr>
          <w:rStyle w:val="af6"/>
          <w:rFonts w:ascii="GHEA Grapalat" w:hAnsi="GHEA Grapalat"/>
        </w:rPr>
        <w:t>2</w:t>
      </w:r>
      <w:r w:rsidR="00DB5AD0" w:rsidRPr="00DB5AD0">
        <w:rPr>
          <w:vertAlign w:val="superscript"/>
        </w:rPr>
        <w:t>5</w:t>
      </w:r>
    </w:p>
    <w:p w:rsidR="00BB28C8" w:rsidRPr="009F3DC7" w:rsidRDefault="00BB28C8" w:rsidP="00BB28C8">
      <w:pPr>
        <w:widowControl w:val="0"/>
        <w:spacing w:after="160" w:line="360" w:lineRule="auto"/>
        <w:ind w:firstLine="567"/>
        <w:jc w:val="both"/>
        <w:rPr>
          <w:rFonts w:ascii="GHEA Grapalat" w:hAnsi="GHEA Grapalat" w:cs="Sylfaen"/>
        </w:rPr>
      </w:pPr>
    </w:p>
    <w:p w:rsidR="00BB28C8" w:rsidRPr="002B65CF" w:rsidRDefault="00BB28C8" w:rsidP="00BB28C8">
      <w:pPr>
        <w:widowControl w:val="0"/>
        <w:spacing w:after="160" w:line="360" w:lineRule="auto"/>
        <w:jc w:val="center"/>
        <w:rPr>
          <w:rFonts w:ascii="GHEA Grapalat" w:hAnsi="GHEA Grapalat"/>
          <w:b/>
        </w:rPr>
      </w:pPr>
    </w:p>
    <w:p w:rsidR="00BB28C8" w:rsidRPr="009F3DC7" w:rsidRDefault="00BB28C8" w:rsidP="00BB28C8">
      <w:pPr>
        <w:widowControl w:val="0"/>
        <w:spacing w:after="160" w:line="360" w:lineRule="auto"/>
        <w:jc w:val="center"/>
        <w:rPr>
          <w:rFonts w:ascii="GHEA Grapalat" w:hAnsi="GHEA Grapalat" w:cs="Sylfaen"/>
        </w:rPr>
      </w:pPr>
      <w:r>
        <w:rPr>
          <w:rFonts w:ascii="GHEA Grapalat" w:hAnsi="GHEA Grapalat"/>
          <w:b/>
        </w:rPr>
        <w:t>8.</w:t>
      </w:r>
      <w:r w:rsidRPr="003C5723">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8647" w:type="dxa"/>
        <w:jc w:val="center"/>
        <w:tblLayout w:type="fixed"/>
        <w:tblLook w:val="0000" w:firstRow="0" w:lastRow="0" w:firstColumn="0" w:lastColumn="0" w:noHBand="0" w:noVBand="0"/>
      </w:tblPr>
      <w:tblGrid>
        <w:gridCol w:w="4536"/>
        <w:gridCol w:w="4111"/>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b/>
              </w:rPr>
            </w:pPr>
            <w:r>
              <w:rPr>
                <w:rFonts w:ascii="GHEA Grapalat" w:hAnsi="GHEA Grapalat"/>
                <w:b/>
              </w:rPr>
              <w:t>ЗАКАЗЧИ</w:t>
            </w:r>
            <w:r w:rsidRPr="009F3DC7">
              <w:rPr>
                <w:rFonts w:ascii="GHEA Grapalat" w:hAnsi="GHEA Grapalat"/>
                <w:b/>
              </w:rPr>
              <w:t>К</w:t>
            </w:r>
          </w:p>
          <w:p w:rsidR="00BB28C8" w:rsidRPr="003C5723" w:rsidRDefault="00BB28C8" w:rsidP="003D2146">
            <w:pPr>
              <w:widowControl w:val="0"/>
              <w:jc w:val="center"/>
              <w:rPr>
                <w:rFonts w:ascii="GHEA Grapalat" w:hAnsi="GHEA Grapalat"/>
                <w:lang w:val="en-US"/>
              </w:rPr>
            </w:pPr>
            <w:r>
              <w:rPr>
                <w:rFonts w:ascii="GHEA Grapalat" w:hAnsi="GHEA Grapalat"/>
                <w:lang w:val="en-US"/>
              </w:rPr>
              <w:t>_____________________</w:t>
            </w:r>
          </w:p>
          <w:p w:rsidR="00BB28C8" w:rsidRPr="003C5723" w:rsidRDefault="00BB28C8" w:rsidP="003D2146">
            <w:pPr>
              <w:widowControl w:val="0"/>
              <w:spacing w:after="160" w:line="360" w:lineRule="auto"/>
              <w:jc w:val="center"/>
              <w:rPr>
                <w:rFonts w:ascii="GHEA Grapalat" w:hAnsi="GHEA Grapalat"/>
                <w:vertAlign w:val="superscript"/>
              </w:rPr>
            </w:pPr>
            <w:r w:rsidRPr="003C5723">
              <w:rPr>
                <w:rFonts w:ascii="GHEA Grapalat" w:hAnsi="GHEA Grapalat"/>
                <w:vertAlign w:val="superscript"/>
              </w:rPr>
              <w:t>/подпись/</w:t>
            </w:r>
          </w:p>
          <w:p w:rsidR="00BB28C8" w:rsidRDefault="00BB28C8" w:rsidP="003D2146">
            <w:pPr>
              <w:widowControl w:val="0"/>
              <w:spacing w:after="160" w:line="360" w:lineRule="auto"/>
              <w:rPr>
                <w:rFonts w:ascii="GHEA Grapalat" w:hAnsi="GHEA Grapalat"/>
                <w:lang w:val="en-US"/>
              </w:rPr>
            </w:pPr>
          </w:p>
          <w:p w:rsidR="00BB28C8" w:rsidRPr="003C5723" w:rsidRDefault="00BB28C8" w:rsidP="003D2146">
            <w:pPr>
              <w:widowControl w:val="0"/>
              <w:spacing w:after="160" w:line="360" w:lineRule="auto"/>
              <w:jc w:val="center"/>
              <w:rPr>
                <w:rFonts w:ascii="GHEA Grapalat" w:hAnsi="GHEA Grapalat"/>
                <w:lang w:val="en-US"/>
              </w:rPr>
            </w:pPr>
            <w:r w:rsidRPr="009F3DC7">
              <w:rPr>
                <w:rFonts w:ascii="GHEA Grapalat" w:hAnsi="GHEA Grapalat"/>
              </w:rPr>
              <w:t>М. П.</w:t>
            </w:r>
          </w:p>
        </w:tc>
        <w:tc>
          <w:tcPr>
            <w:tcW w:w="4111" w:type="dxa"/>
          </w:tcPr>
          <w:p w:rsidR="00BB28C8" w:rsidRPr="009F3DC7" w:rsidRDefault="00BB28C8" w:rsidP="003D2146">
            <w:pPr>
              <w:widowControl w:val="0"/>
              <w:spacing w:after="160" w:line="360" w:lineRule="auto"/>
              <w:jc w:val="center"/>
              <w:rPr>
                <w:rFonts w:ascii="GHEA Grapalat" w:hAnsi="GHEA Grapalat"/>
                <w:b/>
              </w:rPr>
            </w:pPr>
            <w:r>
              <w:rPr>
                <w:rFonts w:ascii="GHEA Grapalat" w:hAnsi="GHEA Grapalat"/>
                <w:b/>
              </w:rPr>
              <w:t>ИСПОЛНИТЕЛ</w:t>
            </w:r>
            <w:r w:rsidRPr="009F3DC7">
              <w:rPr>
                <w:rFonts w:ascii="GHEA Grapalat" w:hAnsi="GHEA Grapalat"/>
                <w:b/>
              </w:rPr>
              <w:t>Ь</w:t>
            </w:r>
          </w:p>
          <w:p w:rsidR="00BB28C8" w:rsidRPr="003C5723" w:rsidRDefault="00BB28C8" w:rsidP="003D2146">
            <w:pPr>
              <w:widowControl w:val="0"/>
              <w:jc w:val="center"/>
              <w:rPr>
                <w:rFonts w:ascii="GHEA Grapalat" w:hAnsi="GHEA Grapalat"/>
                <w:lang w:val="en-US"/>
              </w:rPr>
            </w:pPr>
            <w:r>
              <w:rPr>
                <w:rFonts w:ascii="GHEA Grapalat" w:hAnsi="GHEA Grapalat"/>
                <w:lang w:val="en-US"/>
              </w:rPr>
              <w:t>____________________</w:t>
            </w:r>
          </w:p>
          <w:p w:rsidR="00BB28C8" w:rsidRPr="003C5723" w:rsidRDefault="00BB28C8" w:rsidP="003D2146">
            <w:pPr>
              <w:widowControl w:val="0"/>
              <w:spacing w:after="160" w:line="360" w:lineRule="auto"/>
              <w:jc w:val="center"/>
              <w:rPr>
                <w:rFonts w:ascii="GHEA Grapalat" w:hAnsi="GHEA Grapalat"/>
                <w:vertAlign w:val="superscript"/>
              </w:rPr>
            </w:pPr>
            <w:r w:rsidRPr="003C5723">
              <w:rPr>
                <w:rFonts w:ascii="GHEA Grapalat" w:hAnsi="GHEA Grapalat"/>
                <w:vertAlign w:val="superscript"/>
              </w:rPr>
              <w:t>/подпись/</w:t>
            </w:r>
          </w:p>
          <w:p w:rsidR="00BB28C8" w:rsidRDefault="00BB28C8" w:rsidP="003D2146">
            <w:pPr>
              <w:widowControl w:val="0"/>
              <w:spacing w:after="160" w:line="360" w:lineRule="auto"/>
              <w:rPr>
                <w:rFonts w:ascii="GHEA Grapalat" w:hAnsi="GHEA Grapalat"/>
                <w:lang w:val="en-US"/>
              </w:rPr>
            </w:pPr>
          </w:p>
          <w:p w:rsidR="00BB28C8" w:rsidRPr="003C5723" w:rsidRDefault="00BB28C8" w:rsidP="003D2146">
            <w:pPr>
              <w:widowControl w:val="0"/>
              <w:spacing w:after="160" w:line="360" w:lineRule="auto"/>
              <w:jc w:val="center"/>
              <w:rPr>
                <w:rFonts w:ascii="GHEA Grapalat" w:hAnsi="GHEA Grapalat"/>
                <w:lang w:val="en-US"/>
              </w:rPr>
            </w:pPr>
            <w:r w:rsidRPr="009F3DC7">
              <w:rPr>
                <w:rFonts w:ascii="GHEA Grapalat" w:hAnsi="GHEA Grapalat"/>
              </w:rPr>
              <w:t>М. П.</w:t>
            </w:r>
          </w:p>
        </w:tc>
      </w:tr>
    </w:tbl>
    <w:p w:rsidR="00BB28C8" w:rsidRPr="009F3DC7" w:rsidRDefault="00BB28C8" w:rsidP="00BB28C8">
      <w:pPr>
        <w:widowControl w:val="0"/>
        <w:spacing w:after="160" w:line="360" w:lineRule="auto"/>
        <w:ind w:firstLine="567"/>
        <w:jc w:val="center"/>
        <w:rPr>
          <w:rFonts w:ascii="GHEA Grapalat" w:hAnsi="GHEA Grapalat"/>
          <w:b/>
        </w:rPr>
      </w:pPr>
    </w:p>
    <w:p w:rsidR="00BB28C8" w:rsidRDefault="00BB28C8" w:rsidP="00BB28C8">
      <w:pPr>
        <w:widowControl w:val="0"/>
        <w:spacing w:after="160" w:line="360" w:lineRule="auto"/>
        <w:ind w:firstLine="567"/>
        <w:jc w:val="both"/>
        <w:rPr>
          <w:rFonts w:ascii="GHEA Grapalat" w:hAnsi="GHEA Grapalat"/>
          <w:i/>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650850" w:rsidRDefault="00650850" w:rsidP="00BB28C8">
      <w:pPr>
        <w:widowControl w:val="0"/>
        <w:spacing w:after="160" w:line="360" w:lineRule="auto"/>
        <w:ind w:firstLine="567"/>
        <w:jc w:val="both"/>
        <w:rPr>
          <w:rFonts w:ascii="GHEA Grapalat" w:hAnsi="GHEA Grapalat"/>
          <w:i/>
        </w:rPr>
      </w:pPr>
    </w:p>
    <w:p w:rsidR="00650850" w:rsidRPr="009F3DC7" w:rsidRDefault="00650850" w:rsidP="00BB28C8">
      <w:pPr>
        <w:widowControl w:val="0"/>
        <w:spacing w:after="160" w:line="360" w:lineRule="auto"/>
        <w:ind w:firstLine="567"/>
        <w:jc w:val="both"/>
        <w:rPr>
          <w:rFonts w:ascii="GHEA Grapalat" w:hAnsi="GHEA Grapalat"/>
          <w:u w:val="single"/>
        </w:rPr>
      </w:pPr>
      <w:r>
        <w:rPr>
          <w:rFonts w:ascii="GHEA Grapalat" w:hAnsi="GHEA Grapalat"/>
          <w:i/>
        </w:rPr>
        <w:t>---------------------------------</w:t>
      </w:r>
    </w:p>
    <w:p w:rsidR="00DB5AD0" w:rsidRPr="00124BE9" w:rsidRDefault="00DB5AD0" w:rsidP="00DB5AD0">
      <w:pPr>
        <w:pStyle w:val="af2"/>
        <w:widowControl w:val="0"/>
        <w:jc w:val="both"/>
        <w:rPr>
          <w:rFonts w:ascii="GHEA Grapalat" w:hAnsi="GHEA Grapalat"/>
          <w:lang w:val="hy-AM"/>
        </w:rPr>
      </w:pPr>
      <w:r w:rsidRPr="00DB5AD0">
        <w:rPr>
          <w:rFonts w:ascii="GHEA Grapalat" w:hAnsi="GHEA Grapalat"/>
          <w:i/>
          <w:vertAlign w:val="superscript"/>
        </w:rPr>
        <w:t>25</w:t>
      </w:r>
      <w:r w:rsidRPr="00DB5AD0">
        <w:rPr>
          <w:rFonts w:ascii="GHEA Grapalat" w:hAnsi="GHEA Grapalat"/>
          <w:i/>
        </w:rPr>
        <w:t xml:space="preserve"> </w:t>
      </w:r>
      <w:r w:rsidRPr="00124BE9">
        <w:rPr>
          <w:rFonts w:ascii="GHEA Grapalat" w:hAnsi="GHEA Grapalat"/>
          <w:i/>
        </w:rPr>
        <w:t xml:space="preserve">Если Договор заключается на основании части 6 статьи 15 закона Республики Армения "О </w:t>
      </w:r>
      <w:r w:rsidRPr="00B95C25">
        <w:rPr>
          <w:rFonts w:ascii="GHEA Grapalat" w:hAnsi="GHEA Grapalat"/>
          <w:i/>
        </w:rPr>
        <w:t>закупках", и цена Договора не превышает  двадцатипятикратный размер базовой единицы закупок,</w:t>
      </w:r>
      <w:r w:rsidRPr="00124BE9">
        <w:rPr>
          <w:rFonts w:ascii="GHEA Grapalat" w:hAnsi="GHEA Grapalat"/>
          <w:i/>
        </w:rPr>
        <w:t xml:space="preserve"> то настоящий пункт редактируется, удаляя из последнего </w:t>
      </w:r>
      <w:r>
        <w:rPr>
          <w:rFonts w:ascii="GHEA Grapalat" w:hAnsi="GHEA Grapalat"/>
          <w:i/>
        </w:rPr>
        <w:t>4-ое</w:t>
      </w:r>
      <w:r w:rsidRPr="00124BE9">
        <w:rPr>
          <w:rFonts w:ascii="GHEA Grapalat" w:hAnsi="GHEA Grapalat"/>
          <w:i/>
        </w:rPr>
        <w:t xml:space="preserve"> предложение, а </w:t>
      </w:r>
      <w:r>
        <w:rPr>
          <w:rFonts w:ascii="GHEA Grapalat" w:hAnsi="GHEA Grapalat"/>
          <w:i/>
        </w:rPr>
        <w:t xml:space="preserve">5-ое </w:t>
      </w:r>
      <w:r w:rsidRPr="00124BE9">
        <w:rPr>
          <w:rFonts w:ascii="GHEA Grapalat" w:hAnsi="GHEA Grapalat"/>
          <w:i/>
        </w:rPr>
        <w:t>предложение редактируется, заменив слова", а при замене обеспечени</w:t>
      </w:r>
      <w:r>
        <w:rPr>
          <w:rFonts w:ascii="GHEA Grapalat" w:hAnsi="GHEA Grapalat"/>
          <w:i/>
        </w:rPr>
        <w:t>й Квалификации и Договора, представленных</w:t>
      </w:r>
      <w:r w:rsidRPr="00124BE9">
        <w:rPr>
          <w:rFonts w:ascii="GHEA Grapalat" w:hAnsi="GHEA Grapalat"/>
          <w:i/>
        </w:rPr>
        <w:t xml:space="preserve"> в виде неустойки, — также нов</w:t>
      </w:r>
      <w:r>
        <w:rPr>
          <w:rFonts w:ascii="GHEA Grapalat" w:hAnsi="GHEA Grapalat"/>
          <w:i/>
        </w:rPr>
        <w:t xml:space="preserve">ые </w:t>
      </w:r>
      <w:r w:rsidRPr="00124BE9">
        <w:rPr>
          <w:rFonts w:ascii="GHEA Grapalat" w:hAnsi="GHEA Grapalat"/>
          <w:i/>
        </w:rPr>
        <w:t>обеспечени</w:t>
      </w:r>
      <w:r>
        <w:rPr>
          <w:rFonts w:ascii="GHEA Grapalat" w:hAnsi="GHEA Grapalat"/>
          <w:i/>
        </w:rPr>
        <w:t>я</w:t>
      </w:r>
      <w:r w:rsidRPr="00124BE9">
        <w:rPr>
          <w:rFonts w:ascii="GHEA Grapalat" w:hAnsi="GHEA Grapalat"/>
          <w:i/>
        </w:rPr>
        <w:t>" словом "и".</w:t>
      </w:r>
    </w:p>
    <w:p w:rsidR="00DB5AD0" w:rsidRPr="00124BE9" w:rsidRDefault="00DB5AD0" w:rsidP="00DB5AD0">
      <w:pPr>
        <w:pStyle w:val="af2"/>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p w:rsidR="00FF6A6E" w:rsidRDefault="00FF6A6E" w:rsidP="00FF6A6E">
      <w:pPr>
        <w:pStyle w:val="af2"/>
        <w:widowControl w:val="0"/>
        <w:jc w:val="both"/>
        <w:rPr>
          <w:rFonts w:ascii="GHEA Grapalat" w:hAnsi="GHEA Grapalat"/>
          <w:i/>
          <w:lang w:val="hy-AM" w:eastAsia="en-US"/>
        </w:rPr>
      </w:pPr>
      <w:r>
        <w:rPr>
          <w:rStyle w:val="ezkurwreuab5ozgtqnkl"/>
          <w:rFonts w:ascii="Cambria" w:hAnsi="Cambria" w:cs="Cambria"/>
          <w:i/>
        </w:rPr>
        <w:t>Срок</w:t>
      </w:r>
      <w:r>
        <w:rPr>
          <w:rStyle w:val="ezkurwreuab5ozgtqnkl"/>
          <w:i/>
        </w:rPr>
        <w:t xml:space="preserve">, </w:t>
      </w:r>
      <w:r>
        <w:rPr>
          <w:rStyle w:val="ezkurwreuab5ozgtqnkl"/>
          <w:rFonts w:ascii="Cambria" w:hAnsi="Cambria" w:cs="Cambria"/>
          <w:i/>
        </w:rPr>
        <w:t>установленный</w:t>
      </w:r>
      <w:r>
        <w:rPr>
          <w:i/>
        </w:rPr>
        <w:t xml:space="preserve"> </w:t>
      </w:r>
      <w:r>
        <w:rPr>
          <w:rFonts w:ascii="Cambria" w:hAnsi="Cambria"/>
          <w:i/>
        </w:rPr>
        <w:t xml:space="preserve">в </w:t>
      </w:r>
      <w:r>
        <w:rPr>
          <w:rStyle w:val="ezkurwreuab5ozgtqnkl"/>
          <w:i/>
        </w:rPr>
        <w:t>5</w:t>
      </w:r>
      <w:r>
        <w:rPr>
          <w:rStyle w:val="ezkurwreuab5ozgtqnkl"/>
          <w:rFonts w:asciiTheme="minorHAnsi" w:hAnsiTheme="minorHAnsi"/>
          <w:i/>
        </w:rPr>
        <w:t>-ом</w:t>
      </w:r>
      <w:r>
        <w:rPr>
          <w:i/>
        </w:rPr>
        <w:t xml:space="preserve"> </w:t>
      </w:r>
      <w:r>
        <w:rPr>
          <w:rStyle w:val="ezkurwreuab5ozgtqnkl"/>
          <w:rFonts w:ascii="Cambria" w:hAnsi="Cambria" w:cs="Cambria"/>
          <w:i/>
        </w:rPr>
        <w:t>предложении настоящего</w:t>
      </w:r>
      <w:r>
        <w:rPr>
          <w:i/>
        </w:rPr>
        <w:t xml:space="preserve"> </w:t>
      </w:r>
      <w:r>
        <w:rPr>
          <w:rStyle w:val="ezkurwreuab5ozgtqnkl"/>
          <w:rFonts w:ascii="Cambria" w:hAnsi="Cambria" w:cs="Cambria"/>
          <w:i/>
        </w:rPr>
        <w:t>пункта</w:t>
      </w:r>
      <w:r>
        <w:rPr>
          <w:i/>
        </w:rPr>
        <w:t xml:space="preserve">, </w:t>
      </w:r>
      <w:r>
        <w:rPr>
          <w:rStyle w:val="ezkurwreuab5ozgtqnkl"/>
          <w:rFonts w:ascii="Cambria" w:hAnsi="Cambria" w:cs="Cambria"/>
          <w:i/>
        </w:rPr>
        <w:t>не</w:t>
      </w:r>
      <w:r>
        <w:rPr>
          <w:i/>
        </w:rPr>
        <w:t xml:space="preserve"> </w:t>
      </w:r>
      <w:r>
        <w:rPr>
          <w:rStyle w:val="ezkurwreuab5ozgtqnkl"/>
          <w:rFonts w:ascii="Cambria" w:hAnsi="Cambria" w:cs="Cambria"/>
          <w:i/>
        </w:rPr>
        <w:t>может</w:t>
      </w:r>
      <w:r>
        <w:rPr>
          <w:rStyle w:val="ezkurwreuab5ozgtqnkl"/>
          <w:i/>
        </w:rPr>
        <w:t xml:space="preserve"> </w:t>
      </w:r>
      <w:r>
        <w:rPr>
          <w:rStyle w:val="ezkurwreuab5ozgtqnkl"/>
          <w:rFonts w:ascii="Cambria" w:hAnsi="Cambria" w:cs="Cambria"/>
          <w:i/>
        </w:rPr>
        <w:t>быть</w:t>
      </w:r>
      <w:r>
        <w:rPr>
          <w:rStyle w:val="ezkurwreuab5ozgtqnkl"/>
          <w:i/>
        </w:rPr>
        <w:t xml:space="preserve"> </w:t>
      </w:r>
      <w:r>
        <w:rPr>
          <w:rStyle w:val="ezkurwreuab5ozgtqnkl"/>
          <w:rFonts w:ascii="Cambria" w:hAnsi="Cambria" w:cs="Cambria"/>
          <w:i/>
        </w:rPr>
        <w:t>менее</w:t>
      </w:r>
      <w:r>
        <w:rPr>
          <w:i/>
        </w:rPr>
        <w:t xml:space="preserve"> </w:t>
      </w:r>
      <w:r>
        <w:rPr>
          <w:rStyle w:val="ezkurwreuab5ozgtqnkl"/>
          <w:i/>
        </w:rPr>
        <w:t>10</w:t>
      </w:r>
      <w:r>
        <w:rPr>
          <w:i/>
        </w:rPr>
        <w:t xml:space="preserve"> </w:t>
      </w:r>
      <w:r>
        <w:rPr>
          <w:rStyle w:val="ezkurwreuab5ozgtqnkl"/>
          <w:rFonts w:ascii="Cambria" w:hAnsi="Cambria" w:cs="Cambria"/>
          <w:i/>
        </w:rPr>
        <w:t>рабочих</w:t>
      </w:r>
      <w:r>
        <w:rPr>
          <w:i/>
        </w:rPr>
        <w:t xml:space="preserve"> </w:t>
      </w:r>
      <w:r>
        <w:rPr>
          <w:rStyle w:val="ezkurwreuab5ozgtqnkl"/>
          <w:rFonts w:ascii="Cambria" w:hAnsi="Cambria" w:cs="Cambria"/>
          <w:i/>
        </w:rPr>
        <w:t>дней</w:t>
      </w:r>
      <w:r>
        <w:rPr>
          <w:rStyle w:val="ezkurwreuab5ozgtqnkl"/>
          <w:rFonts w:ascii="Cambria" w:hAnsi="Cambria" w:cs="Cambria"/>
          <w:i/>
          <w:lang w:val="hy-AM"/>
        </w:rPr>
        <w:t>.</w:t>
      </w:r>
    </w:p>
    <w:p w:rsidR="00BB28C8" w:rsidRDefault="00BB28C8" w:rsidP="00BB28C8">
      <w:pPr>
        <w:rPr>
          <w:rFonts w:ascii="GHEA Grapalat" w:hAnsi="GHEA Grapalat"/>
          <w:i/>
        </w:rPr>
      </w:pPr>
      <w:r>
        <w:rPr>
          <w:rFonts w:ascii="GHEA Grapalat" w:hAnsi="GHEA Grapalat"/>
          <w:i/>
        </w:rPr>
        <w:br w:type="page"/>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lastRenderedPageBreak/>
        <w:t>Приложение № 1</w:t>
      </w:r>
    </w:p>
    <w:p w:rsidR="00BD7D80" w:rsidRPr="00F31A4A" w:rsidRDefault="00BB28C8" w:rsidP="00BD7D80">
      <w:pPr>
        <w:pStyle w:val="a3"/>
        <w:widowControl w:val="0"/>
        <w:spacing w:after="160" w:line="240" w:lineRule="auto"/>
        <w:ind w:left="2832" w:firstLine="708"/>
        <w:jc w:val="center"/>
        <w:rPr>
          <w:rFonts w:ascii="GHEA Grapalat" w:hAnsi="GHEA Grapalat"/>
          <w:i w:val="0"/>
          <w:sz w:val="24"/>
          <w:szCs w:val="24"/>
        </w:rPr>
      </w:pPr>
      <w:r w:rsidRPr="009F3DC7">
        <w:rPr>
          <w:rFonts w:ascii="GHEA Grapalat" w:hAnsi="GHEA Grapalat"/>
          <w:i w:val="0"/>
        </w:rPr>
        <w:t xml:space="preserve">к Договору под кодом </w:t>
      </w:r>
      <w:r w:rsidR="00BD7D80" w:rsidRPr="008450D2">
        <w:rPr>
          <w:rFonts w:ascii="GHEA Grapalat" w:hAnsi="GHEA Grapalat"/>
          <w:i w:val="0"/>
          <w:sz w:val="24"/>
          <w:szCs w:val="24"/>
        </w:rPr>
        <w:t>SХMAH-GHASХDЗB</w:t>
      </w:r>
      <w:r w:rsidR="00BD7D80">
        <w:rPr>
          <w:rFonts w:ascii="GHEA Grapalat" w:hAnsi="GHEA Grapalat"/>
          <w:i w:val="0"/>
          <w:sz w:val="24"/>
          <w:szCs w:val="24"/>
          <w:lang w:val="hy-AM"/>
        </w:rPr>
        <w:t>-2</w:t>
      </w:r>
      <w:r w:rsidR="00BD7D80" w:rsidRPr="00A61357">
        <w:rPr>
          <w:rFonts w:ascii="GHEA Grapalat" w:hAnsi="GHEA Grapalat"/>
          <w:i w:val="0"/>
          <w:sz w:val="24"/>
          <w:szCs w:val="24"/>
        </w:rPr>
        <w:t>5</w:t>
      </w:r>
      <w:r w:rsidR="00BD7D80">
        <w:rPr>
          <w:rFonts w:ascii="GHEA Grapalat" w:hAnsi="GHEA Grapalat"/>
          <w:i w:val="0"/>
          <w:sz w:val="24"/>
          <w:szCs w:val="24"/>
          <w:lang w:val="hy-AM"/>
        </w:rPr>
        <w:t>/</w:t>
      </w:r>
      <w:r w:rsidR="00F31A4A" w:rsidRPr="00F31A4A">
        <w:rPr>
          <w:rFonts w:ascii="GHEA Grapalat" w:hAnsi="GHEA Grapalat"/>
          <w:i w:val="0"/>
          <w:sz w:val="24"/>
          <w:szCs w:val="24"/>
        </w:rPr>
        <w:t>11</w:t>
      </w:r>
    </w:p>
    <w:p w:rsidR="00BB28C8" w:rsidRPr="009F3DC7" w:rsidRDefault="00BB28C8" w:rsidP="00BB28C8">
      <w:pPr>
        <w:widowControl w:val="0"/>
        <w:spacing w:after="160" w:line="360" w:lineRule="auto"/>
        <w:ind w:firstLine="567"/>
        <w:jc w:val="right"/>
        <w:rPr>
          <w:rFonts w:ascii="GHEA Grapalat" w:hAnsi="GHEA Grapalat"/>
          <w:i/>
        </w:rPr>
      </w:pPr>
      <w:r w:rsidRPr="003C5723">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EF1C40">
        <w:rPr>
          <w:rFonts w:ascii="GHEA Grapalat" w:hAnsi="GHEA Grapalat"/>
          <w:i/>
        </w:rPr>
        <w:tab/>
      </w:r>
      <w:r w:rsidRPr="009F3DC7">
        <w:rPr>
          <w:rFonts w:ascii="GHEA Grapalat" w:hAnsi="GHEA Grapalat"/>
          <w:i/>
        </w:rPr>
        <w:t>20</w:t>
      </w:r>
      <w:r w:rsidR="00BD7D80" w:rsidRPr="00BA1BC1">
        <w:rPr>
          <w:rFonts w:ascii="GHEA Grapalat" w:hAnsi="GHEA Grapalat"/>
          <w:i/>
        </w:rPr>
        <w:t>25</w:t>
      </w:r>
      <w:r w:rsidRPr="00EF1C40">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rPr>
      </w:pPr>
    </w:p>
    <w:p w:rsidR="00BB28C8" w:rsidRPr="00EF1C40" w:rsidRDefault="00BB28C8" w:rsidP="00BB28C8">
      <w:pPr>
        <w:widowControl w:val="0"/>
        <w:spacing w:after="160" w:line="360" w:lineRule="auto"/>
        <w:jc w:val="center"/>
        <w:rPr>
          <w:rFonts w:ascii="GHEA Grapalat" w:hAnsi="GHEA Grapalat"/>
        </w:rPr>
      </w:pPr>
      <w:r w:rsidRPr="009F3DC7">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28"/>
        <w:t>*</w:t>
      </w:r>
    </w:p>
    <w:p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03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65"/>
        <w:gridCol w:w="1560"/>
        <w:gridCol w:w="1134"/>
        <w:gridCol w:w="566"/>
        <w:gridCol w:w="1418"/>
        <w:gridCol w:w="992"/>
        <w:gridCol w:w="567"/>
        <w:gridCol w:w="992"/>
        <w:gridCol w:w="1338"/>
      </w:tblGrid>
      <w:tr w:rsidR="00BB28C8" w:rsidRPr="00F8360E" w:rsidTr="003D2146">
        <w:trPr>
          <w:jc w:val="center"/>
        </w:trPr>
        <w:tc>
          <w:tcPr>
            <w:tcW w:w="10332" w:type="dxa"/>
            <w:gridSpan w:val="9"/>
          </w:tcPr>
          <w:p w:rsidR="00BB28C8" w:rsidRPr="00F8360E" w:rsidRDefault="00BB28C8" w:rsidP="003D2146">
            <w:pPr>
              <w:widowControl w:val="0"/>
              <w:spacing w:after="120"/>
              <w:ind w:firstLine="567"/>
              <w:jc w:val="center"/>
              <w:rPr>
                <w:rFonts w:ascii="GHEA Grapalat" w:hAnsi="GHEA Grapalat"/>
                <w:sz w:val="16"/>
                <w:szCs w:val="16"/>
              </w:rPr>
            </w:pPr>
            <w:r w:rsidRPr="00F8360E">
              <w:rPr>
                <w:rFonts w:ascii="GHEA Grapalat" w:hAnsi="GHEA Grapalat"/>
                <w:sz w:val="16"/>
                <w:szCs w:val="16"/>
              </w:rPr>
              <w:t>Работа</w:t>
            </w:r>
          </w:p>
        </w:tc>
      </w:tr>
      <w:tr w:rsidR="00BB28C8" w:rsidRPr="00F8360E" w:rsidTr="004B4574">
        <w:trPr>
          <w:jc w:val="center"/>
        </w:trPr>
        <w:tc>
          <w:tcPr>
            <w:tcW w:w="1765"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номер предусмотренного приглашением лота</w:t>
            </w:r>
          </w:p>
        </w:tc>
        <w:tc>
          <w:tcPr>
            <w:tcW w:w="1560"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промежуточный код, предусмотренный планом закупок по классификации ЕЗК (CPV)</w:t>
            </w:r>
          </w:p>
        </w:tc>
        <w:tc>
          <w:tcPr>
            <w:tcW w:w="1134"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техническая характеристика</w:t>
            </w:r>
          </w:p>
        </w:tc>
        <w:tc>
          <w:tcPr>
            <w:tcW w:w="566"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единица измерения</w:t>
            </w:r>
          </w:p>
        </w:tc>
        <w:tc>
          <w:tcPr>
            <w:tcW w:w="1418"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цена единицы/драмов РА</w:t>
            </w:r>
          </w:p>
        </w:tc>
        <w:tc>
          <w:tcPr>
            <w:tcW w:w="992"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общая цена/драмов РА</w:t>
            </w:r>
          </w:p>
        </w:tc>
        <w:tc>
          <w:tcPr>
            <w:tcW w:w="567"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общий объем</w:t>
            </w:r>
          </w:p>
        </w:tc>
        <w:tc>
          <w:tcPr>
            <w:tcW w:w="2330" w:type="dxa"/>
            <w:gridSpan w:val="2"/>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Выполнение работы</w:t>
            </w:r>
          </w:p>
        </w:tc>
      </w:tr>
      <w:tr w:rsidR="00BB28C8" w:rsidRPr="00F8360E" w:rsidTr="004B4574">
        <w:trPr>
          <w:jc w:val="center"/>
        </w:trPr>
        <w:tc>
          <w:tcPr>
            <w:tcW w:w="1765"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1560"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1134"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566"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1418"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992"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567"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992" w:type="dxa"/>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адрес</w:t>
            </w:r>
          </w:p>
        </w:tc>
        <w:tc>
          <w:tcPr>
            <w:tcW w:w="1338" w:type="dxa"/>
            <w:vAlign w:val="center"/>
          </w:tcPr>
          <w:p w:rsidR="00BB28C8" w:rsidRPr="00F8360E" w:rsidRDefault="00BB28C8" w:rsidP="003D2146">
            <w:pPr>
              <w:widowControl w:val="0"/>
              <w:spacing w:after="120"/>
              <w:jc w:val="center"/>
              <w:rPr>
                <w:rFonts w:ascii="GHEA Grapalat" w:hAnsi="GHEA Grapalat"/>
                <w:sz w:val="16"/>
                <w:szCs w:val="16"/>
                <w:lang w:val="en-US"/>
              </w:rPr>
            </w:pPr>
            <w:r w:rsidRPr="00F8360E">
              <w:rPr>
                <w:rFonts w:ascii="GHEA Grapalat" w:hAnsi="GHEA Grapalat"/>
                <w:sz w:val="16"/>
                <w:szCs w:val="16"/>
              </w:rPr>
              <w:t>срок</w:t>
            </w:r>
            <w:r w:rsidRPr="00F8360E">
              <w:rPr>
                <w:rStyle w:val="af6"/>
                <w:rFonts w:ascii="GHEA Grapalat" w:hAnsi="GHEA Grapalat"/>
                <w:sz w:val="16"/>
                <w:szCs w:val="16"/>
              </w:rPr>
              <w:footnoteReference w:customMarkFollows="1" w:id="29"/>
              <w:t>**</w:t>
            </w:r>
          </w:p>
        </w:tc>
      </w:tr>
      <w:tr w:rsidR="00BB28C8" w:rsidRPr="00F8360E" w:rsidTr="004B4574">
        <w:trPr>
          <w:jc w:val="center"/>
        </w:trPr>
        <w:tc>
          <w:tcPr>
            <w:tcW w:w="1765" w:type="dxa"/>
          </w:tcPr>
          <w:p w:rsidR="00BB28C8" w:rsidRPr="004B4574" w:rsidRDefault="004B4574" w:rsidP="003D2146">
            <w:pPr>
              <w:widowControl w:val="0"/>
              <w:spacing w:after="120"/>
              <w:ind w:firstLine="567"/>
              <w:jc w:val="center"/>
              <w:rPr>
                <w:rFonts w:ascii="GHEA Grapalat" w:hAnsi="GHEA Grapalat"/>
                <w:sz w:val="16"/>
                <w:szCs w:val="16"/>
                <w:lang w:val="en-US"/>
              </w:rPr>
            </w:pPr>
            <w:r>
              <w:rPr>
                <w:rFonts w:ascii="GHEA Grapalat" w:hAnsi="GHEA Grapalat"/>
                <w:sz w:val="16"/>
                <w:szCs w:val="16"/>
                <w:lang w:val="en-US"/>
              </w:rPr>
              <w:t>1.</w:t>
            </w:r>
          </w:p>
        </w:tc>
        <w:tc>
          <w:tcPr>
            <w:tcW w:w="1560" w:type="dxa"/>
          </w:tcPr>
          <w:p w:rsidR="00BB28C8" w:rsidRPr="004B4574" w:rsidRDefault="004B4574" w:rsidP="004B4574">
            <w:pPr>
              <w:widowControl w:val="0"/>
              <w:spacing w:after="120"/>
              <w:rPr>
                <w:rFonts w:ascii="GHEA Grapalat" w:hAnsi="GHEA Grapalat"/>
                <w:sz w:val="16"/>
                <w:szCs w:val="16"/>
                <w:lang w:val="en-US"/>
              </w:rPr>
            </w:pPr>
            <w:r>
              <w:rPr>
                <w:rFonts w:ascii="GHEA Grapalat" w:hAnsi="GHEA Grapalat"/>
                <w:sz w:val="16"/>
                <w:szCs w:val="16"/>
                <w:lang w:val="en-US"/>
              </w:rPr>
              <w:t>45231162</w:t>
            </w:r>
          </w:p>
        </w:tc>
        <w:tc>
          <w:tcPr>
            <w:tcW w:w="1134" w:type="dxa"/>
          </w:tcPr>
          <w:p w:rsidR="00BB28C8" w:rsidRPr="00F8360E" w:rsidRDefault="00DC3B67" w:rsidP="004B4574">
            <w:pPr>
              <w:widowControl w:val="0"/>
              <w:spacing w:after="120"/>
              <w:rPr>
                <w:rFonts w:ascii="GHEA Grapalat" w:hAnsi="GHEA Grapalat"/>
                <w:sz w:val="16"/>
                <w:szCs w:val="16"/>
              </w:rPr>
            </w:pPr>
            <w:r w:rsidRPr="00DC3B67">
              <w:rPr>
                <w:rFonts w:ascii="GHEA Grapalat" w:hAnsi="GHEA Grapalat"/>
                <w:sz w:val="16"/>
                <w:szCs w:val="16"/>
              </w:rPr>
              <w:t>см. прикрепленный файл</w:t>
            </w:r>
          </w:p>
        </w:tc>
        <w:tc>
          <w:tcPr>
            <w:tcW w:w="566" w:type="dxa"/>
          </w:tcPr>
          <w:p w:rsidR="00BB28C8" w:rsidRPr="004B4574" w:rsidRDefault="004B4574" w:rsidP="003D2146">
            <w:pPr>
              <w:widowControl w:val="0"/>
              <w:spacing w:after="120"/>
              <w:ind w:firstLine="567"/>
              <w:jc w:val="center"/>
              <w:rPr>
                <w:rFonts w:ascii="GHEA Grapalat" w:hAnsi="GHEA Grapalat"/>
                <w:sz w:val="16"/>
                <w:szCs w:val="16"/>
                <w:lang w:val="en-US"/>
              </w:rPr>
            </w:pPr>
            <w:r>
              <w:rPr>
                <w:rFonts w:ascii="GHEA Grapalat" w:hAnsi="GHEA Grapalat"/>
                <w:sz w:val="16"/>
                <w:szCs w:val="16"/>
                <w:lang w:val="en-US"/>
              </w:rPr>
              <w:t>11</w:t>
            </w:r>
          </w:p>
        </w:tc>
        <w:tc>
          <w:tcPr>
            <w:tcW w:w="1418" w:type="dxa"/>
          </w:tcPr>
          <w:p w:rsidR="00BB28C8" w:rsidRPr="004B4574" w:rsidRDefault="004B4574" w:rsidP="004B4574">
            <w:pPr>
              <w:widowControl w:val="0"/>
              <w:spacing w:after="120"/>
              <w:rPr>
                <w:rFonts w:ascii="GHEA Grapalat" w:hAnsi="GHEA Grapalat"/>
                <w:sz w:val="16"/>
                <w:szCs w:val="16"/>
                <w:lang w:val="en-US"/>
              </w:rPr>
            </w:pPr>
            <w:r>
              <w:rPr>
                <w:rFonts w:ascii="GHEA Grapalat" w:hAnsi="GHEA Grapalat"/>
                <w:sz w:val="16"/>
                <w:szCs w:val="16"/>
                <w:lang w:val="en-US"/>
              </w:rPr>
              <w:t>144411621</w:t>
            </w:r>
          </w:p>
        </w:tc>
        <w:tc>
          <w:tcPr>
            <w:tcW w:w="992" w:type="dxa"/>
          </w:tcPr>
          <w:p w:rsidR="00BB28C8" w:rsidRPr="00F8360E" w:rsidRDefault="00BB28C8" w:rsidP="003D2146">
            <w:pPr>
              <w:widowControl w:val="0"/>
              <w:spacing w:after="120"/>
              <w:ind w:firstLine="567"/>
              <w:jc w:val="center"/>
              <w:rPr>
                <w:rFonts w:ascii="GHEA Grapalat" w:hAnsi="GHEA Grapalat"/>
                <w:sz w:val="16"/>
                <w:szCs w:val="16"/>
              </w:rPr>
            </w:pPr>
          </w:p>
        </w:tc>
        <w:tc>
          <w:tcPr>
            <w:tcW w:w="567" w:type="dxa"/>
          </w:tcPr>
          <w:p w:rsidR="00BB28C8" w:rsidRPr="004B4574" w:rsidRDefault="004B4574" w:rsidP="004B4574">
            <w:pPr>
              <w:widowControl w:val="0"/>
              <w:spacing w:after="120"/>
              <w:ind w:firstLine="567"/>
              <w:rPr>
                <w:rFonts w:ascii="GHEA Grapalat" w:hAnsi="GHEA Grapalat"/>
                <w:sz w:val="16"/>
                <w:szCs w:val="16"/>
                <w:lang w:val="en-US"/>
              </w:rPr>
            </w:pPr>
            <w:r>
              <w:rPr>
                <w:rFonts w:ascii="GHEA Grapalat" w:hAnsi="GHEA Grapalat"/>
                <w:sz w:val="16"/>
                <w:szCs w:val="16"/>
                <w:lang w:val="en-US"/>
              </w:rPr>
              <w:t>11</w:t>
            </w:r>
          </w:p>
        </w:tc>
        <w:tc>
          <w:tcPr>
            <w:tcW w:w="992" w:type="dxa"/>
          </w:tcPr>
          <w:p w:rsidR="00BB28C8" w:rsidRPr="004B4574" w:rsidRDefault="004B4574" w:rsidP="004B4574">
            <w:pPr>
              <w:widowControl w:val="0"/>
              <w:spacing w:after="120"/>
              <w:rPr>
                <w:rFonts w:ascii="GHEA Grapalat" w:hAnsi="GHEA Grapalat"/>
                <w:sz w:val="16"/>
                <w:szCs w:val="16"/>
                <w:lang w:val="en-US"/>
              </w:rPr>
            </w:pPr>
            <w:r>
              <w:rPr>
                <w:rFonts w:ascii="GHEA Grapalat" w:hAnsi="GHEA Grapalat"/>
                <w:sz w:val="16"/>
                <w:szCs w:val="16"/>
                <w:lang w:val="en-US"/>
              </w:rPr>
              <w:t>С.Амасия</w:t>
            </w:r>
          </w:p>
        </w:tc>
        <w:tc>
          <w:tcPr>
            <w:tcW w:w="1338" w:type="dxa"/>
          </w:tcPr>
          <w:p w:rsidR="00BB28C8" w:rsidRPr="00DC3B67" w:rsidRDefault="00DC3B67" w:rsidP="00DC3B67">
            <w:pPr>
              <w:widowControl w:val="0"/>
              <w:spacing w:after="120"/>
              <w:rPr>
                <w:rFonts w:ascii="GHEA Grapalat" w:hAnsi="GHEA Grapalat"/>
                <w:sz w:val="16"/>
                <w:szCs w:val="16"/>
                <w:lang w:val="en-US"/>
              </w:rPr>
            </w:pPr>
            <w:r>
              <w:rPr>
                <w:rFonts w:ascii="GHEA Grapalat" w:hAnsi="GHEA Grapalat"/>
                <w:sz w:val="16"/>
                <w:szCs w:val="16"/>
                <w:lang w:val="en-US"/>
              </w:rPr>
              <w:t>120 день</w:t>
            </w:r>
          </w:p>
        </w:tc>
      </w:tr>
      <w:tr w:rsidR="00BB28C8" w:rsidRPr="00F8360E" w:rsidTr="004B4574">
        <w:trPr>
          <w:jc w:val="center"/>
        </w:trPr>
        <w:tc>
          <w:tcPr>
            <w:tcW w:w="1765" w:type="dxa"/>
          </w:tcPr>
          <w:p w:rsidR="00BB28C8" w:rsidRPr="00F8360E" w:rsidRDefault="00BB28C8" w:rsidP="003D2146">
            <w:pPr>
              <w:widowControl w:val="0"/>
              <w:spacing w:after="120"/>
              <w:ind w:firstLine="567"/>
              <w:jc w:val="center"/>
              <w:rPr>
                <w:rFonts w:ascii="GHEA Grapalat" w:hAnsi="GHEA Grapalat"/>
                <w:sz w:val="16"/>
                <w:szCs w:val="16"/>
              </w:rPr>
            </w:pPr>
          </w:p>
        </w:tc>
        <w:tc>
          <w:tcPr>
            <w:tcW w:w="1560" w:type="dxa"/>
          </w:tcPr>
          <w:p w:rsidR="00BB28C8" w:rsidRPr="00F8360E" w:rsidRDefault="00BB28C8" w:rsidP="003D2146">
            <w:pPr>
              <w:widowControl w:val="0"/>
              <w:spacing w:after="120"/>
              <w:ind w:firstLine="567"/>
              <w:jc w:val="center"/>
              <w:rPr>
                <w:rFonts w:ascii="GHEA Grapalat" w:hAnsi="GHEA Grapalat"/>
                <w:sz w:val="16"/>
                <w:szCs w:val="16"/>
              </w:rPr>
            </w:pPr>
          </w:p>
        </w:tc>
        <w:tc>
          <w:tcPr>
            <w:tcW w:w="1134" w:type="dxa"/>
          </w:tcPr>
          <w:p w:rsidR="00BB28C8" w:rsidRPr="00F8360E" w:rsidRDefault="00BB28C8" w:rsidP="003D2146">
            <w:pPr>
              <w:widowControl w:val="0"/>
              <w:spacing w:after="120"/>
              <w:ind w:firstLine="567"/>
              <w:jc w:val="center"/>
              <w:rPr>
                <w:rFonts w:ascii="GHEA Grapalat" w:hAnsi="GHEA Grapalat"/>
                <w:sz w:val="16"/>
                <w:szCs w:val="16"/>
              </w:rPr>
            </w:pPr>
          </w:p>
        </w:tc>
        <w:tc>
          <w:tcPr>
            <w:tcW w:w="566" w:type="dxa"/>
          </w:tcPr>
          <w:p w:rsidR="00BB28C8" w:rsidRPr="00F8360E" w:rsidRDefault="00BB28C8" w:rsidP="003D2146">
            <w:pPr>
              <w:widowControl w:val="0"/>
              <w:spacing w:after="120"/>
              <w:ind w:firstLine="567"/>
              <w:jc w:val="center"/>
              <w:rPr>
                <w:rFonts w:ascii="GHEA Grapalat" w:hAnsi="GHEA Grapalat"/>
                <w:sz w:val="16"/>
                <w:szCs w:val="16"/>
              </w:rPr>
            </w:pPr>
          </w:p>
        </w:tc>
        <w:tc>
          <w:tcPr>
            <w:tcW w:w="1418" w:type="dxa"/>
          </w:tcPr>
          <w:p w:rsidR="00BB28C8" w:rsidRPr="00F8360E" w:rsidRDefault="00BB28C8" w:rsidP="003D2146">
            <w:pPr>
              <w:widowControl w:val="0"/>
              <w:spacing w:after="120"/>
              <w:ind w:firstLine="567"/>
              <w:jc w:val="center"/>
              <w:rPr>
                <w:rFonts w:ascii="GHEA Grapalat" w:hAnsi="GHEA Grapalat"/>
                <w:sz w:val="16"/>
                <w:szCs w:val="16"/>
              </w:rPr>
            </w:pPr>
          </w:p>
        </w:tc>
        <w:tc>
          <w:tcPr>
            <w:tcW w:w="1559" w:type="dxa"/>
            <w:gridSpan w:val="2"/>
          </w:tcPr>
          <w:p w:rsidR="00BB28C8" w:rsidRPr="00F8360E" w:rsidRDefault="00BB28C8" w:rsidP="003D2146">
            <w:pPr>
              <w:widowControl w:val="0"/>
              <w:spacing w:after="120"/>
              <w:ind w:firstLine="567"/>
              <w:jc w:val="center"/>
              <w:rPr>
                <w:rFonts w:ascii="GHEA Grapalat" w:hAnsi="GHEA Grapalat"/>
                <w:sz w:val="16"/>
                <w:szCs w:val="16"/>
              </w:rPr>
            </w:pPr>
          </w:p>
        </w:tc>
        <w:tc>
          <w:tcPr>
            <w:tcW w:w="992" w:type="dxa"/>
          </w:tcPr>
          <w:p w:rsidR="00BB28C8" w:rsidRPr="00F8360E" w:rsidRDefault="00BB28C8" w:rsidP="003D2146">
            <w:pPr>
              <w:widowControl w:val="0"/>
              <w:spacing w:after="120"/>
              <w:ind w:firstLine="567"/>
              <w:jc w:val="center"/>
              <w:rPr>
                <w:rFonts w:ascii="GHEA Grapalat" w:hAnsi="GHEA Grapalat"/>
                <w:sz w:val="16"/>
                <w:szCs w:val="16"/>
              </w:rPr>
            </w:pPr>
          </w:p>
        </w:tc>
        <w:tc>
          <w:tcPr>
            <w:tcW w:w="1338" w:type="dxa"/>
          </w:tcPr>
          <w:p w:rsidR="00BB28C8" w:rsidRPr="00F8360E" w:rsidRDefault="00BB28C8" w:rsidP="003D2146">
            <w:pPr>
              <w:widowControl w:val="0"/>
              <w:spacing w:after="120"/>
              <w:ind w:firstLine="567"/>
              <w:jc w:val="center"/>
              <w:rPr>
                <w:rFonts w:ascii="GHEA Grapalat" w:hAnsi="GHEA Grapalat"/>
                <w:sz w:val="16"/>
                <w:szCs w:val="16"/>
              </w:rPr>
            </w:pPr>
          </w:p>
        </w:tc>
      </w:tr>
    </w:tbl>
    <w:p w:rsidR="00BB28C8" w:rsidRPr="009F3DC7" w:rsidRDefault="00BB28C8" w:rsidP="00BB28C8">
      <w:pPr>
        <w:widowControl w:val="0"/>
        <w:spacing w:after="160" w:line="360" w:lineRule="auto"/>
        <w:ind w:firstLine="567"/>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ind w:left="34"/>
              <w:jc w:val="center"/>
              <w:rPr>
                <w:rFonts w:ascii="GHEA Grapalat" w:hAnsi="GHEA Grapalat" w:cs="Sylfaen"/>
                <w:b/>
                <w:bCs/>
              </w:rPr>
            </w:pPr>
            <w:r w:rsidRPr="009F3DC7">
              <w:rPr>
                <w:rFonts w:ascii="GHEA Grapalat" w:hAnsi="GHEA Grapalat"/>
                <w:b/>
              </w:rPr>
              <w:t>ЗАКАЗЧИК</w:t>
            </w:r>
          </w:p>
          <w:p w:rsidR="00BB28C8" w:rsidRPr="00F34674" w:rsidRDefault="00BB28C8" w:rsidP="003D2146">
            <w:pPr>
              <w:widowControl w:val="0"/>
              <w:ind w:left="34"/>
              <w:jc w:val="center"/>
              <w:rPr>
                <w:rFonts w:ascii="GHEA Grapalat" w:hAnsi="GHEA Grapalat"/>
                <w:lang w:val="en-US"/>
              </w:rPr>
            </w:pPr>
            <w:r>
              <w:rPr>
                <w:rFonts w:ascii="GHEA Grapalat" w:hAnsi="GHEA Grapalat"/>
                <w:lang w:val="en-US"/>
              </w:rPr>
              <w:t>________________________</w:t>
            </w:r>
          </w:p>
          <w:p w:rsidR="00BB28C8" w:rsidRPr="00F34674" w:rsidRDefault="00BB28C8" w:rsidP="003D2146">
            <w:pPr>
              <w:widowControl w:val="0"/>
              <w:spacing w:after="160" w:line="360" w:lineRule="auto"/>
              <w:ind w:left="34"/>
              <w:jc w:val="center"/>
              <w:rPr>
                <w:rFonts w:ascii="GHEA Grapalat" w:hAnsi="GHEA Grapalat"/>
                <w:vertAlign w:val="superscript"/>
              </w:rPr>
            </w:pPr>
            <w:r w:rsidRPr="00F34674">
              <w:rPr>
                <w:rFonts w:ascii="GHEA Grapalat" w:hAnsi="GHEA Grapalat"/>
                <w:vertAlign w:val="superscript"/>
              </w:rPr>
              <w:t>/подпись/</w:t>
            </w:r>
          </w:p>
          <w:p w:rsidR="00BB28C8" w:rsidRPr="009F3DC7" w:rsidRDefault="00BB28C8" w:rsidP="003D2146">
            <w:pPr>
              <w:widowControl w:val="0"/>
              <w:spacing w:after="160" w:line="360" w:lineRule="auto"/>
              <w:ind w:left="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left="34"/>
              <w:jc w:val="center"/>
              <w:rPr>
                <w:rFonts w:ascii="GHEA Grapalat" w:hAnsi="GHEA Grapalat"/>
              </w:rPr>
            </w:pPr>
          </w:p>
        </w:tc>
        <w:tc>
          <w:tcPr>
            <w:tcW w:w="4343" w:type="dxa"/>
          </w:tcPr>
          <w:p w:rsidR="00BB28C8" w:rsidRPr="009F3DC7" w:rsidRDefault="00BB28C8" w:rsidP="003D2146">
            <w:pPr>
              <w:widowControl w:val="0"/>
              <w:spacing w:after="160" w:line="360" w:lineRule="auto"/>
              <w:ind w:left="34"/>
              <w:jc w:val="center"/>
              <w:rPr>
                <w:rFonts w:ascii="GHEA Grapalat" w:hAnsi="GHEA Grapalat" w:cs="Sylfaen"/>
                <w:b/>
                <w:bCs/>
              </w:rPr>
            </w:pPr>
            <w:r w:rsidRPr="009F3DC7">
              <w:rPr>
                <w:rFonts w:ascii="GHEA Grapalat" w:hAnsi="GHEA Grapalat"/>
                <w:b/>
              </w:rPr>
              <w:t>ИСПОЛНИТЕЛЬ</w:t>
            </w:r>
          </w:p>
          <w:p w:rsidR="00BB28C8" w:rsidRPr="00F34674" w:rsidRDefault="00BB28C8" w:rsidP="003D2146">
            <w:pPr>
              <w:widowControl w:val="0"/>
              <w:ind w:left="34"/>
              <w:jc w:val="center"/>
              <w:rPr>
                <w:rFonts w:ascii="GHEA Grapalat" w:hAnsi="GHEA Grapalat"/>
                <w:lang w:val="en-US"/>
              </w:rPr>
            </w:pPr>
            <w:r>
              <w:rPr>
                <w:rFonts w:ascii="GHEA Grapalat" w:hAnsi="GHEA Grapalat"/>
                <w:lang w:val="en-US"/>
              </w:rPr>
              <w:t>_________________________</w:t>
            </w:r>
          </w:p>
          <w:p w:rsidR="00BB28C8" w:rsidRPr="00F34674" w:rsidRDefault="00BB28C8" w:rsidP="003D2146">
            <w:pPr>
              <w:widowControl w:val="0"/>
              <w:spacing w:after="160" w:line="360" w:lineRule="auto"/>
              <w:ind w:left="34"/>
              <w:jc w:val="center"/>
              <w:rPr>
                <w:rFonts w:ascii="GHEA Grapalat" w:hAnsi="GHEA Grapalat"/>
                <w:vertAlign w:val="superscript"/>
              </w:rPr>
            </w:pPr>
            <w:r w:rsidRPr="00F34674">
              <w:rPr>
                <w:rFonts w:ascii="GHEA Grapalat" w:hAnsi="GHEA Grapalat"/>
                <w:vertAlign w:val="superscript"/>
              </w:rPr>
              <w:t>/подпись/</w:t>
            </w:r>
          </w:p>
          <w:p w:rsidR="00BB28C8" w:rsidRPr="009F3DC7" w:rsidRDefault="00BB28C8" w:rsidP="003D2146">
            <w:pPr>
              <w:widowControl w:val="0"/>
              <w:spacing w:after="160" w:line="360" w:lineRule="auto"/>
              <w:ind w:left="34"/>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jc w:val="center"/>
        <w:rPr>
          <w:rFonts w:ascii="GHEA Grapalat" w:hAnsi="GHEA Grapalat"/>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lastRenderedPageBreak/>
        <w:t>Приложение № 2</w:t>
      </w:r>
    </w:p>
    <w:p w:rsidR="00BD7D80" w:rsidRPr="00F31A4A" w:rsidRDefault="00BB28C8" w:rsidP="00BD7D80">
      <w:pPr>
        <w:pStyle w:val="a3"/>
        <w:widowControl w:val="0"/>
        <w:spacing w:after="160" w:line="240" w:lineRule="auto"/>
        <w:ind w:firstLine="0"/>
        <w:jc w:val="center"/>
        <w:rPr>
          <w:rFonts w:ascii="GHEA Grapalat" w:hAnsi="GHEA Grapalat"/>
          <w:i w:val="0"/>
          <w:sz w:val="24"/>
          <w:szCs w:val="24"/>
        </w:rPr>
      </w:pPr>
      <w:r w:rsidRPr="009F3DC7">
        <w:rPr>
          <w:rFonts w:ascii="GHEA Grapalat" w:hAnsi="GHEA Grapalat"/>
          <w:i w:val="0"/>
        </w:rPr>
        <w:t xml:space="preserve">к Договору под кодом </w:t>
      </w:r>
      <w:r w:rsidR="00BD7D80" w:rsidRPr="008450D2">
        <w:rPr>
          <w:rFonts w:ascii="GHEA Grapalat" w:hAnsi="GHEA Grapalat"/>
          <w:i w:val="0"/>
          <w:sz w:val="24"/>
          <w:szCs w:val="24"/>
        </w:rPr>
        <w:t>SХMAH-GHASХDЗB</w:t>
      </w:r>
      <w:r w:rsidR="00BD7D80">
        <w:rPr>
          <w:rFonts w:ascii="GHEA Grapalat" w:hAnsi="GHEA Grapalat"/>
          <w:i w:val="0"/>
          <w:sz w:val="24"/>
          <w:szCs w:val="24"/>
          <w:lang w:val="hy-AM"/>
        </w:rPr>
        <w:t>-2</w:t>
      </w:r>
      <w:r w:rsidR="00BD7D80" w:rsidRPr="00A61357">
        <w:rPr>
          <w:rFonts w:ascii="GHEA Grapalat" w:hAnsi="GHEA Grapalat"/>
          <w:i w:val="0"/>
          <w:sz w:val="24"/>
          <w:szCs w:val="24"/>
        </w:rPr>
        <w:t>5</w:t>
      </w:r>
      <w:r w:rsidR="00BD7D80">
        <w:rPr>
          <w:rFonts w:ascii="GHEA Grapalat" w:hAnsi="GHEA Grapalat"/>
          <w:i w:val="0"/>
          <w:sz w:val="24"/>
          <w:szCs w:val="24"/>
          <w:lang w:val="hy-AM"/>
        </w:rPr>
        <w:t>/</w:t>
      </w:r>
      <w:r w:rsidR="00F31A4A" w:rsidRPr="00F31A4A">
        <w:rPr>
          <w:rFonts w:ascii="GHEA Grapalat" w:hAnsi="GHEA Grapalat"/>
          <w:i w:val="0"/>
          <w:sz w:val="24"/>
          <w:szCs w:val="24"/>
        </w:rPr>
        <w:t>11</w:t>
      </w:r>
    </w:p>
    <w:p w:rsidR="00BB28C8" w:rsidRPr="009F3DC7" w:rsidRDefault="00BB28C8" w:rsidP="00BD7D80">
      <w:pPr>
        <w:widowControl w:val="0"/>
        <w:spacing w:after="160" w:line="360" w:lineRule="auto"/>
        <w:ind w:firstLine="567"/>
        <w:jc w:val="center"/>
        <w:rPr>
          <w:rFonts w:ascii="GHEA Grapalat" w:hAnsi="GHEA Grapalat"/>
          <w:i/>
        </w:rPr>
      </w:pPr>
      <w:r w:rsidRPr="00EF1C40">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00BD7D80" w:rsidRPr="00BA1BC1">
        <w:rPr>
          <w:rFonts w:ascii="GHEA Grapalat" w:hAnsi="GHEA Grapalat"/>
          <w:i/>
        </w:rPr>
        <w:t>25</w:t>
      </w:r>
      <w:r w:rsidRPr="00EF1C40">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9540"/>
        </w:tabs>
        <w:spacing w:after="160" w:line="360" w:lineRule="auto"/>
        <w:ind w:firstLine="567"/>
        <w:jc w:val="center"/>
        <w:rPr>
          <w:rFonts w:ascii="GHEA Grapalat" w:hAnsi="GHEA Grapalat"/>
        </w:rPr>
      </w:pPr>
    </w:p>
    <w:p w:rsidR="00BB28C8" w:rsidRPr="00BA1BC1" w:rsidRDefault="00BB28C8" w:rsidP="00BB28C8">
      <w:pPr>
        <w:widowControl w:val="0"/>
        <w:spacing w:after="160" w:line="360" w:lineRule="auto"/>
        <w:ind w:firstLine="567"/>
        <w:jc w:val="center"/>
        <w:rPr>
          <w:rFonts w:ascii="GHEA Grapalat" w:hAnsi="GHEA Grapalat"/>
        </w:rPr>
      </w:pPr>
      <w:r>
        <w:rPr>
          <w:rFonts w:ascii="GHEA Grapalat" w:hAnsi="GHEA Grapalat"/>
        </w:rPr>
        <w:t>ГРАФИК ОПЛАТЫ</w:t>
      </w:r>
      <w:r>
        <w:rPr>
          <w:rStyle w:val="af6"/>
          <w:rFonts w:ascii="GHEA Grapalat" w:hAnsi="GHEA Grapalat"/>
        </w:rPr>
        <w:footnoteReference w:customMarkFollows="1" w:id="30"/>
        <w:t>*</w:t>
      </w:r>
    </w:p>
    <w:p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11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2"/>
        <w:gridCol w:w="1492"/>
        <w:gridCol w:w="1062"/>
        <w:gridCol w:w="7627"/>
      </w:tblGrid>
      <w:tr w:rsidR="00BB28C8" w:rsidRPr="00D25446" w:rsidTr="00B45B39">
        <w:trPr>
          <w:trHeight w:val="326"/>
          <w:jc w:val="center"/>
        </w:trPr>
        <w:tc>
          <w:tcPr>
            <w:tcW w:w="11103" w:type="dxa"/>
            <w:gridSpan w:val="4"/>
            <w:vAlign w:val="center"/>
          </w:tcPr>
          <w:p w:rsidR="00BB28C8" w:rsidRPr="00D25446" w:rsidRDefault="00BB28C8" w:rsidP="003D2146">
            <w:pPr>
              <w:widowControl w:val="0"/>
              <w:spacing w:after="120"/>
              <w:jc w:val="center"/>
              <w:rPr>
                <w:rFonts w:ascii="GHEA Grapalat" w:hAnsi="GHEA Grapalat"/>
                <w:sz w:val="16"/>
                <w:szCs w:val="16"/>
              </w:rPr>
            </w:pPr>
            <w:r w:rsidRPr="00D25446">
              <w:rPr>
                <w:rFonts w:ascii="GHEA Grapalat" w:hAnsi="GHEA Grapalat"/>
                <w:sz w:val="16"/>
                <w:szCs w:val="16"/>
              </w:rPr>
              <w:t>Работа</w:t>
            </w:r>
          </w:p>
        </w:tc>
      </w:tr>
      <w:tr w:rsidR="00BB28C8" w:rsidRPr="00D25446" w:rsidTr="00B45B39">
        <w:trPr>
          <w:trHeight w:val="1767"/>
          <w:jc w:val="center"/>
        </w:trPr>
        <w:tc>
          <w:tcPr>
            <w:tcW w:w="922" w:type="dxa"/>
            <w:vAlign w:val="center"/>
          </w:tcPr>
          <w:p w:rsidR="00BB28C8" w:rsidRPr="00D25446" w:rsidRDefault="00BB28C8" w:rsidP="003D2146">
            <w:pPr>
              <w:widowControl w:val="0"/>
              <w:spacing w:after="120"/>
              <w:ind w:left="-43"/>
              <w:jc w:val="center"/>
              <w:rPr>
                <w:rFonts w:ascii="GHEA Grapalat" w:hAnsi="GHEA Grapalat"/>
                <w:sz w:val="16"/>
                <w:szCs w:val="16"/>
              </w:rPr>
            </w:pPr>
            <w:r w:rsidRPr="00D25446">
              <w:rPr>
                <w:rFonts w:ascii="GHEA Grapalat" w:hAnsi="GHEA Grapalat"/>
                <w:sz w:val="16"/>
                <w:szCs w:val="16"/>
              </w:rPr>
              <w:t>номер предусмотренного приглашением лота</w:t>
            </w:r>
          </w:p>
        </w:tc>
        <w:tc>
          <w:tcPr>
            <w:tcW w:w="1492" w:type="dxa"/>
            <w:vAlign w:val="center"/>
          </w:tcPr>
          <w:p w:rsidR="00BB28C8" w:rsidRPr="00D25446" w:rsidRDefault="00BB28C8" w:rsidP="003D2146">
            <w:pPr>
              <w:widowControl w:val="0"/>
              <w:spacing w:after="120"/>
              <w:ind w:left="-54" w:right="-108"/>
              <w:jc w:val="center"/>
              <w:rPr>
                <w:rFonts w:ascii="GHEA Grapalat" w:hAnsi="GHEA Grapalat"/>
                <w:sz w:val="16"/>
                <w:szCs w:val="16"/>
              </w:rPr>
            </w:pPr>
            <w:r w:rsidRPr="00D25446">
              <w:rPr>
                <w:rFonts w:ascii="GHEA Grapalat" w:hAnsi="GHEA Grapalat"/>
                <w:sz w:val="16"/>
                <w:szCs w:val="16"/>
              </w:rPr>
              <w:t>промежуточный код, предусмотренный планом закупок по классификации ЕЗК (CPV)</w:t>
            </w:r>
          </w:p>
        </w:tc>
        <w:tc>
          <w:tcPr>
            <w:tcW w:w="1062" w:type="dxa"/>
            <w:vAlign w:val="center"/>
          </w:tcPr>
          <w:p w:rsidR="00BB28C8" w:rsidRPr="00D25446" w:rsidRDefault="00BB28C8" w:rsidP="003D2146">
            <w:pPr>
              <w:widowControl w:val="0"/>
              <w:spacing w:after="120"/>
              <w:ind w:left="-108" w:right="-94"/>
              <w:jc w:val="center"/>
              <w:rPr>
                <w:rFonts w:ascii="GHEA Grapalat" w:hAnsi="GHEA Grapalat"/>
                <w:sz w:val="16"/>
                <w:szCs w:val="16"/>
              </w:rPr>
            </w:pPr>
            <w:r w:rsidRPr="00D25446">
              <w:rPr>
                <w:rFonts w:ascii="GHEA Grapalat" w:hAnsi="GHEA Grapalat"/>
                <w:sz w:val="16"/>
                <w:szCs w:val="16"/>
              </w:rPr>
              <w:t>наименование</w:t>
            </w:r>
          </w:p>
        </w:tc>
        <w:tc>
          <w:tcPr>
            <w:tcW w:w="7627" w:type="dxa"/>
            <w:vAlign w:val="center"/>
          </w:tcPr>
          <w:p w:rsidR="00BB28C8" w:rsidRPr="00562671" w:rsidRDefault="00BB28C8" w:rsidP="003D2146">
            <w:pPr>
              <w:widowControl w:val="0"/>
              <w:spacing w:after="120"/>
              <w:ind w:left="-43"/>
              <w:jc w:val="center"/>
              <w:rPr>
                <w:rFonts w:ascii="GHEA Grapalat" w:hAnsi="GHEA Grapalat"/>
                <w:sz w:val="16"/>
                <w:szCs w:val="16"/>
              </w:rPr>
            </w:pPr>
            <w:r w:rsidRPr="00D25446">
              <w:rPr>
                <w:rFonts w:ascii="GHEA Grapalat" w:hAnsi="GHEA Grapalat"/>
                <w:sz w:val="16"/>
                <w:szCs w:val="16"/>
              </w:rPr>
              <w:t>Оплату работы предусматривается произвести в 20</w:t>
            </w:r>
            <w:r w:rsidR="00BD7D80" w:rsidRPr="00BD7D80">
              <w:rPr>
                <w:rFonts w:ascii="GHEA Grapalat" w:hAnsi="GHEA Grapalat"/>
                <w:sz w:val="16"/>
                <w:szCs w:val="16"/>
              </w:rPr>
              <w:t>25</w:t>
            </w:r>
            <w:r w:rsidRPr="00D25446">
              <w:rPr>
                <w:rFonts w:ascii="GHEA Grapalat" w:hAnsi="GHEA Grapalat"/>
                <w:sz w:val="16"/>
                <w:szCs w:val="16"/>
              </w:rPr>
              <w:t xml:space="preserve"> г., по месяцам, в том числе</w:t>
            </w:r>
            <w:r>
              <w:rPr>
                <w:rStyle w:val="af6"/>
                <w:rFonts w:ascii="GHEA Grapalat" w:hAnsi="GHEA Grapalat"/>
                <w:sz w:val="16"/>
                <w:szCs w:val="16"/>
              </w:rPr>
              <w:footnoteReference w:customMarkFollows="1" w:id="31"/>
              <w:t>**</w:t>
            </w:r>
          </w:p>
        </w:tc>
      </w:tr>
      <w:tr w:rsidR="001965BE" w:rsidRPr="00D25446" w:rsidTr="008E6A8B">
        <w:trPr>
          <w:cantSplit/>
          <w:trHeight w:val="1096"/>
          <w:jc w:val="center"/>
        </w:trPr>
        <w:tc>
          <w:tcPr>
            <w:tcW w:w="922" w:type="dxa"/>
            <w:vAlign w:val="center"/>
          </w:tcPr>
          <w:p w:rsidR="001965BE" w:rsidRPr="001965BE" w:rsidRDefault="001965BE" w:rsidP="003D2146">
            <w:pPr>
              <w:widowControl w:val="0"/>
              <w:spacing w:after="120"/>
              <w:ind w:left="-43"/>
              <w:jc w:val="center"/>
              <w:rPr>
                <w:rFonts w:ascii="GHEA Grapalat" w:hAnsi="GHEA Grapalat"/>
                <w:sz w:val="16"/>
                <w:szCs w:val="16"/>
                <w:lang w:val="en-US"/>
              </w:rPr>
            </w:pPr>
            <w:r>
              <w:rPr>
                <w:rFonts w:ascii="GHEA Grapalat" w:hAnsi="GHEA Grapalat"/>
                <w:sz w:val="16"/>
                <w:szCs w:val="16"/>
                <w:lang w:val="en-US"/>
              </w:rPr>
              <w:t>1.</w:t>
            </w:r>
          </w:p>
        </w:tc>
        <w:tc>
          <w:tcPr>
            <w:tcW w:w="1492" w:type="dxa"/>
            <w:vAlign w:val="center"/>
          </w:tcPr>
          <w:p w:rsidR="001965BE" w:rsidRPr="001965BE" w:rsidRDefault="001965BE" w:rsidP="001965BE">
            <w:pPr>
              <w:widowControl w:val="0"/>
              <w:spacing w:after="120"/>
              <w:ind w:left="-43"/>
              <w:rPr>
                <w:rFonts w:ascii="GHEA Grapalat" w:hAnsi="GHEA Grapalat"/>
                <w:sz w:val="16"/>
                <w:szCs w:val="16"/>
                <w:lang w:val="en-US"/>
              </w:rPr>
            </w:pPr>
            <w:r>
              <w:rPr>
                <w:rFonts w:ascii="GHEA Grapalat" w:hAnsi="GHEA Grapalat"/>
                <w:sz w:val="16"/>
                <w:szCs w:val="16"/>
                <w:lang w:val="en-US"/>
              </w:rPr>
              <w:t>45231162</w:t>
            </w:r>
          </w:p>
        </w:tc>
        <w:tc>
          <w:tcPr>
            <w:tcW w:w="1062" w:type="dxa"/>
            <w:vAlign w:val="center"/>
          </w:tcPr>
          <w:p w:rsidR="001965BE" w:rsidRPr="00E84054" w:rsidRDefault="001965BE" w:rsidP="003D2146">
            <w:pPr>
              <w:widowControl w:val="0"/>
              <w:spacing w:after="120"/>
              <w:ind w:left="-43"/>
              <w:jc w:val="center"/>
              <w:rPr>
                <w:rFonts w:ascii="GHEA Grapalat" w:hAnsi="GHEA Grapalat"/>
                <w:sz w:val="20"/>
                <w:szCs w:val="20"/>
              </w:rPr>
            </w:pPr>
            <w:r w:rsidRPr="00E84054">
              <w:rPr>
                <w:rFonts w:ascii="GHEA Grapalat" w:hAnsi="GHEA Grapalat"/>
                <w:sz w:val="20"/>
                <w:szCs w:val="20"/>
              </w:rPr>
              <w:t>Строительные работы на 25-й улице поселка Амасия общины Амасия Ширакской области Республики Армения</w:t>
            </w:r>
          </w:p>
        </w:tc>
        <w:tc>
          <w:tcPr>
            <w:tcW w:w="7627" w:type="dxa"/>
            <w:vAlign w:val="center"/>
          </w:tcPr>
          <w:p w:rsidR="00E84054" w:rsidRPr="00E84054" w:rsidRDefault="00E84054" w:rsidP="00E84054">
            <w:pPr>
              <w:widowControl w:val="0"/>
              <w:spacing w:after="120"/>
              <w:ind w:left="-108" w:right="-136"/>
              <w:jc w:val="center"/>
              <w:rPr>
                <w:rFonts w:ascii="GHEA Grapalat" w:hAnsi="GHEA Grapalat"/>
                <w:sz w:val="20"/>
                <w:szCs w:val="20"/>
              </w:rPr>
            </w:pPr>
            <w:r w:rsidRPr="00E84054">
              <w:rPr>
                <w:rFonts w:ascii="GHEA Grapalat" w:hAnsi="GHEA Grapalat"/>
                <w:sz w:val="20"/>
                <w:szCs w:val="20"/>
              </w:rPr>
              <w:t>Оплата работ будет производиться из бюджета общины по ставке 55%.</w:t>
            </w:r>
          </w:p>
          <w:p w:rsidR="00E84054" w:rsidRPr="00E84054" w:rsidRDefault="00E84054" w:rsidP="00E84054">
            <w:pPr>
              <w:widowControl w:val="0"/>
              <w:spacing w:after="120"/>
              <w:ind w:left="-108" w:right="-136"/>
              <w:jc w:val="center"/>
              <w:rPr>
                <w:rFonts w:ascii="GHEA Grapalat" w:hAnsi="GHEA Grapalat"/>
                <w:sz w:val="20"/>
                <w:szCs w:val="20"/>
              </w:rPr>
            </w:pPr>
          </w:p>
          <w:p w:rsidR="00E84054" w:rsidRPr="00E84054" w:rsidRDefault="00E84054" w:rsidP="00E84054">
            <w:pPr>
              <w:widowControl w:val="0"/>
              <w:spacing w:after="120"/>
              <w:ind w:left="-108" w:right="-136"/>
              <w:jc w:val="center"/>
              <w:rPr>
                <w:rFonts w:ascii="GHEA Grapalat" w:hAnsi="GHEA Grapalat"/>
                <w:sz w:val="20"/>
                <w:szCs w:val="20"/>
              </w:rPr>
            </w:pPr>
            <w:r w:rsidRPr="00E84054">
              <w:rPr>
                <w:rFonts w:ascii="GHEA Grapalat" w:hAnsi="GHEA Grapalat"/>
                <w:sz w:val="20"/>
                <w:szCs w:val="20"/>
              </w:rPr>
              <w:t>Оплата работ будет производиться из государственного бюджета по ставке 45%.</w:t>
            </w:r>
          </w:p>
          <w:p w:rsidR="00E84054" w:rsidRPr="00E84054" w:rsidRDefault="00E84054" w:rsidP="00E84054">
            <w:pPr>
              <w:widowControl w:val="0"/>
              <w:spacing w:after="120"/>
              <w:ind w:left="-108" w:right="-136"/>
              <w:jc w:val="center"/>
              <w:rPr>
                <w:rFonts w:ascii="GHEA Grapalat" w:hAnsi="GHEA Grapalat"/>
                <w:sz w:val="20"/>
                <w:szCs w:val="20"/>
              </w:rPr>
            </w:pPr>
            <w:r w:rsidRPr="00E84054">
              <w:rPr>
                <w:rFonts w:ascii="GHEA Grapalat" w:hAnsi="GHEA Grapalat"/>
                <w:sz w:val="20"/>
                <w:szCs w:val="20"/>
              </w:rPr>
              <w:t>(НА ОСНОВАНИИ РЕШЕНИЯ ПРАВИТЕЛЬСТВА)</w:t>
            </w:r>
          </w:p>
          <w:p w:rsidR="001965BE" w:rsidRPr="00E84054" w:rsidRDefault="00E84054" w:rsidP="00E84054">
            <w:pPr>
              <w:widowControl w:val="0"/>
              <w:spacing w:after="120"/>
              <w:ind w:left="-108" w:right="-136"/>
              <w:jc w:val="center"/>
              <w:rPr>
                <w:rFonts w:ascii="GHEA Grapalat" w:hAnsi="GHEA Grapalat"/>
                <w:sz w:val="20"/>
                <w:szCs w:val="20"/>
              </w:rPr>
            </w:pPr>
            <w:r w:rsidRPr="00E84054">
              <w:rPr>
                <w:rFonts w:ascii="GHEA Grapalat" w:hAnsi="GHEA Grapalat"/>
                <w:sz w:val="20"/>
                <w:szCs w:val="20"/>
              </w:rPr>
              <w:t>Оплата будет производиться в рамках Договора на основании утвержденного акта выполненных работ, утвержденного и представленного подрядчиком счета-фактуры и акта приема-передачи, после получения финансирования от Правительства Республики Армения.</w:t>
            </w:r>
          </w:p>
        </w:tc>
      </w:tr>
    </w:tbl>
    <w:p w:rsidR="00BB28C8" w:rsidRPr="001965BE" w:rsidRDefault="00BB28C8" w:rsidP="00BB28C8">
      <w:pPr>
        <w:widowControl w:val="0"/>
        <w:spacing w:after="160" w:line="360" w:lineRule="auto"/>
        <w:ind w:firstLine="567"/>
        <w:jc w:val="both"/>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562671"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562671" w:rsidRDefault="00BB28C8" w:rsidP="003D2146">
            <w:pPr>
              <w:widowControl w:val="0"/>
              <w:spacing w:after="160" w:line="360" w:lineRule="auto"/>
              <w:jc w:val="center"/>
              <w:rPr>
                <w:rFonts w:ascii="GHEA Grapalat" w:hAnsi="GHEA Grapalat"/>
                <w:vertAlign w:val="superscript"/>
              </w:rPr>
            </w:pPr>
            <w:r w:rsidRPr="00562671">
              <w:rPr>
                <w:rFonts w:ascii="GHEA Grapalat" w:hAnsi="GHEA Grapalat"/>
                <w:vertAlign w:val="superscript"/>
              </w:rPr>
              <w:lastRenderedPageBreak/>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ИСПОЛНИТЕЛЬ</w:t>
            </w:r>
          </w:p>
          <w:p w:rsidR="00BB28C8" w:rsidRPr="00562671" w:rsidRDefault="00BB28C8" w:rsidP="003D2146">
            <w:pPr>
              <w:widowControl w:val="0"/>
              <w:jc w:val="center"/>
              <w:rPr>
                <w:rFonts w:ascii="GHEA Grapalat" w:hAnsi="GHEA Grapalat"/>
                <w:lang w:val="en-US"/>
              </w:rPr>
            </w:pPr>
            <w:r>
              <w:rPr>
                <w:rFonts w:ascii="GHEA Grapalat" w:hAnsi="GHEA Grapalat"/>
                <w:lang w:val="en-US"/>
              </w:rPr>
              <w:t>_______________________</w:t>
            </w:r>
          </w:p>
          <w:p w:rsidR="00BB28C8" w:rsidRPr="00562671" w:rsidRDefault="00BB28C8" w:rsidP="003D2146">
            <w:pPr>
              <w:widowControl w:val="0"/>
              <w:spacing w:after="160" w:line="360" w:lineRule="auto"/>
              <w:jc w:val="center"/>
              <w:rPr>
                <w:rFonts w:ascii="GHEA Grapalat" w:hAnsi="GHEA Grapalat"/>
                <w:vertAlign w:val="superscript"/>
              </w:rPr>
            </w:pPr>
            <w:r w:rsidRPr="00562671">
              <w:rPr>
                <w:rFonts w:ascii="GHEA Grapalat" w:hAnsi="GHEA Grapalat"/>
                <w:vertAlign w:val="superscript"/>
              </w:rPr>
              <w:lastRenderedPageBreak/>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0814B8">
          <w:footerReference w:type="default" r:id="rId12"/>
          <w:footnotePr>
            <w:pos w:val="beneathText"/>
          </w:footnotePr>
          <w:pgSz w:w="11907" w:h="16840" w:code="9"/>
          <w:pgMar w:top="1276" w:right="850" w:bottom="993" w:left="1418" w:header="561" w:footer="561" w:gutter="0"/>
          <w:cols w:space="720"/>
          <w:titlePg/>
          <w:docGrid w:linePitch="326"/>
        </w:sectPr>
      </w:pPr>
    </w:p>
    <w:p w:rsidR="00BB28C8" w:rsidRPr="009F3DC7" w:rsidRDefault="00BB28C8" w:rsidP="00BB28C8">
      <w:pPr>
        <w:widowControl w:val="0"/>
        <w:autoSpaceDE w:val="0"/>
        <w:autoSpaceDN w:val="0"/>
        <w:adjustRightInd w:val="0"/>
        <w:spacing w:after="160" w:line="360" w:lineRule="auto"/>
        <w:ind w:firstLine="567"/>
        <w:jc w:val="right"/>
        <w:rPr>
          <w:rFonts w:ascii="GHEA Grapalat" w:hAnsi="GHEA Grapalat" w:cs="TimesArmenianPSMT"/>
          <w:i/>
        </w:rPr>
      </w:pPr>
      <w:r w:rsidRPr="009F3DC7">
        <w:rPr>
          <w:rFonts w:ascii="GHEA Grapalat" w:hAnsi="GHEA Grapalat"/>
          <w:i/>
        </w:rPr>
        <w:lastRenderedPageBreak/>
        <w:t>Приложение № 3</w:t>
      </w:r>
    </w:p>
    <w:p w:rsidR="004D1F4A" w:rsidRPr="00176DAB" w:rsidRDefault="00BB28C8" w:rsidP="004D1F4A">
      <w:pPr>
        <w:pStyle w:val="a3"/>
        <w:widowControl w:val="0"/>
        <w:spacing w:after="160" w:line="240" w:lineRule="auto"/>
        <w:ind w:firstLine="0"/>
        <w:jc w:val="center"/>
        <w:rPr>
          <w:rFonts w:ascii="GHEA Grapalat" w:hAnsi="GHEA Grapalat"/>
          <w:i w:val="0"/>
          <w:sz w:val="24"/>
          <w:szCs w:val="24"/>
        </w:rPr>
      </w:pPr>
      <w:r w:rsidRPr="009F3DC7">
        <w:rPr>
          <w:rFonts w:ascii="GHEA Grapalat" w:hAnsi="GHEA Grapalat"/>
        </w:rPr>
        <w:t xml:space="preserve">к Договору под кодом </w:t>
      </w:r>
      <w:r w:rsidR="004D1F4A" w:rsidRPr="008450D2">
        <w:rPr>
          <w:rFonts w:ascii="GHEA Grapalat" w:hAnsi="GHEA Grapalat"/>
          <w:i w:val="0"/>
          <w:sz w:val="24"/>
          <w:szCs w:val="24"/>
        </w:rPr>
        <w:t>SХMAH-GHASХDЗB</w:t>
      </w:r>
      <w:r w:rsidR="004D1F4A">
        <w:rPr>
          <w:rFonts w:ascii="GHEA Grapalat" w:hAnsi="GHEA Grapalat"/>
          <w:i w:val="0"/>
          <w:sz w:val="24"/>
          <w:szCs w:val="24"/>
          <w:lang w:val="hy-AM"/>
        </w:rPr>
        <w:t>-2</w:t>
      </w:r>
      <w:r w:rsidR="004D1F4A" w:rsidRPr="00A61357">
        <w:rPr>
          <w:rFonts w:ascii="GHEA Grapalat" w:hAnsi="GHEA Grapalat"/>
          <w:i w:val="0"/>
          <w:sz w:val="24"/>
          <w:szCs w:val="24"/>
        </w:rPr>
        <w:t>5</w:t>
      </w:r>
      <w:r w:rsidR="004D1F4A">
        <w:rPr>
          <w:rFonts w:ascii="GHEA Grapalat" w:hAnsi="GHEA Grapalat"/>
          <w:i w:val="0"/>
          <w:sz w:val="24"/>
          <w:szCs w:val="24"/>
          <w:lang w:val="hy-AM"/>
        </w:rPr>
        <w:t>/</w:t>
      </w:r>
      <w:r w:rsidR="004D1F4A" w:rsidRPr="00176DAB">
        <w:rPr>
          <w:rFonts w:ascii="GHEA Grapalat" w:hAnsi="GHEA Grapalat"/>
          <w:i w:val="0"/>
          <w:sz w:val="24"/>
          <w:szCs w:val="24"/>
        </w:rPr>
        <w:t>11</w:t>
      </w:r>
    </w:p>
    <w:p w:rsidR="00BB28C8" w:rsidRPr="009F3DC7" w:rsidRDefault="00BB28C8" w:rsidP="00BB28C8">
      <w:pPr>
        <w:widowControl w:val="0"/>
        <w:autoSpaceDE w:val="0"/>
        <w:autoSpaceDN w:val="0"/>
        <w:adjustRightInd w:val="0"/>
        <w:spacing w:after="160" w:line="360" w:lineRule="auto"/>
        <w:ind w:firstLine="567"/>
        <w:jc w:val="right"/>
        <w:rPr>
          <w:rFonts w:ascii="GHEA Grapalat" w:hAnsi="GHEA Grapalat" w:cs="TimesArmenianPSMT"/>
          <w:i/>
        </w:rPr>
      </w:pPr>
      <w:r w:rsidRPr="00EF1C40">
        <w:rPr>
          <w:rFonts w:ascii="GHEA Grapalat" w:hAnsi="GHEA Grapalat" w:cs="TimesArmenianPSM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004D1F4A">
        <w:rPr>
          <w:rFonts w:ascii="GHEA Grapalat" w:hAnsi="GHEA Grapalat"/>
          <w:i/>
          <w:lang w:val="en-US"/>
        </w:rPr>
        <w:t>25</w:t>
      </w:r>
      <w:r w:rsidRPr="00EF1C40">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801"/>
        <w:gridCol w:w="4949"/>
      </w:tblGrid>
      <w:tr w:rsidR="00BB28C8" w:rsidRPr="009F3DC7" w:rsidTr="003D2146">
        <w:trPr>
          <w:tblCellSpacing w:w="7" w:type="dxa"/>
          <w:jc w:val="center"/>
        </w:trPr>
        <w:tc>
          <w:tcPr>
            <w:tcW w:w="0" w:type="auto"/>
            <w:vAlign w:val="center"/>
          </w:tcPr>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EF1C40">
              <w:rPr>
                <w:rFonts w:ascii="GHEA Grapalat" w:hAnsi="GHEA Grapalat"/>
                <w:color w:val="000000"/>
              </w:rPr>
              <w:t>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w:t>
            </w:r>
            <w:r w:rsidRPr="00EF1C40">
              <w:rPr>
                <w:rFonts w:ascii="GHEA Grapalat" w:hAnsi="GHEA Grapalat"/>
                <w:color w:val="000000"/>
              </w:rPr>
              <w:t>____</w:t>
            </w:r>
            <w:r w:rsidRPr="009F3DC7">
              <w:rPr>
                <w:rFonts w:ascii="GHEA Grapalat" w:hAnsi="GHEA Grapalat"/>
                <w:color w:val="000000"/>
              </w:rPr>
              <w:t>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w:t>
            </w:r>
            <w:r w:rsidRPr="00EF1C40">
              <w:rPr>
                <w:rFonts w:ascii="GHEA Grapalat" w:hAnsi="GHEA Grapalat"/>
                <w:color w:val="000000"/>
              </w:rPr>
              <w:t>___</w:t>
            </w:r>
            <w:r>
              <w:rPr>
                <w:rFonts w:ascii="GHEA Grapalat" w:hAnsi="GHEA Grapalat"/>
                <w:color w:val="000000"/>
              </w:rPr>
              <w:t>______</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w:t>
            </w:r>
            <w:r w:rsidRPr="00EF1C40">
              <w:rPr>
                <w:rFonts w:ascii="GHEA Grapalat" w:hAnsi="GHEA Grapalat"/>
                <w:color w:val="000000"/>
              </w:rPr>
              <w:t>____</w:t>
            </w:r>
            <w:r w:rsidRPr="009F3DC7">
              <w:rPr>
                <w:rFonts w:ascii="GHEA Grapalat" w:hAnsi="GHEA Grapalat"/>
                <w:color w:val="000000"/>
              </w:rPr>
              <w:t>____</w:t>
            </w:r>
            <w:r w:rsidRPr="00EF1C40">
              <w:rPr>
                <w:rFonts w:ascii="GHEA Grapalat" w:hAnsi="GHEA Grapalat"/>
                <w:color w:val="000000"/>
              </w:rPr>
              <w:t>_</w:t>
            </w:r>
          </w:p>
        </w:tc>
        <w:tc>
          <w:tcPr>
            <w:tcW w:w="0" w:type="auto"/>
            <w:vAlign w:val="center"/>
          </w:tcPr>
          <w:p w:rsidR="00BB28C8" w:rsidRPr="00EF1C40"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 xml:space="preserve">Заказчик </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w:t>
            </w:r>
            <w:r w:rsidRPr="00562671">
              <w:rPr>
                <w:rFonts w:ascii="GHEA Grapalat" w:hAnsi="GHEA Grapalat"/>
                <w:color w:val="000000"/>
              </w:rPr>
              <w:t>__</w:t>
            </w:r>
            <w:r w:rsidRPr="009F3DC7">
              <w:rPr>
                <w:rFonts w:ascii="GHEA Grapalat" w:hAnsi="GHEA Grapalat"/>
                <w:color w:val="000000"/>
              </w:rPr>
              <w:t>___________</w:t>
            </w:r>
            <w:r w:rsidRPr="00EF1C40">
              <w:rPr>
                <w:rFonts w:ascii="GHEA Grapalat" w:hAnsi="GHEA Grapalat"/>
                <w:color w:val="000000"/>
              </w:rPr>
              <w:t>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w:t>
            </w:r>
            <w:r w:rsidRPr="00562671">
              <w:rPr>
                <w:rFonts w:ascii="GHEA Grapalat" w:hAnsi="GHEA Grapalat"/>
                <w:color w:val="000000"/>
              </w:rPr>
              <w:t>_</w:t>
            </w:r>
            <w:r w:rsidRPr="009F3DC7">
              <w:rPr>
                <w:rFonts w:ascii="GHEA Grapalat" w:hAnsi="GHEA Grapalat"/>
                <w:color w:val="000000"/>
              </w:rPr>
              <w:t>_________</w:t>
            </w:r>
            <w:r w:rsidRPr="00562671">
              <w:rPr>
                <w:rFonts w:ascii="GHEA Grapalat" w:hAnsi="GHEA Grapalat"/>
                <w:color w:val="000000"/>
              </w:rPr>
              <w:t>__</w:t>
            </w:r>
            <w:r w:rsidRPr="009F3DC7">
              <w:rPr>
                <w:rFonts w:ascii="GHEA Grapalat" w:hAnsi="GHEA Grapalat"/>
                <w:color w:val="000000"/>
              </w:rPr>
              <w:t>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r w:rsidRPr="009F3DC7">
              <w:rPr>
                <w:rFonts w:ascii="GHEA Grapalat" w:hAnsi="GHEA Grapalat"/>
                <w:color w:val="000000"/>
              </w:rPr>
              <w:t>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w:t>
            </w:r>
            <w:r w:rsidRPr="00562671">
              <w:rPr>
                <w:rFonts w:ascii="GHEA Grapalat" w:hAnsi="GHEA Grapalat"/>
                <w:color w:val="000000"/>
              </w:rPr>
              <w:t>_</w:t>
            </w:r>
            <w:r w:rsidRPr="009F3DC7">
              <w:rPr>
                <w:rFonts w:ascii="GHEA Grapalat" w:hAnsi="GHEA Grapalat"/>
                <w:color w:val="000000"/>
              </w:rPr>
              <w:t>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w:t>
            </w:r>
            <w:r w:rsidRPr="00562671">
              <w:rPr>
                <w:rFonts w:ascii="GHEA Grapalat" w:hAnsi="GHEA Grapalat"/>
                <w:color w:val="000000"/>
              </w:rPr>
              <w:t>_</w:t>
            </w:r>
            <w:r w:rsidRPr="009F3DC7">
              <w:rPr>
                <w:rFonts w:ascii="GHEA Grapalat" w:hAnsi="GHEA Grapalat"/>
                <w:color w:val="000000"/>
              </w:rPr>
              <w:t>__________</w:t>
            </w:r>
            <w:r w:rsidRPr="00562671">
              <w:rPr>
                <w:rFonts w:ascii="GHEA Grapalat" w:hAnsi="GHEA Grapalat"/>
                <w:color w:val="000000"/>
              </w:rPr>
              <w:t>_</w:t>
            </w:r>
            <w:r w:rsidRPr="009F3DC7">
              <w:rPr>
                <w:rFonts w:ascii="GHEA Grapalat" w:hAnsi="GHEA Grapalat"/>
                <w:color w:val="000000"/>
              </w:rPr>
              <w:t>____________</w:t>
            </w:r>
          </w:p>
        </w:tc>
      </w:tr>
    </w:tbl>
    <w:p w:rsidR="00BB28C8" w:rsidRPr="009F3DC7" w:rsidRDefault="00BB28C8" w:rsidP="00BB28C8">
      <w:pPr>
        <w:widowControl w:val="0"/>
        <w:spacing w:after="160" w:line="360" w:lineRule="auto"/>
        <w:ind w:firstLine="567"/>
        <w:rPr>
          <w:rFonts w:ascii="GHEA Grapalat" w:hAnsi="GHEA Grapalat"/>
          <w:iCs/>
          <w:color w:val="000000"/>
        </w:rPr>
      </w:pP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 xml:space="preserve">СДАЧИ-ПРИЕМКИ РЕЗУЛЬТАТОВ ИСПОЛНЕНИЯ ДОГОВОРА </w:t>
      </w:r>
      <w:r w:rsidRPr="004F6CFB">
        <w:rPr>
          <w:rFonts w:ascii="GHEA Grapalat" w:hAnsi="GHEA Grapalat"/>
          <w:b/>
          <w:color w:val="000000"/>
        </w:rPr>
        <w:br/>
      </w:r>
      <w:r w:rsidRPr="009F3DC7">
        <w:rPr>
          <w:rFonts w:ascii="GHEA Grapalat" w:hAnsi="GHEA Grapalat"/>
          <w:b/>
          <w:color w:val="000000"/>
        </w:rPr>
        <w:t>ИЛИ ЕГО ЧАСТИ</w:t>
      </w:r>
    </w:p>
    <w:p w:rsidR="00BB28C8" w:rsidRPr="009F3DC7" w:rsidRDefault="00BB28C8" w:rsidP="00BB28C8">
      <w:pPr>
        <w:pStyle w:val="a3"/>
        <w:widowControl w:val="0"/>
        <w:spacing w:after="160"/>
        <w:ind w:firstLine="567"/>
        <w:jc w:val="center"/>
        <w:rPr>
          <w:rFonts w:ascii="GHEA Grapalat" w:hAnsi="GHEA Grapalat"/>
          <w:b/>
          <w:bCs/>
          <w:iCs/>
          <w:sz w:val="24"/>
          <w:szCs w:val="24"/>
        </w:rPr>
      </w:pPr>
    </w:p>
    <w:p w:rsidR="00BB28C8" w:rsidRPr="00EF1C40" w:rsidRDefault="00BB28C8" w:rsidP="00BB28C8">
      <w:pPr>
        <w:pStyle w:val="a3"/>
        <w:widowControl w:val="0"/>
        <w:spacing w:after="160"/>
        <w:ind w:firstLine="567"/>
        <w:rPr>
          <w:rFonts w:ascii="GHEA Grapalat" w:hAnsi="GHEA Grapalat"/>
          <w:sz w:val="24"/>
          <w:szCs w:val="24"/>
        </w:rPr>
      </w:pPr>
      <w:r w:rsidRPr="009F3DC7">
        <w:rPr>
          <w:rFonts w:ascii="GHEA Grapalat" w:hAnsi="GHEA Grapalat"/>
          <w:sz w:val="24"/>
          <w:szCs w:val="24"/>
        </w:rPr>
        <w:t xml:space="preserve">" </w:t>
      </w:r>
      <w:r w:rsidRPr="00EF1C40">
        <w:rPr>
          <w:rFonts w:ascii="GHEA Grapalat" w:hAnsi="GHEA Grapalat"/>
          <w:sz w:val="24"/>
          <w:szCs w:val="24"/>
        </w:rPr>
        <w:tab/>
      </w:r>
      <w:r w:rsidRPr="009F3DC7">
        <w:rPr>
          <w:rFonts w:ascii="GHEA Grapalat" w:hAnsi="GHEA Grapalat"/>
          <w:sz w:val="24"/>
          <w:szCs w:val="24"/>
        </w:rPr>
        <w:t xml:space="preserve">" " </w:t>
      </w:r>
      <w:r w:rsidRPr="00EF1C40">
        <w:rPr>
          <w:rFonts w:ascii="GHEA Grapalat" w:hAnsi="GHEA Grapalat"/>
          <w:sz w:val="24"/>
          <w:szCs w:val="24"/>
        </w:rPr>
        <w:tab/>
      </w:r>
      <w:r w:rsidRPr="009F3DC7">
        <w:rPr>
          <w:rFonts w:ascii="GHEA Grapalat" w:hAnsi="GHEA Grapalat"/>
          <w:sz w:val="24"/>
          <w:szCs w:val="24"/>
        </w:rPr>
        <w:t>" 20</w:t>
      </w:r>
      <w:r w:rsidR="00B14897" w:rsidRPr="00F44F6C">
        <w:rPr>
          <w:rFonts w:ascii="GHEA Grapalat" w:hAnsi="GHEA Grapalat"/>
          <w:sz w:val="24"/>
          <w:szCs w:val="24"/>
        </w:rPr>
        <w:t>25</w:t>
      </w:r>
      <w:r w:rsidRPr="00EF1C40">
        <w:rPr>
          <w:rFonts w:ascii="GHEA Grapalat" w:hAnsi="GHEA Grapalat"/>
          <w:sz w:val="24"/>
          <w:szCs w:val="24"/>
        </w:rPr>
        <w:tab/>
      </w:r>
      <w:r w:rsidRPr="009F3DC7">
        <w:rPr>
          <w:rFonts w:ascii="GHEA Grapalat" w:hAnsi="GHEA Grapalat"/>
          <w:sz w:val="24"/>
          <w:szCs w:val="24"/>
        </w:rPr>
        <w:t>г.</w:t>
      </w:r>
    </w:p>
    <w:p w:rsidR="00BB28C8" w:rsidRPr="009F3DC7"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w:t>
      </w:r>
      <w:r>
        <w:rPr>
          <w:rFonts w:ascii="GHEA Grapalat" w:hAnsi="GHEA Grapalat"/>
          <w:color w:val="000000"/>
        </w:rPr>
        <w:t>говор)</w:t>
      </w:r>
      <w:r w:rsidRPr="004F6CFB">
        <w:rPr>
          <w:rFonts w:ascii="GHEA Grapalat" w:hAnsi="GHEA Grapalat"/>
          <w:color w:val="000000"/>
        </w:rPr>
        <w:t xml:space="preserve"> </w:t>
      </w:r>
      <w:r>
        <w:rPr>
          <w:rFonts w:ascii="GHEA Grapalat" w:hAnsi="GHEA Grapalat"/>
          <w:color w:val="000000"/>
        </w:rPr>
        <w:t>________</w:t>
      </w:r>
      <w:r w:rsidRPr="009F3DC7">
        <w:rPr>
          <w:rFonts w:ascii="GHEA Grapalat" w:hAnsi="GHEA Grapalat"/>
          <w:color w:val="000000"/>
        </w:rPr>
        <w:t>_____________________</w:t>
      </w:r>
    </w:p>
    <w:p w:rsidR="00BB28C8" w:rsidRPr="009F3DC7" w:rsidRDefault="00BB28C8" w:rsidP="00BB28C8">
      <w:pPr>
        <w:pStyle w:val="af4"/>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w:t>
      </w:r>
      <w:r>
        <w:rPr>
          <w:rFonts w:ascii="GHEA Grapalat" w:hAnsi="GHEA Grapalat"/>
          <w:color w:val="000000"/>
        </w:rPr>
        <w:t>__</w:t>
      </w:r>
      <w:r w:rsidRPr="004F6CFB">
        <w:rPr>
          <w:rFonts w:ascii="GHEA Grapalat" w:hAnsi="GHEA Grapalat"/>
          <w:color w:val="000000"/>
        </w:rPr>
        <w:t>_</w:t>
      </w:r>
      <w:r w:rsidRPr="009F3DC7">
        <w:rPr>
          <w:rFonts w:ascii="GHEA Grapalat" w:hAnsi="GHEA Grapalat"/>
          <w:color w:val="000000"/>
        </w:rPr>
        <w:t>___" "__________</w:t>
      </w:r>
      <w:r w:rsidRPr="004F6CFB">
        <w:rPr>
          <w:rFonts w:ascii="GHEA Grapalat" w:hAnsi="GHEA Grapalat"/>
          <w:color w:val="000000"/>
        </w:rPr>
        <w:t>_______</w:t>
      </w:r>
      <w:r w:rsidRPr="009F3DC7">
        <w:rPr>
          <w:rFonts w:ascii="GHEA Grapalat" w:hAnsi="GHEA Grapalat"/>
          <w:color w:val="000000"/>
        </w:rPr>
        <w:t>________" 20</w:t>
      </w:r>
      <w:r w:rsidRPr="004F6CFB">
        <w:rPr>
          <w:rFonts w:ascii="GHEA Grapalat" w:hAnsi="GHEA Grapalat"/>
          <w:color w:val="000000"/>
        </w:rPr>
        <w:tab/>
      </w:r>
      <w:r w:rsidRPr="009F3DC7">
        <w:rPr>
          <w:rFonts w:ascii="GHEA Grapalat" w:hAnsi="GHEA Grapalat"/>
          <w:color w:val="000000"/>
        </w:rPr>
        <w:t>г.</w:t>
      </w:r>
    </w:p>
    <w:p w:rsidR="00BB28C8" w:rsidRPr="009F3DC7"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w:t>
      </w:r>
      <w:r w:rsidRPr="004F6CFB">
        <w:rPr>
          <w:rFonts w:ascii="GHEA Grapalat" w:hAnsi="GHEA Grapalat"/>
          <w:color w:val="000000"/>
        </w:rPr>
        <w:t>___________________________________________</w:t>
      </w:r>
      <w:r w:rsidRPr="009F3DC7">
        <w:rPr>
          <w:rFonts w:ascii="GHEA Grapalat" w:hAnsi="GHEA Grapalat"/>
          <w:color w:val="000000"/>
        </w:rPr>
        <w:t>________</w:t>
      </w:r>
    </w:p>
    <w:p w:rsidR="00BB28C8" w:rsidRPr="00EF1C40" w:rsidRDefault="00BB28C8" w:rsidP="00BB28C8">
      <w:pPr>
        <w:widowControl w:val="0"/>
        <w:tabs>
          <w:tab w:val="left" w:pos="6804"/>
          <w:tab w:val="left" w:pos="779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4F6CFB">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4F6CFB">
        <w:rPr>
          <w:rFonts w:ascii="GHEA Grapalat" w:hAnsi="GHEA Grapalat"/>
          <w:color w:val="000000"/>
        </w:rPr>
        <w:tab/>
      </w:r>
      <w:r w:rsidRPr="009F3DC7">
        <w:rPr>
          <w:rFonts w:ascii="GHEA Grapalat" w:hAnsi="GHEA Grapalat"/>
          <w:color w:val="000000"/>
        </w:rPr>
        <w:t>" 20</w:t>
      </w:r>
      <w:r w:rsidRPr="00EF1C40">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EF1C40" w:rsidRDefault="00BB28C8" w:rsidP="00BB28C8">
      <w:pPr>
        <w:widowControl w:val="0"/>
        <w:tabs>
          <w:tab w:val="left" w:pos="6804"/>
          <w:tab w:val="left" w:pos="7797"/>
          <w:tab w:val="left" w:pos="8789"/>
        </w:tabs>
        <w:spacing w:after="160" w:line="360" w:lineRule="auto"/>
        <w:ind w:firstLine="567"/>
        <w:jc w:val="both"/>
        <w:rPr>
          <w:rFonts w:ascii="GHEA Grapalat" w:hAnsi="GHEA Grapalat" w:cs="Sylfaen"/>
          <w:iCs/>
        </w:rPr>
      </w:pPr>
    </w:p>
    <w:p w:rsidR="00BB28C8" w:rsidRPr="009F3DC7" w:rsidRDefault="00BB28C8" w:rsidP="00BB28C8">
      <w:pPr>
        <w:widowControl w:val="0"/>
        <w:spacing w:after="160" w:line="360" w:lineRule="auto"/>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38"/>
        <w:gridCol w:w="1802"/>
        <w:gridCol w:w="1215"/>
        <w:gridCol w:w="1743"/>
        <w:gridCol w:w="1234"/>
        <w:gridCol w:w="1271"/>
        <w:gridCol w:w="1175"/>
      </w:tblGrid>
      <w:tr w:rsidR="00BB28C8" w:rsidRPr="00EF1C40" w:rsidTr="003D2146">
        <w:trPr>
          <w:jc w:val="center"/>
        </w:trPr>
        <w:tc>
          <w:tcPr>
            <w:tcW w:w="357" w:type="dxa"/>
            <w:vMerge w:val="restart"/>
            <w:shd w:val="clear" w:color="auto" w:fill="auto"/>
            <w:vAlign w:val="center"/>
          </w:tcPr>
          <w:p w:rsidR="00BB28C8" w:rsidRPr="00EF1C40" w:rsidRDefault="00BB28C8" w:rsidP="003D2146">
            <w:pPr>
              <w:pStyle w:val="af4"/>
              <w:widowControl w:val="0"/>
              <w:spacing w:before="0" w:beforeAutospacing="0" w:after="120" w:afterAutospacing="0"/>
              <w:ind w:firstLine="567"/>
              <w:jc w:val="center"/>
              <w:rPr>
                <w:rFonts w:ascii="GHEA Grapalat" w:hAnsi="GHEA Grapalat"/>
                <w:sz w:val="16"/>
                <w:szCs w:val="16"/>
              </w:rPr>
            </w:pPr>
            <w:r w:rsidRPr="00EF1C40">
              <w:rPr>
                <w:rFonts w:ascii="GHEA Grapalat" w:hAnsi="GHEA Grapalat"/>
                <w:sz w:val="16"/>
                <w:szCs w:val="16"/>
              </w:rPr>
              <w:t>№</w:t>
            </w:r>
          </w:p>
        </w:tc>
        <w:tc>
          <w:tcPr>
            <w:tcW w:w="11051" w:type="dxa"/>
            <w:gridSpan w:val="8"/>
            <w:shd w:val="clear" w:color="auto" w:fill="auto"/>
            <w:vAlign w:val="center"/>
          </w:tcPr>
          <w:p w:rsidR="00BB28C8" w:rsidRPr="00EF1C40"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EF1C40">
              <w:rPr>
                <w:rFonts w:ascii="GHEA Grapalat" w:hAnsi="GHEA Grapalat"/>
                <w:sz w:val="16"/>
                <w:szCs w:val="16"/>
              </w:rPr>
              <w:t>Выполненные работы</w:t>
            </w:r>
          </w:p>
        </w:tc>
      </w:tr>
      <w:tr w:rsidR="00BB28C8" w:rsidRPr="00EF1C40" w:rsidTr="003D2146">
        <w:trPr>
          <w:jc w:val="center"/>
        </w:trPr>
        <w:tc>
          <w:tcPr>
            <w:tcW w:w="357" w:type="dxa"/>
            <w:vMerge/>
            <w:shd w:val="clear" w:color="auto" w:fill="auto"/>
          </w:tcPr>
          <w:p w:rsidR="00BB28C8" w:rsidRPr="00EF1C40" w:rsidRDefault="00BB28C8" w:rsidP="003D2146">
            <w:pPr>
              <w:pStyle w:val="af4"/>
              <w:widowControl w:val="0"/>
              <w:spacing w:before="0" w:beforeAutospacing="0" w:after="120" w:afterAutospacing="0"/>
              <w:ind w:firstLine="567"/>
              <w:jc w:val="center"/>
              <w:rPr>
                <w:rFonts w:ascii="GHEA Grapalat" w:hAnsi="GHEA Grapalat"/>
                <w:sz w:val="16"/>
                <w:szCs w:val="16"/>
              </w:rPr>
            </w:pPr>
          </w:p>
        </w:tc>
        <w:tc>
          <w:tcPr>
            <w:tcW w:w="1173" w:type="dxa"/>
            <w:vMerge w:val="restart"/>
            <w:shd w:val="clear" w:color="auto" w:fill="auto"/>
            <w:vAlign w:val="center"/>
          </w:tcPr>
          <w:p w:rsidR="00BB28C8" w:rsidRPr="00EF1C40" w:rsidRDefault="00BB28C8" w:rsidP="003D2146">
            <w:pPr>
              <w:pStyle w:val="af4"/>
              <w:widowControl w:val="0"/>
              <w:spacing w:before="0" w:beforeAutospacing="0" w:after="120" w:afterAutospacing="0"/>
              <w:ind w:left="-73" w:right="-20"/>
              <w:jc w:val="center"/>
              <w:rPr>
                <w:rFonts w:ascii="GHEA Grapalat" w:hAnsi="GHEA Grapalat"/>
                <w:sz w:val="16"/>
                <w:szCs w:val="16"/>
              </w:rPr>
            </w:pPr>
            <w:r w:rsidRPr="00EF1C40">
              <w:rPr>
                <w:rFonts w:ascii="GHEA Grapalat" w:hAnsi="GHEA Grapalat"/>
                <w:sz w:val="16"/>
                <w:szCs w:val="16"/>
              </w:rPr>
              <w:t>наименование</w:t>
            </w:r>
          </w:p>
        </w:tc>
        <w:tc>
          <w:tcPr>
            <w:tcW w:w="1438" w:type="dxa"/>
            <w:vMerge w:val="restart"/>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краткое изложение технической характеристики</w:t>
            </w:r>
          </w:p>
        </w:tc>
        <w:tc>
          <w:tcPr>
            <w:tcW w:w="3017" w:type="dxa"/>
            <w:gridSpan w:val="2"/>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количественный показатель</w:t>
            </w:r>
          </w:p>
        </w:tc>
        <w:tc>
          <w:tcPr>
            <w:tcW w:w="2977" w:type="dxa"/>
            <w:gridSpan w:val="2"/>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срок исполнения</w:t>
            </w:r>
          </w:p>
        </w:tc>
        <w:tc>
          <w:tcPr>
            <w:tcW w:w="1271" w:type="dxa"/>
            <w:vMerge w:val="restart"/>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сумма, подлежащая уплате (тыс.</w:t>
            </w:r>
            <w:r>
              <w:rPr>
                <w:rFonts w:ascii="Courier New" w:hAnsi="Courier New" w:cs="Courier New"/>
                <w:sz w:val="16"/>
                <w:szCs w:val="16"/>
                <w:lang w:val="en-US"/>
              </w:rPr>
              <w:t> </w:t>
            </w:r>
            <w:r w:rsidRPr="00EF1C40">
              <w:rPr>
                <w:rFonts w:ascii="GHEA Grapalat" w:hAnsi="GHEA Grapalat"/>
                <w:sz w:val="16"/>
                <w:szCs w:val="16"/>
              </w:rPr>
              <w:t>драмов)</w:t>
            </w:r>
          </w:p>
        </w:tc>
        <w:tc>
          <w:tcPr>
            <w:tcW w:w="1175" w:type="dxa"/>
            <w:vMerge w:val="restart"/>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срок оплаты (по</w:t>
            </w:r>
            <w:r>
              <w:rPr>
                <w:rFonts w:ascii="Courier New" w:hAnsi="Courier New" w:cs="Courier New"/>
                <w:sz w:val="16"/>
                <w:szCs w:val="16"/>
                <w:lang w:val="en-US"/>
              </w:rPr>
              <w:t> </w:t>
            </w:r>
            <w:r w:rsidRPr="00EF1C40">
              <w:rPr>
                <w:rFonts w:ascii="GHEA Grapalat" w:hAnsi="GHEA Grapalat"/>
                <w:sz w:val="16"/>
                <w:szCs w:val="16"/>
              </w:rPr>
              <w:t>графику оплаты)</w:t>
            </w:r>
          </w:p>
        </w:tc>
      </w:tr>
      <w:tr w:rsidR="00BB28C8" w:rsidRPr="00EF1C40" w:rsidTr="003D2146">
        <w:trPr>
          <w:trHeight w:val="1105"/>
          <w:jc w:val="center"/>
        </w:trPr>
        <w:tc>
          <w:tcPr>
            <w:tcW w:w="357" w:type="dxa"/>
            <w:vMerge/>
            <w:tcBorders>
              <w:bottom w:val="single" w:sz="4" w:space="0" w:color="auto"/>
            </w:tcBorders>
            <w:shd w:val="clear" w:color="auto" w:fill="auto"/>
          </w:tcPr>
          <w:p w:rsidR="00BB28C8" w:rsidRPr="00EF1C40" w:rsidRDefault="00BB28C8" w:rsidP="003D2146">
            <w:pPr>
              <w:pStyle w:val="af4"/>
              <w:widowControl w:val="0"/>
              <w:spacing w:before="0" w:beforeAutospacing="0" w:after="120" w:afterAutospacing="0"/>
              <w:ind w:firstLine="567"/>
              <w:jc w:val="center"/>
              <w:rPr>
                <w:rFonts w:ascii="GHEA Grapalat" w:hAnsi="GHEA Grapalat"/>
                <w:sz w:val="16"/>
                <w:szCs w:val="16"/>
              </w:rPr>
            </w:pPr>
          </w:p>
        </w:tc>
        <w:tc>
          <w:tcPr>
            <w:tcW w:w="1173" w:type="dxa"/>
            <w:vMerge/>
            <w:tcBorders>
              <w:bottom w:val="single" w:sz="4" w:space="0" w:color="auto"/>
            </w:tcBorders>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438" w:type="dxa"/>
            <w:vMerge/>
            <w:tcBorders>
              <w:bottom w:val="single" w:sz="4" w:space="0" w:color="auto"/>
            </w:tcBorders>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802" w:type="dxa"/>
            <w:tcBorders>
              <w:bottom w:val="single" w:sz="4" w:space="0" w:color="auto"/>
            </w:tcBorders>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15" w:type="dxa"/>
            <w:tcBorders>
              <w:bottom w:val="single" w:sz="4" w:space="0" w:color="auto"/>
            </w:tcBorders>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743" w:type="dxa"/>
            <w:tcBorders>
              <w:bottom w:val="single" w:sz="4" w:space="0" w:color="auto"/>
            </w:tcBorders>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34" w:type="dxa"/>
            <w:tcBorders>
              <w:bottom w:val="single" w:sz="4" w:space="0" w:color="auto"/>
            </w:tcBorders>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271" w:type="dxa"/>
            <w:vMerge/>
            <w:tcBorders>
              <w:bottom w:val="single" w:sz="4" w:space="0" w:color="auto"/>
            </w:tcBorders>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175" w:type="dxa"/>
            <w:vMerge/>
            <w:tcBorders>
              <w:bottom w:val="single" w:sz="4" w:space="0" w:color="auto"/>
            </w:tcBorders>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r>
      <w:tr w:rsidR="00BB28C8" w:rsidRPr="00EF1C40" w:rsidTr="003D2146">
        <w:trPr>
          <w:jc w:val="center"/>
        </w:trPr>
        <w:tc>
          <w:tcPr>
            <w:tcW w:w="357" w:type="dxa"/>
            <w:shd w:val="clear" w:color="auto" w:fill="auto"/>
            <w:vAlign w:val="center"/>
          </w:tcPr>
          <w:p w:rsidR="00BB28C8" w:rsidRPr="00EF1C40" w:rsidRDefault="00BB28C8" w:rsidP="003D2146">
            <w:pPr>
              <w:pStyle w:val="af4"/>
              <w:widowControl w:val="0"/>
              <w:spacing w:before="0" w:beforeAutospacing="0" w:after="120" w:afterAutospacing="0"/>
              <w:ind w:firstLine="567"/>
              <w:jc w:val="center"/>
              <w:rPr>
                <w:rFonts w:ascii="GHEA Grapalat" w:hAnsi="GHEA Grapalat"/>
                <w:sz w:val="16"/>
                <w:szCs w:val="16"/>
              </w:rPr>
            </w:pPr>
          </w:p>
        </w:tc>
        <w:tc>
          <w:tcPr>
            <w:tcW w:w="1173" w:type="dxa"/>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438" w:type="dxa"/>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802" w:type="dxa"/>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215" w:type="dxa"/>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743" w:type="dxa"/>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234" w:type="dxa"/>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271" w:type="dxa"/>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175" w:type="dxa"/>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r>
      <w:tr w:rsidR="00BB28C8" w:rsidRPr="00EF1C40" w:rsidTr="003D2146">
        <w:trPr>
          <w:jc w:val="center"/>
        </w:trPr>
        <w:tc>
          <w:tcPr>
            <w:tcW w:w="357" w:type="dxa"/>
            <w:shd w:val="clear" w:color="auto" w:fill="auto"/>
          </w:tcPr>
          <w:p w:rsidR="00BB28C8" w:rsidRPr="00EF1C40" w:rsidRDefault="00BB28C8" w:rsidP="003D2146">
            <w:pPr>
              <w:pStyle w:val="af4"/>
              <w:widowControl w:val="0"/>
              <w:spacing w:before="0" w:beforeAutospacing="0" w:after="120" w:afterAutospacing="0"/>
              <w:ind w:firstLine="567"/>
              <w:jc w:val="center"/>
              <w:rPr>
                <w:rFonts w:ascii="GHEA Grapalat" w:hAnsi="GHEA Grapalat"/>
                <w:sz w:val="16"/>
                <w:szCs w:val="16"/>
              </w:rPr>
            </w:pPr>
          </w:p>
        </w:tc>
        <w:tc>
          <w:tcPr>
            <w:tcW w:w="1173" w:type="dxa"/>
            <w:shd w:val="clear" w:color="auto" w:fill="auto"/>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438" w:type="dxa"/>
            <w:shd w:val="clear" w:color="auto" w:fill="auto"/>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802" w:type="dxa"/>
            <w:shd w:val="clear" w:color="auto" w:fill="auto"/>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215" w:type="dxa"/>
            <w:shd w:val="clear" w:color="auto" w:fill="auto"/>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743" w:type="dxa"/>
            <w:shd w:val="clear" w:color="auto" w:fill="auto"/>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234" w:type="dxa"/>
            <w:shd w:val="clear" w:color="auto" w:fill="auto"/>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271" w:type="dxa"/>
            <w:shd w:val="clear" w:color="auto" w:fill="auto"/>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175" w:type="dxa"/>
            <w:shd w:val="clear" w:color="auto" w:fill="auto"/>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r>
    </w:tbl>
    <w:p w:rsidR="00BB28C8" w:rsidRPr="00EF1C40" w:rsidRDefault="00BB28C8" w:rsidP="00BB28C8">
      <w:pPr>
        <w:widowControl w:val="0"/>
        <w:spacing w:after="160" w:line="360" w:lineRule="auto"/>
        <w:ind w:firstLine="567"/>
        <w:jc w:val="both"/>
        <w:rPr>
          <w:rFonts w:ascii="GHEA Grapalat" w:hAnsi="GHEA Grapalat" w:cs="Arial"/>
          <w:iCs/>
          <w:color w:val="000000"/>
          <w:lang w:val="en-US"/>
        </w:rPr>
      </w:pP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744E7F" w:rsidRDefault="00BB28C8" w:rsidP="00BB28C8">
      <w:pPr>
        <w:widowControl w:val="0"/>
        <w:spacing w:after="160" w:line="360" w:lineRule="auto"/>
        <w:ind w:firstLine="567"/>
        <w:rPr>
          <w:rFonts w:ascii="GHEA Grapalat" w:hAnsi="GHEA Grapalat"/>
          <w:iCs/>
          <w:snapToGrid w:val="0"/>
          <w:color w:val="000000"/>
        </w:rPr>
      </w:pPr>
    </w:p>
    <w:tbl>
      <w:tblPr>
        <w:tblStyle w:val="25"/>
        <w:tblW w:w="9704" w:type="dxa"/>
        <w:tblLook w:val="0000" w:firstRow="0" w:lastRow="0" w:firstColumn="0" w:lastColumn="0" w:noHBand="0" w:noVBand="0"/>
      </w:tblPr>
      <w:tblGrid>
        <w:gridCol w:w="4852"/>
        <w:gridCol w:w="4852"/>
      </w:tblGrid>
      <w:tr w:rsidR="00BB28C8" w:rsidRPr="009F3DC7" w:rsidTr="003D2146">
        <w:trPr>
          <w:trHeight w:val="266"/>
        </w:trPr>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rPr>
        <w:tc>
          <w:tcPr>
            <w:tcW w:w="0" w:type="auto"/>
          </w:tcPr>
          <w:p w:rsidR="00BB28C8" w:rsidRPr="00EF1C40" w:rsidRDefault="00BB28C8" w:rsidP="003D2146">
            <w:pPr>
              <w:widowControl w:val="0"/>
              <w:ind w:firstLine="19"/>
              <w:jc w:val="center"/>
              <w:rPr>
                <w:rFonts w:ascii="GHEA Grapalat" w:hAnsi="GHEA Grapalat"/>
                <w:iCs/>
                <w:lang w:val="en-US"/>
              </w:rPr>
            </w:pPr>
            <w:r>
              <w:rPr>
                <w:rFonts w:ascii="GHEA Grapalat" w:hAnsi="GHEA Grapalat"/>
              </w:rPr>
              <w:t>___________________________</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c>
          <w:tcPr>
            <w:tcW w:w="0" w:type="auto"/>
          </w:tcPr>
          <w:p w:rsidR="00BB28C8" w:rsidRPr="009F3DC7" w:rsidRDefault="00BB28C8" w:rsidP="003D2146">
            <w:pPr>
              <w:widowControl w:val="0"/>
              <w:ind w:firstLine="19"/>
              <w:jc w:val="center"/>
              <w:rPr>
                <w:rFonts w:ascii="GHEA Grapalat" w:hAnsi="GHEA Grapalat"/>
                <w:iCs/>
              </w:rPr>
            </w:pPr>
            <w:r w:rsidRPr="009F3DC7">
              <w:rPr>
                <w:rFonts w:ascii="GHEA Grapalat" w:hAnsi="GHEA Grapalat"/>
              </w:rPr>
              <w:t>___________________________</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r>
      <w:tr w:rsidR="00BB28C8" w:rsidRPr="009F3DC7" w:rsidTr="003D2146">
        <w:trPr>
          <w:trHeight w:val="503"/>
        </w:trPr>
        <w:tc>
          <w:tcPr>
            <w:tcW w:w="0" w:type="auto"/>
          </w:tcPr>
          <w:p w:rsidR="00BB28C8" w:rsidRPr="009F3DC7" w:rsidRDefault="00BB28C8" w:rsidP="003D2146">
            <w:pPr>
              <w:widowControl w:val="0"/>
              <w:ind w:firstLine="19"/>
              <w:jc w:val="center"/>
              <w:rPr>
                <w:rFonts w:ascii="GHEA Grapalat" w:hAnsi="GHEA Grapalat"/>
                <w:iCs/>
              </w:rPr>
            </w:pPr>
            <w:r w:rsidRPr="009F3DC7">
              <w:rPr>
                <w:rFonts w:ascii="GHEA Grapalat" w:hAnsi="GHEA Grapalat"/>
              </w:rPr>
              <w:t xml:space="preserve">___________________________ </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фамилия, имя</w:t>
            </w:r>
          </w:p>
        </w:tc>
        <w:tc>
          <w:tcPr>
            <w:tcW w:w="0" w:type="auto"/>
          </w:tcPr>
          <w:p w:rsidR="00BB28C8" w:rsidRPr="009F3DC7" w:rsidRDefault="00BB28C8" w:rsidP="003D2146">
            <w:pPr>
              <w:widowControl w:val="0"/>
              <w:ind w:firstLine="19"/>
              <w:jc w:val="center"/>
              <w:rPr>
                <w:rFonts w:ascii="GHEA Grapalat" w:hAnsi="GHEA Grapalat"/>
                <w:iCs/>
              </w:rPr>
            </w:pPr>
            <w:r w:rsidRPr="009F3DC7">
              <w:rPr>
                <w:rFonts w:ascii="GHEA Grapalat" w:hAnsi="GHEA Grapalat"/>
              </w:rPr>
              <w:t>___________________________</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фамилия, имя</w:t>
            </w:r>
          </w:p>
        </w:tc>
      </w:tr>
      <w:tr w:rsidR="00BB28C8" w:rsidRPr="009F3DC7" w:rsidTr="003D2146">
        <w:trPr>
          <w:trHeight w:val="281"/>
        </w:trPr>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М. П.</w:t>
            </w:r>
          </w:p>
        </w:tc>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М. П.</w:t>
            </w:r>
          </w:p>
        </w:tc>
      </w:tr>
    </w:tbl>
    <w:p w:rsidR="00BB28C8" w:rsidRDefault="00BB28C8" w:rsidP="00BB28C8">
      <w:pPr>
        <w:widowControl w:val="0"/>
        <w:spacing w:after="160" w:line="360" w:lineRule="auto"/>
        <w:ind w:firstLine="567"/>
        <w:jc w:val="right"/>
        <w:rPr>
          <w:rFonts w:ascii="GHEA Grapalat" w:hAnsi="GHEA Grapalat" w:cs="Sylfaen"/>
          <w:b/>
        </w:rPr>
      </w:pPr>
    </w:p>
    <w:p w:rsidR="00BB28C8" w:rsidRDefault="00BB28C8" w:rsidP="00BB28C8">
      <w:pPr>
        <w:rPr>
          <w:rFonts w:ascii="GHEA Grapalat" w:hAnsi="GHEA Grapalat" w:cs="Sylfaen"/>
          <w:b/>
        </w:rPr>
      </w:pPr>
      <w:r>
        <w:rPr>
          <w:rFonts w:ascii="GHEA Grapalat" w:hAnsi="GHEA Grapalat" w:cs="Sylfaen"/>
          <w:b/>
        </w:rPr>
        <w:br w:type="page"/>
      </w:r>
    </w:p>
    <w:p w:rsidR="00BB28C8" w:rsidRPr="009F3DC7" w:rsidRDefault="00BB28C8" w:rsidP="00BB28C8">
      <w:pPr>
        <w:widowControl w:val="0"/>
        <w:spacing w:after="160" w:line="360" w:lineRule="auto"/>
        <w:ind w:firstLine="567"/>
        <w:contextualSpacing/>
        <w:jc w:val="right"/>
        <w:rPr>
          <w:rFonts w:ascii="GHEA Grapalat" w:hAnsi="GHEA Grapalat" w:cs="Sylfaen"/>
          <w:i/>
        </w:rPr>
      </w:pPr>
      <w:r w:rsidRPr="009F3DC7">
        <w:rPr>
          <w:rFonts w:ascii="GHEA Grapalat" w:hAnsi="GHEA Grapalat"/>
          <w:i/>
        </w:rPr>
        <w:lastRenderedPageBreak/>
        <w:t>Приложение № 3.1</w:t>
      </w:r>
    </w:p>
    <w:p w:rsidR="00BB28C8" w:rsidRPr="009F3DC7" w:rsidRDefault="00BB28C8" w:rsidP="00BB28C8">
      <w:pPr>
        <w:widowControl w:val="0"/>
        <w:spacing w:after="160" w:line="360" w:lineRule="auto"/>
        <w:ind w:firstLine="567"/>
        <w:contextualSpacing/>
        <w:jc w:val="right"/>
        <w:rPr>
          <w:rFonts w:ascii="GHEA Grapalat" w:hAnsi="GHEA Grapalat" w:cs="Sylfaen"/>
          <w:i/>
        </w:rPr>
      </w:pPr>
      <w:r w:rsidRPr="009F3DC7">
        <w:rPr>
          <w:rFonts w:ascii="GHEA Grapalat" w:hAnsi="GHEA Grapalat"/>
          <w:i/>
        </w:rPr>
        <w:t xml:space="preserve">к Договору под кодом </w:t>
      </w:r>
      <w:r w:rsidRPr="00124BE9">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E50D56">
        <w:rPr>
          <w:rFonts w:ascii="GHEA Grapalat" w:hAnsi="GHEA Grapalat"/>
          <w:i/>
        </w:rPr>
        <w:tab/>
      </w:r>
      <w:r>
        <w:rPr>
          <w:rFonts w:ascii="GHEA Grapalat" w:hAnsi="GHEA Grapalat"/>
          <w:i/>
        </w:rPr>
        <w:t xml:space="preserve">" </w:t>
      </w:r>
      <w:r w:rsidRPr="00E50D56">
        <w:rPr>
          <w:rFonts w:ascii="GHEA Grapalat" w:hAnsi="GHEA Grapalat"/>
          <w:i/>
        </w:rPr>
        <w:tab/>
      </w:r>
      <w:r>
        <w:rPr>
          <w:rFonts w:ascii="GHEA Grapalat" w:hAnsi="GHEA Grapalat"/>
          <w:i/>
        </w:rPr>
        <w:t>20</w:t>
      </w:r>
      <w:r w:rsidRPr="00E50D56">
        <w:rPr>
          <w:rFonts w:ascii="GHEA Grapalat" w:hAnsi="GHEA Grapalat"/>
          <w:i/>
        </w:rPr>
        <w:tab/>
      </w:r>
      <w:r w:rsidRPr="009F3DC7">
        <w:rPr>
          <w:rFonts w:ascii="GHEA Grapalat" w:hAnsi="GHEA Grapalat"/>
          <w:i/>
        </w:rPr>
        <w:t>г.</w:t>
      </w:r>
    </w:p>
    <w:p w:rsidR="00BB28C8" w:rsidRPr="008A435E" w:rsidRDefault="00BB28C8" w:rsidP="00BB28C8">
      <w:pPr>
        <w:widowControl w:val="0"/>
        <w:tabs>
          <w:tab w:val="left" w:pos="2250"/>
        </w:tabs>
        <w:spacing w:after="160" w:line="360" w:lineRule="auto"/>
        <w:ind w:firstLine="567"/>
        <w:jc w:val="center"/>
        <w:rPr>
          <w:rFonts w:ascii="GHEA Grapalat" w:hAnsi="GHEA Grapalat" w:cs="Sylfaen"/>
          <w:bCs/>
        </w:rPr>
      </w:pPr>
      <w:r w:rsidRPr="009F3DC7">
        <w:rPr>
          <w:rFonts w:ascii="GHEA Grapalat" w:hAnsi="GHEA Grapalat"/>
        </w:rPr>
        <w:t>АКТ №</w:t>
      </w:r>
      <w:r>
        <w:rPr>
          <w:rFonts w:ascii="GHEA Grapalat" w:hAnsi="GHEA Grapalat"/>
        </w:rPr>
        <w:t xml:space="preserve"> </w:t>
      </w:r>
      <w:r w:rsidRPr="008A435E">
        <w:rPr>
          <w:rFonts w:ascii="GHEA Grapalat" w:hAnsi="GHEA Grapalat"/>
        </w:rPr>
        <w:t>______</w:t>
      </w:r>
    </w:p>
    <w:p w:rsidR="00BB28C8" w:rsidRPr="009F3DC7" w:rsidRDefault="00BB28C8" w:rsidP="00BB28C8">
      <w:pPr>
        <w:widowControl w:val="0"/>
        <w:tabs>
          <w:tab w:val="left" w:pos="360"/>
          <w:tab w:val="left" w:pos="540"/>
          <w:tab w:val="left" w:pos="2250"/>
        </w:tabs>
        <w:spacing w:after="160" w:line="360" w:lineRule="auto"/>
        <w:ind w:firstLine="567"/>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9F3DC7" w:rsidRDefault="00BB28C8" w:rsidP="00BB28C8">
      <w:pPr>
        <w:widowControl w:val="0"/>
        <w:tabs>
          <w:tab w:val="left" w:pos="360"/>
          <w:tab w:val="left" w:pos="540"/>
        </w:tabs>
        <w:spacing w:after="160" w:line="360" w:lineRule="auto"/>
        <w:ind w:firstLine="567"/>
        <w:rPr>
          <w:rFonts w:ascii="GHEA Grapalat" w:hAnsi="GHEA Grapalat" w:cs="Sylfaen"/>
        </w:rPr>
      </w:pPr>
    </w:p>
    <w:p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9F3DC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9F3DC7" w:rsidRDefault="00BB28C8" w:rsidP="003D2146">
            <w:pPr>
              <w:widowControl w:val="0"/>
              <w:spacing w:after="120"/>
              <w:jc w:val="center"/>
              <w:rPr>
                <w:rFonts w:ascii="GHEA Grapalat" w:hAnsi="GHEA Grapalat" w:cs="Sylfaen"/>
                <w:bCs/>
              </w:rPr>
            </w:pPr>
            <w:r w:rsidRPr="009F3DC7">
              <w:rPr>
                <w:rFonts w:ascii="GHEA Grapalat" w:hAnsi="GHEA Grapalat"/>
              </w:rPr>
              <w:t>Работа</w:t>
            </w: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9F3DC7" w:rsidRDefault="00BB28C8" w:rsidP="003D2146">
            <w:pPr>
              <w:widowControl w:val="0"/>
              <w:spacing w:after="120"/>
              <w:ind w:firstLine="567"/>
              <w:jc w:val="center"/>
              <w:rPr>
                <w:rFonts w:ascii="GHEA Grapalat" w:hAnsi="GHEA Grapalat"/>
              </w:rPr>
            </w:pPr>
            <w:r w:rsidRPr="009F3DC7">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9F3DC7" w:rsidRDefault="00BB28C8" w:rsidP="003D2146">
            <w:pPr>
              <w:widowControl w:val="0"/>
              <w:spacing w:after="120"/>
              <w:jc w:val="center"/>
              <w:rPr>
                <w:rFonts w:ascii="GHEA Grapalat" w:hAnsi="GHEA Grapalat"/>
              </w:rPr>
            </w:pPr>
            <w:r w:rsidRPr="009F3DC7">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9F3DC7" w:rsidRDefault="00BB28C8" w:rsidP="003D2146">
            <w:pPr>
              <w:widowControl w:val="0"/>
              <w:spacing w:after="120"/>
              <w:jc w:val="center"/>
              <w:rPr>
                <w:rFonts w:ascii="GHEA Grapalat" w:hAnsi="GHEA Grapalat"/>
              </w:rPr>
            </w:pPr>
            <w:r w:rsidRPr="009F3DC7">
              <w:rPr>
                <w:rFonts w:ascii="GHEA Grapalat" w:hAnsi="GHEA Grapalat"/>
              </w:rPr>
              <w:t>объем (фактический)</w:t>
            </w: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B28C8" w:rsidRPr="009F3DC7" w:rsidRDefault="00BB28C8" w:rsidP="003D2146">
            <w:pPr>
              <w:widowControl w:val="0"/>
              <w:spacing w:after="12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B28C8" w:rsidRPr="009F3DC7" w:rsidRDefault="00BB28C8" w:rsidP="003D2146">
            <w:pPr>
              <w:widowControl w:val="0"/>
              <w:spacing w:after="12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r>
    </w:tbl>
    <w:p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r>
        <w:rPr>
          <w:rFonts w:ascii="GHEA Grapalat" w:hAnsi="GHEA Grapalat"/>
        </w:rPr>
        <w:br w:type="page"/>
      </w:r>
    </w:p>
    <w:p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rsidR="00BB28C8" w:rsidRPr="009F3DC7" w:rsidRDefault="00BB28C8" w:rsidP="00BB28C8">
      <w:pPr>
        <w:widowControl w:val="0"/>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644"/>
        <w:gridCol w:w="4643"/>
      </w:tblGrid>
      <w:tr w:rsidR="00BB28C8" w:rsidRPr="009F3DC7" w:rsidTr="003D2146">
        <w:tc>
          <w:tcPr>
            <w:tcW w:w="4644"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Сдал</w:t>
            </w:r>
          </w:p>
        </w:tc>
        <w:tc>
          <w:tcPr>
            <w:tcW w:w="46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BB28C8">
      <w:pPr>
        <w:widowControl w:val="0"/>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BB28C8">
      <w:pPr>
        <w:widowControl w:val="0"/>
        <w:tabs>
          <w:tab w:val="left" w:pos="360"/>
          <w:tab w:val="left" w:pos="540"/>
        </w:tabs>
        <w:spacing w:after="160" w:line="360" w:lineRule="auto"/>
        <w:ind w:firstLine="567"/>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r>
    </w:tbl>
    <w:p w:rsidR="00BB28C8" w:rsidRDefault="00BB28C8" w:rsidP="00BB28C8">
      <w:pPr>
        <w:pStyle w:val="31"/>
        <w:widowControl w:val="0"/>
        <w:spacing w:after="160"/>
        <w:jc w:val="right"/>
        <w:rPr>
          <w:rFonts w:ascii="GHEA Grapalat" w:hAnsi="GHEA Grapalat" w:cs="Sylfaen"/>
          <w:sz w:val="24"/>
          <w:szCs w:val="24"/>
        </w:rPr>
      </w:pPr>
    </w:p>
    <w:p w:rsidR="00BB28C8" w:rsidRDefault="00BB28C8" w:rsidP="00BB28C8">
      <w:pPr>
        <w:rPr>
          <w:rFonts w:ascii="GHEA Grapalat" w:hAnsi="GHEA Grapalat" w:cs="Sylfaen"/>
        </w:rPr>
      </w:pPr>
      <w:r>
        <w:rPr>
          <w:rFonts w:ascii="GHEA Grapalat" w:hAnsi="GHEA Grapalat" w:cs="Sylfaen"/>
        </w:rPr>
        <w:br w:type="page"/>
      </w:r>
    </w:p>
    <w:p w:rsidR="00B80444" w:rsidRPr="00EB1587" w:rsidRDefault="00B80444" w:rsidP="00B80444">
      <w:pPr>
        <w:widowControl w:val="0"/>
        <w:jc w:val="right"/>
        <w:rPr>
          <w:rFonts w:ascii="GHEA Grapalat" w:hAnsi="GHEA Grapalat" w:cs="Sylfaen"/>
          <w:i/>
        </w:rPr>
      </w:pPr>
      <w:r>
        <w:rPr>
          <w:rFonts w:ascii="GHEA Grapalat" w:hAnsi="GHEA Grapalat"/>
          <w:b/>
        </w:rPr>
        <w:lastRenderedPageBreak/>
        <w:br w:type="page"/>
      </w:r>
      <w:r w:rsidRPr="00EB1587">
        <w:rPr>
          <w:rFonts w:ascii="GHEA Grapalat" w:hAnsi="GHEA Grapalat"/>
          <w:i/>
        </w:rPr>
        <w:t>Приложение № 4</w:t>
      </w:r>
    </w:p>
    <w:p w:rsidR="008733F5" w:rsidRPr="00176DAB" w:rsidRDefault="00B80444" w:rsidP="008733F5">
      <w:pPr>
        <w:pStyle w:val="a3"/>
        <w:widowControl w:val="0"/>
        <w:spacing w:after="160" w:line="240" w:lineRule="auto"/>
        <w:ind w:firstLine="0"/>
        <w:jc w:val="center"/>
        <w:rPr>
          <w:rFonts w:ascii="GHEA Grapalat" w:hAnsi="GHEA Grapalat"/>
          <w:i w:val="0"/>
          <w:sz w:val="24"/>
          <w:szCs w:val="24"/>
        </w:rPr>
      </w:pPr>
      <w:r w:rsidRPr="00EB1587">
        <w:rPr>
          <w:rFonts w:ascii="GHEA Grapalat" w:hAnsi="GHEA Grapalat"/>
          <w:i w:val="0"/>
        </w:rPr>
        <w:t>к Договору под кодом</w:t>
      </w:r>
      <w:r w:rsidR="008733F5" w:rsidRPr="008733F5">
        <w:rPr>
          <w:rFonts w:ascii="GHEA Grapalat" w:hAnsi="GHEA Grapalat"/>
          <w:i w:val="0"/>
          <w:sz w:val="24"/>
          <w:szCs w:val="24"/>
        </w:rPr>
        <w:t xml:space="preserve"> </w:t>
      </w:r>
      <w:r w:rsidR="008733F5" w:rsidRPr="008450D2">
        <w:rPr>
          <w:rFonts w:ascii="GHEA Grapalat" w:hAnsi="GHEA Grapalat"/>
          <w:i w:val="0"/>
          <w:sz w:val="24"/>
          <w:szCs w:val="24"/>
        </w:rPr>
        <w:t>SХMAH-GHASХDЗB</w:t>
      </w:r>
      <w:r w:rsidR="008733F5">
        <w:rPr>
          <w:rFonts w:ascii="GHEA Grapalat" w:hAnsi="GHEA Grapalat"/>
          <w:i w:val="0"/>
          <w:sz w:val="24"/>
          <w:szCs w:val="24"/>
          <w:lang w:val="hy-AM"/>
        </w:rPr>
        <w:t>-2</w:t>
      </w:r>
      <w:r w:rsidR="008733F5" w:rsidRPr="00A61357">
        <w:rPr>
          <w:rFonts w:ascii="GHEA Grapalat" w:hAnsi="GHEA Grapalat"/>
          <w:i w:val="0"/>
          <w:sz w:val="24"/>
          <w:szCs w:val="24"/>
        </w:rPr>
        <w:t>5</w:t>
      </w:r>
      <w:r w:rsidR="008733F5">
        <w:rPr>
          <w:rFonts w:ascii="GHEA Grapalat" w:hAnsi="GHEA Grapalat"/>
          <w:i w:val="0"/>
          <w:sz w:val="24"/>
          <w:szCs w:val="24"/>
          <w:lang w:val="hy-AM"/>
        </w:rPr>
        <w:t>/</w:t>
      </w:r>
      <w:r w:rsidR="008733F5" w:rsidRPr="00176DAB">
        <w:rPr>
          <w:rFonts w:ascii="GHEA Grapalat" w:hAnsi="GHEA Grapalat"/>
          <w:i w:val="0"/>
          <w:sz w:val="24"/>
          <w:szCs w:val="24"/>
        </w:rPr>
        <w:t>11</w:t>
      </w:r>
    </w:p>
    <w:p w:rsidR="00B80444" w:rsidRPr="00EB1587" w:rsidRDefault="00B80444" w:rsidP="00B80444">
      <w:pPr>
        <w:widowControl w:val="0"/>
        <w:jc w:val="right"/>
        <w:rPr>
          <w:rFonts w:ascii="GHEA Grapalat" w:hAnsi="GHEA Grapalat" w:cs="Sylfaen"/>
          <w:i/>
        </w:rPr>
      </w:pPr>
      <w:r w:rsidRPr="00EB1587">
        <w:rPr>
          <w:rFonts w:ascii="GHEA Grapalat" w:hAnsi="GHEA Grapalat"/>
          <w:i/>
          <w:lang w:val="hy-AM"/>
        </w:rPr>
        <w:t xml:space="preserve"> «      »</w:t>
      </w:r>
      <w:r w:rsidRPr="00EB1587">
        <w:rPr>
          <w:rFonts w:ascii="GHEA Grapalat" w:hAnsi="GHEA Grapalat"/>
          <w:i/>
        </w:rPr>
        <w:t xml:space="preserve"> </w:t>
      </w:r>
      <w:r w:rsidRPr="00EB1587">
        <w:rPr>
          <w:rFonts w:ascii="GHEA Grapalat" w:hAnsi="GHEA Grapalat" w:cs="Sylfaen"/>
          <w:i/>
        </w:rPr>
        <w:br/>
      </w:r>
      <w:r w:rsidRPr="00EB1587">
        <w:rPr>
          <w:rFonts w:ascii="GHEA Grapalat" w:hAnsi="GHEA Grapalat"/>
          <w:i/>
        </w:rPr>
        <w:t>заключенному "</w:t>
      </w:r>
      <w:r w:rsidRPr="00EB1587">
        <w:rPr>
          <w:rFonts w:ascii="GHEA Grapalat" w:hAnsi="GHEA Grapalat"/>
          <w:i/>
        </w:rPr>
        <w:tab/>
        <w:t xml:space="preserve"> "</w:t>
      </w:r>
      <w:r w:rsidRPr="00EB1587">
        <w:rPr>
          <w:rFonts w:ascii="GHEA Grapalat" w:hAnsi="GHEA Grapalat"/>
          <w:i/>
        </w:rPr>
        <w:tab/>
        <w:t>20</w:t>
      </w:r>
      <w:r w:rsidR="008733F5" w:rsidRPr="00F44F6C">
        <w:rPr>
          <w:rFonts w:ascii="GHEA Grapalat" w:hAnsi="GHEA Grapalat"/>
          <w:i/>
        </w:rPr>
        <w:t>25</w:t>
      </w:r>
      <w:r w:rsidRPr="00EB1587">
        <w:rPr>
          <w:rFonts w:ascii="GHEA Grapalat" w:hAnsi="GHEA Grapalat"/>
          <w:i/>
        </w:rPr>
        <w:tab/>
        <w:t xml:space="preserve">  г.</w:t>
      </w:r>
    </w:p>
    <w:p w:rsidR="00B80444" w:rsidRPr="00EB1587" w:rsidRDefault="00B80444" w:rsidP="00B80444">
      <w:pPr>
        <w:jc w:val="center"/>
        <w:rPr>
          <w:rFonts w:ascii="GHEA Grapalat" w:hAnsi="GHEA Grapalat" w:cs="GHEA Grapalat"/>
        </w:rPr>
      </w:pPr>
    </w:p>
    <w:p w:rsidR="00B80444" w:rsidRPr="00EB1587" w:rsidRDefault="00B80444" w:rsidP="00B80444">
      <w:pPr>
        <w:jc w:val="center"/>
        <w:rPr>
          <w:rFonts w:ascii="GHEA Grapalat" w:hAnsi="GHEA Grapalat" w:cs="GHEA Grapalat"/>
        </w:rPr>
      </w:pPr>
      <w:r w:rsidRPr="00EB1587">
        <w:rPr>
          <w:rFonts w:ascii="GHEA Grapalat" w:hAnsi="GHEA Grapalat" w:cs="GHEA Grapalat"/>
        </w:rPr>
        <w:t>УВЕДОМЛЕНИЕ</w:t>
      </w:r>
    </w:p>
    <w:p w:rsidR="00B80444" w:rsidRPr="00EB1587" w:rsidRDefault="00B80444" w:rsidP="00B80444">
      <w:pPr>
        <w:jc w:val="center"/>
        <w:rPr>
          <w:rFonts w:ascii="GHEA Grapalat" w:hAnsi="GHEA Grapalat" w:cs="GHEA Grapalat"/>
          <w:lang w:val="hy-AM"/>
        </w:rPr>
      </w:pPr>
    </w:p>
    <w:p w:rsidR="00B80444" w:rsidRPr="00EB1587" w:rsidRDefault="00B80444" w:rsidP="00B80444">
      <w:pPr>
        <w:rPr>
          <w:rFonts w:ascii="GHEA Grapalat" w:hAnsi="GHEA Grapalat" w:cs="Arial"/>
          <w:sz w:val="20"/>
          <w:szCs w:val="20"/>
          <w:lang w:val="es-ES"/>
        </w:rPr>
      </w:pPr>
      <w:r w:rsidRPr="00EB1587">
        <w:rPr>
          <w:rFonts w:ascii="GHEA Grapalat" w:hAnsi="GHEA Grapalat"/>
          <w:u w:val="single"/>
          <w:lang w:val="es-ES"/>
        </w:rPr>
        <w:t xml:space="preserve">                                                             </w:t>
      </w:r>
      <w:r w:rsidRPr="00EB1587">
        <w:rPr>
          <w:rFonts w:ascii="GHEA Grapalat" w:hAnsi="GHEA Grapalat"/>
          <w:u w:val="single"/>
          <w:lang w:val="es-ES"/>
        </w:rPr>
        <w:tab/>
      </w:r>
      <w:r w:rsidRPr="00EB1587">
        <w:rPr>
          <w:rFonts w:ascii="GHEA Grapalat" w:hAnsi="GHEA Grapalat"/>
          <w:u w:val="single"/>
          <w:lang w:val="es-ES"/>
        </w:rPr>
        <w:tab/>
        <w:t xml:space="preserve">       </w:t>
      </w:r>
      <w:r w:rsidRPr="00EB1587">
        <w:rPr>
          <w:rFonts w:ascii="GHEA Grapalat" w:hAnsi="GHEA Grapalat"/>
          <w:lang w:val="es-ES"/>
        </w:rPr>
        <w:t xml:space="preserve"> </w:t>
      </w:r>
      <w:r w:rsidRPr="00EB1587">
        <w:rPr>
          <w:rFonts w:ascii="GHEA Grapalat" w:hAnsi="GHEA Grapalat"/>
        </w:rPr>
        <w:t>з</w:t>
      </w:r>
      <w:r w:rsidRPr="00EB1587">
        <w:rPr>
          <w:rFonts w:ascii="GHEA Grapalat" w:hAnsi="GHEA Grapalat" w:cs="Sylfaen"/>
          <w:sz w:val="20"/>
          <w:szCs w:val="20"/>
        </w:rPr>
        <w:t>аявляет, что</w:t>
      </w:r>
      <w:r w:rsidRPr="00EB1587">
        <w:rPr>
          <w:rFonts w:ascii="GHEA Grapalat" w:hAnsi="GHEA Grapalat" w:cs="Arial"/>
          <w:sz w:val="20"/>
          <w:szCs w:val="20"/>
        </w:rPr>
        <w:t>:</w:t>
      </w:r>
      <w:r w:rsidRPr="00EB1587">
        <w:rPr>
          <w:rFonts w:ascii="GHEA Grapalat" w:hAnsi="GHEA Grapalat" w:cs="Arial"/>
          <w:sz w:val="20"/>
          <w:szCs w:val="20"/>
          <w:lang w:val="es-ES"/>
        </w:rPr>
        <w:t xml:space="preserve">  </w:t>
      </w:r>
    </w:p>
    <w:p w:rsidR="00B80444" w:rsidRPr="00EB1587" w:rsidRDefault="00B80444" w:rsidP="00B80444">
      <w:pPr>
        <w:rPr>
          <w:rFonts w:ascii="GHEA Grapalat" w:hAnsi="GHEA Grapalat" w:cs="Arial"/>
          <w:vertAlign w:val="superscript"/>
          <w:lang w:val="es-ES"/>
        </w:rPr>
      </w:pPr>
      <w:r w:rsidRPr="00EB1587">
        <w:rPr>
          <w:rFonts w:ascii="GHEA Grapalat" w:hAnsi="GHEA Grapalat"/>
          <w:vertAlign w:val="superscript"/>
          <w:lang w:val="es-ES"/>
        </w:rPr>
        <w:t xml:space="preserve">               </w:t>
      </w:r>
      <w:r w:rsidRPr="00EB1587">
        <w:rPr>
          <w:rFonts w:ascii="GHEA Grapalat" w:hAnsi="GHEA Grapalat"/>
          <w:lang w:val="es-ES"/>
        </w:rPr>
        <w:t xml:space="preserve">     </w:t>
      </w:r>
      <w:r w:rsidRPr="00EB1587">
        <w:rPr>
          <w:rFonts w:ascii="GHEA Grapalat" w:hAnsi="GHEA Grapalat" w:cs="Sylfaen"/>
          <w:vertAlign w:val="superscript"/>
        </w:rPr>
        <w:t>название</w:t>
      </w:r>
      <w:r w:rsidRPr="00EB1587">
        <w:rPr>
          <w:rFonts w:ascii="GHEA Grapalat" w:hAnsi="GHEA Grapalat" w:cs="Sylfaen"/>
          <w:vertAlign w:val="superscript"/>
          <w:lang w:val="es-ES"/>
        </w:rPr>
        <w:t xml:space="preserve"> финансового агента</w:t>
      </w:r>
    </w:p>
    <w:p w:rsidR="00B80444" w:rsidRPr="00EB1587" w:rsidRDefault="00B80444" w:rsidP="00B80444">
      <w:pPr>
        <w:rPr>
          <w:rFonts w:ascii="GHEA Grapalat" w:hAnsi="GHEA Grapalat"/>
          <w:vertAlign w:val="superscript"/>
          <w:lang w:val="es-ES"/>
        </w:rPr>
      </w:pPr>
    </w:p>
    <w:p w:rsidR="00B80444" w:rsidRPr="00EB1587" w:rsidRDefault="00B80444" w:rsidP="00B80444">
      <w:pPr>
        <w:pStyle w:val="aff3"/>
        <w:numPr>
          <w:ilvl w:val="0"/>
          <w:numId w:val="36"/>
        </w:numPr>
        <w:contextualSpacing/>
        <w:jc w:val="both"/>
        <w:rPr>
          <w:rFonts w:ascii="GHEA Grapalat" w:hAnsi="GHEA Grapalat"/>
          <w:u w:val="single"/>
          <w:lang w:val="es-ES"/>
        </w:rPr>
      </w:pPr>
      <w:r w:rsidRPr="00EB1587">
        <w:rPr>
          <w:rFonts w:ascii="GHEA Grapalat" w:hAnsi="GHEA Grapalat"/>
          <w:sz w:val="20"/>
          <w:szCs w:val="20"/>
        </w:rPr>
        <w:t>В рамках заключенного между</w:t>
      </w:r>
      <w:r w:rsidRPr="00EB1587">
        <w:rPr>
          <w:rFonts w:ascii="GHEA Grapalat" w:hAnsi="GHEA Grapalat"/>
        </w:rPr>
        <w:t xml:space="preserve">   ----------------------</w:t>
      </w:r>
      <w:r w:rsidRPr="00EB1587">
        <w:rPr>
          <w:rFonts w:ascii="GHEA Grapalat" w:hAnsi="GHEA Grapalat"/>
          <w:lang w:val="hy-AM"/>
        </w:rPr>
        <w:t xml:space="preserve"> </w:t>
      </w:r>
      <w:r w:rsidRPr="00EB1587">
        <w:rPr>
          <w:rFonts w:ascii="GHEA Grapalat" w:hAnsi="GHEA Grapalat"/>
          <w:sz w:val="20"/>
          <w:szCs w:val="20"/>
        </w:rPr>
        <w:t>- ом   и</w:t>
      </w:r>
      <w:r w:rsidRPr="00EB1587">
        <w:rPr>
          <w:rFonts w:ascii="GHEA Grapalat" w:hAnsi="GHEA Grapalat"/>
        </w:rPr>
        <w:t xml:space="preserve"> ---------------------------- </w:t>
      </w:r>
      <w:r w:rsidRPr="00EB1587">
        <w:rPr>
          <w:rFonts w:ascii="GHEA Grapalat" w:hAnsi="GHEA Grapalat"/>
          <w:sz w:val="20"/>
          <w:szCs w:val="20"/>
        </w:rPr>
        <w:t>-ом</w:t>
      </w:r>
      <w:r w:rsidRPr="00EB1587">
        <w:rPr>
          <w:rFonts w:ascii="GHEA Grapalat" w:hAnsi="GHEA Grapalat"/>
        </w:rPr>
        <w:t xml:space="preserve">                              </w:t>
      </w:r>
    </w:p>
    <w:p w:rsidR="00B80444" w:rsidRPr="00EB1587" w:rsidRDefault="00B80444" w:rsidP="00B80444">
      <w:pPr>
        <w:rPr>
          <w:rFonts w:ascii="GHEA Grapalat" w:hAnsi="GHEA Grapalat" w:cs="Sylfaen"/>
          <w:vertAlign w:val="superscript"/>
        </w:rPr>
      </w:pPr>
      <w:r w:rsidRPr="00EB1587">
        <w:rPr>
          <w:rFonts w:ascii="GHEA Grapalat" w:hAnsi="GHEA Grapalat" w:cs="Sylfaen"/>
          <w:vertAlign w:val="superscript"/>
          <w:lang w:val="es-ES"/>
        </w:rPr>
        <w:t xml:space="preserve">                                                                                     </w:t>
      </w:r>
      <w:r w:rsidRPr="00EB1587">
        <w:rPr>
          <w:rFonts w:ascii="GHEA Grapalat" w:hAnsi="GHEA Grapalat" w:cs="Sylfaen"/>
          <w:vertAlign w:val="superscript"/>
        </w:rPr>
        <w:t xml:space="preserve">      название</w:t>
      </w:r>
      <w:r w:rsidRPr="00EB1587">
        <w:rPr>
          <w:rFonts w:ascii="GHEA Grapalat" w:hAnsi="GHEA Grapalat" w:cs="Sylfaen"/>
          <w:vertAlign w:val="superscript"/>
          <w:lang w:val="es-ES"/>
        </w:rPr>
        <w:t xml:space="preserve"> </w:t>
      </w:r>
      <w:r w:rsidR="00EB1587" w:rsidRPr="00EB1587">
        <w:rPr>
          <w:rFonts w:ascii="GHEA Grapalat" w:hAnsi="GHEA Grapalat" w:cs="Sylfaen"/>
          <w:vertAlign w:val="superscript"/>
        </w:rPr>
        <w:t>заказчика</w:t>
      </w:r>
      <w:r w:rsidRPr="00EB1587">
        <w:rPr>
          <w:rFonts w:ascii="GHEA Grapalat" w:hAnsi="GHEA Grapalat" w:cs="Sylfaen"/>
          <w:vertAlign w:val="superscript"/>
        </w:rPr>
        <w:t xml:space="preserve">                     </w:t>
      </w:r>
      <w:r w:rsidRPr="00EB1587">
        <w:rPr>
          <w:rFonts w:ascii="GHEA Grapalat" w:hAnsi="GHEA Grapalat" w:cs="Sylfaen"/>
          <w:vertAlign w:val="superscript"/>
          <w:lang w:val="hy-AM"/>
        </w:rPr>
        <w:t xml:space="preserve">            </w:t>
      </w:r>
      <w:r w:rsidRPr="00EB1587">
        <w:rPr>
          <w:rFonts w:ascii="GHEA Grapalat" w:hAnsi="GHEA Grapalat" w:cs="Sylfaen"/>
          <w:vertAlign w:val="superscript"/>
        </w:rPr>
        <w:t>название</w:t>
      </w:r>
      <w:r w:rsidRPr="00EB1587">
        <w:rPr>
          <w:rFonts w:ascii="GHEA Grapalat" w:hAnsi="GHEA Grapalat" w:cs="Sylfaen"/>
          <w:vertAlign w:val="superscript"/>
          <w:lang w:val="es-ES"/>
        </w:rPr>
        <w:t xml:space="preserve"> </w:t>
      </w:r>
      <w:r w:rsidR="00EB1587" w:rsidRPr="00EB1587">
        <w:rPr>
          <w:rFonts w:ascii="GHEA Grapalat" w:hAnsi="GHEA Grapalat" w:cs="Sylfaen"/>
          <w:vertAlign w:val="superscript"/>
        </w:rPr>
        <w:t>иаполнителя</w:t>
      </w:r>
    </w:p>
    <w:p w:rsidR="00B80444" w:rsidRPr="00EB1587" w:rsidRDefault="00B80444" w:rsidP="00B80444">
      <w:pPr>
        <w:rPr>
          <w:rFonts w:ascii="GHEA Grapalat" w:hAnsi="GHEA Grapalat" w:cs="Sylfaen"/>
          <w:vertAlign w:val="superscript"/>
        </w:rPr>
      </w:pPr>
      <w:r w:rsidRPr="00EB1587">
        <w:rPr>
          <w:rFonts w:ascii="GHEA Grapalat" w:hAnsi="GHEA Grapalat" w:cs="Sylfaen"/>
          <w:sz w:val="20"/>
          <w:szCs w:val="20"/>
          <w:lang w:val="es-ES"/>
        </w:rPr>
        <w:t xml:space="preserve">   «--»</w:t>
      </w:r>
      <w:r w:rsidRPr="00EB1587">
        <w:rPr>
          <w:rFonts w:ascii="GHEA Grapalat" w:hAnsi="GHEA Grapalat" w:cs="Sylfaen"/>
          <w:sz w:val="20"/>
          <w:szCs w:val="20"/>
        </w:rPr>
        <w:t xml:space="preserve"> </w:t>
      </w:r>
      <w:r w:rsidRPr="00EB1587">
        <w:rPr>
          <w:rFonts w:ascii="GHEA Grapalat" w:hAnsi="GHEA Grapalat" w:cs="Sylfaen"/>
          <w:sz w:val="20"/>
          <w:szCs w:val="20"/>
          <w:lang w:val="es-ES"/>
        </w:rPr>
        <w:t>20</w:t>
      </w:r>
      <w:r w:rsidRPr="00EB1587">
        <w:rPr>
          <w:rFonts w:ascii="GHEA Grapalat" w:hAnsi="GHEA Grapalat" w:cs="Sylfaen"/>
          <w:sz w:val="20"/>
          <w:szCs w:val="20"/>
        </w:rPr>
        <w:t>г</w:t>
      </w:r>
      <w:r w:rsidRPr="00EB1587">
        <w:rPr>
          <w:rFonts w:ascii="GHEA Grapalat" w:hAnsi="GHEA Grapalat" w:cs="Sylfaen"/>
          <w:sz w:val="20"/>
          <w:szCs w:val="20"/>
          <w:lang w:val="es-ES"/>
        </w:rPr>
        <w:t>.</w:t>
      </w:r>
      <w:r w:rsidRPr="00EB1587">
        <w:rPr>
          <w:rFonts w:ascii="GHEA Grapalat" w:hAnsi="GHEA Grapalat" w:cs="Sylfaen"/>
          <w:sz w:val="20"/>
          <w:szCs w:val="20"/>
        </w:rPr>
        <w:t xml:space="preserve">договора под кодом </w:t>
      </w:r>
      <w:r w:rsidRPr="00EB1587">
        <w:rPr>
          <w:rFonts w:ascii="GHEA Grapalat" w:hAnsi="GHEA Grapalat" w:cs="Sylfaen"/>
          <w:sz w:val="20"/>
          <w:szCs w:val="20"/>
          <w:lang w:val="es-ES"/>
        </w:rPr>
        <w:t xml:space="preserve"> </w:t>
      </w:r>
      <w:r w:rsidRPr="00EB1587">
        <w:rPr>
          <w:rFonts w:ascii="GHEA Grapalat" w:hAnsi="GHEA Grapalat"/>
          <w:i/>
          <w:sz w:val="20"/>
          <w:szCs w:val="20"/>
          <w:lang w:val="af-ZA"/>
        </w:rPr>
        <w:t>___</w:t>
      </w:r>
      <w:r w:rsidRPr="00EB1587">
        <w:rPr>
          <w:rFonts w:ascii="GHEA Grapalat" w:hAnsi="GHEA Grapalat" w:cs="Arial"/>
          <w:i/>
          <w:sz w:val="20"/>
          <w:szCs w:val="20"/>
          <w:shd w:val="clear" w:color="auto" w:fill="FFFFFF"/>
          <w:lang w:val="hy-AM"/>
        </w:rPr>
        <w:t>«________»</w:t>
      </w:r>
      <w:r w:rsidRPr="00EB1587">
        <w:rPr>
          <w:rFonts w:ascii="GHEA Grapalat" w:hAnsi="GHEA Grapalat"/>
          <w:i/>
          <w:sz w:val="20"/>
          <w:szCs w:val="20"/>
          <w:u w:val="single"/>
        </w:rPr>
        <w:t xml:space="preserve">__ </w:t>
      </w:r>
      <w:r w:rsidRPr="00EB1587">
        <w:rPr>
          <w:rFonts w:ascii="GHEA Grapalat" w:hAnsi="GHEA Grapalat"/>
          <w:sz w:val="20"/>
          <w:szCs w:val="20"/>
        </w:rPr>
        <w:t>(</w:t>
      </w:r>
      <w:r w:rsidRPr="00EB1587">
        <w:rPr>
          <w:rFonts w:ascii="GHEA Grapalat" w:hAnsi="GHEA Grapalat" w:cs="Sylfaen"/>
          <w:sz w:val="20"/>
          <w:szCs w:val="20"/>
        </w:rPr>
        <w:t>далее-Договор</w:t>
      </w:r>
      <w:r w:rsidRPr="00EB1587">
        <w:rPr>
          <w:rFonts w:ascii="GHEA Grapalat" w:hAnsi="GHEA Grapalat" w:cs="Sylfaen"/>
          <w:sz w:val="20"/>
          <w:szCs w:val="20"/>
          <w:lang w:val="es-ES"/>
        </w:rPr>
        <w:t>)</w:t>
      </w:r>
      <w:r w:rsidRPr="00EB1587">
        <w:rPr>
          <w:rFonts w:ascii="GHEA Grapalat" w:hAnsi="GHEA Grapalat" w:cs="Sylfaen"/>
          <w:sz w:val="20"/>
          <w:szCs w:val="20"/>
        </w:rPr>
        <w:t xml:space="preserve">, между мной </w:t>
      </w:r>
      <w:r w:rsidRPr="00EB1587">
        <w:rPr>
          <w:rFonts w:ascii="GHEA Grapalat" w:hAnsi="GHEA Grapalat" w:cs="Sylfaen"/>
          <w:sz w:val="20"/>
          <w:szCs w:val="20"/>
          <w:lang w:val="hy-AM"/>
        </w:rPr>
        <w:t xml:space="preserve"> </w:t>
      </w:r>
      <w:r w:rsidRPr="00EB1587">
        <w:rPr>
          <w:rFonts w:ascii="GHEA Grapalat" w:hAnsi="GHEA Grapalat" w:cs="Sylfaen"/>
          <w:sz w:val="20"/>
          <w:szCs w:val="20"/>
        </w:rPr>
        <w:t>и -------------- - ом</w:t>
      </w:r>
    </w:p>
    <w:p w:rsidR="00B80444" w:rsidRPr="00EB1587" w:rsidRDefault="00B80444" w:rsidP="00B80444">
      <w:pPr>
        <w:rPr>
          <w:rFonts w:ascii="GHEA Grapalat" w:hAnsi="GHEA Grapalat"/>
          <w:u w:val="single"/>
          <w:lang w:val="es-ES"/>
        </w:rPr>
      </w:pPr>
      <w:r w:rsidRPr="00EB1587">
        <w:rPr>
          <w:rFonts w:ascii="GHEA Grapalat" w:hAnsi="GHEA Grapalat" w:cs="Sylfaen"/>
          <w:vertAlign w:val="superscript"/>
        </w:rPr>
        <w:t xml:space="preserve">                                                                                                                                                               </w:t>
      </w:r>
      <w:r w:rsidRPr="00EB1587">
        <w:rPr>
          <w:rFonts w:ascii="GHEA Grapalat" w:hAnsi="GHEA Grapalat" w:cs="Sylfaen"/>
          <w:vertAlign w:val="superscript"/>
          <w:lang w:val="hy-AM"/>
        </w:rPr>
        <w:t xml:space="preserve">            </w:t>
      </w:r>
      <w:r w:rsidRPr="00EB1587">
        <w:rPr>
          <w:rFonts w:ascii="GHEA Grapalat" w:hAnsi="GHEA Grapalat" w:cs="Sylfaen"/>
          <w:vertAlign w:val="superscript"/>
        </w:rPr>
        <w:t>название</w:t>
      </w:r>
      <w:r w:rsidRPr="00EB1587">
        <w:rPr>
          <w:rFonts w:ascii="GHEA Grapalat" w:hAnsi="GHEA Grapalat" w:cs="Sylfaen"/>
          <w:vertAlign w:val="superscript"/>
          <w:lang w:val="es-ES"/>
        </w:rPr>
        <w:t xml:space="preserve"> </w:t>
      </w:r>
      <w:r w:rsidRPr="00EB1587">
        <w:rPr>
          <w:rFonts w:ascii="GHEA Grapalat" w:hAnsi="GHEA Grapalat" w:cs="Sylfaen"/>
          <w:vertAlign w:val="superscript"/>
        </w:rPr>
        <w:t>исполнителя</w:t>
      </w:r>
    </w:p>
    <w:p w:rsidR="00B80444" w:rsidRPr="00EB1587" w:rsidRDefault="00B80444" w:rsidP="00B80444">
      <w:pPr>
        <w:ind w:firstLine="709"/>
        <w:rPr>
          <w:rFonts w:ascii="GHEA Grapalat" w:hAnsi="GHEA Grapalat" w:cs="Sylfaen"/>
          <w:sz w:val="20"/>
          <w:szCs w:val="20"/>
          <w:lang w:val="es-ES"/>
        </w:rPr>
      </w:pPr>
      <w:r w:rsidRPr="00EB1587">
        <w:rPr>
          <w:rFonts w:ascii="GHEA Grapalat" w:hAnsi="GHEA Grapalat"/>
          <w:u w:val="single"/>
          <w:lang w:val="es-ES"/>
        </w:rPr>
        <w:tab/>
      </w:r>
      <w:r w:rsidRPr="00EB1587">
        <w:rPr>
          <w:rFonts w:ascii="GHEA Grapalat" w:hAnsi="GHEA Grapalat" w:cs="Sylfaen"/>
          <w:sz w:val="20"/>
          <w:szCs w:val="20"/>
          <w:lang w:val="es-ES"/>
        </w:rPr>
        <w:t xml:space="preserve"> «--»   20  </w:t>
      </w:r>
      <w:r w:rsidRPr="00EB1587">
        <w:rPr>
          <w:rFonts w:ascii="GHEA Grapalat" w:hAnsi="GHEA Grapalat" w:cs="Sylfaen"/>
          <w:sz w:val="20"/>
          <w:szCs w:val="20"/>
        </w:rPr>
        <w:t xml:space="preserve">года </w:t>
      </w:r>
      <w:r w:rsidRPr="00EB1587">
        <w:rPr>
          <w:rFonts w:ascii="GHEA Grapalat" w:hAnsi="GHEA Grapalat" w:cs="Sylfaen"/>
          <w:sz w:val="20"/>
          <w:szCs w:val="20"/>
          <w:lang w:val="es-ES"/>
        </w:rPr>
        <w:t xml:space="preserve"> </w:t>
      </w:r>
      <w:r w:rsidRPr="00EB1587">
        <w:rPr>
          <w:rFonts w:ascii="GHEA Grapalat" w:hAnsi="GHEA Grapalat"/>
          <w:sz w:val="20"/>
          <w:szCs w:val="20"/>
        </w:rPr>
        <w:t>заключен</w:t>
      </w:r>
      <w:r w:rsidRPr="00EB1587">
        <w:rPr>
          <w:rFonts w:ascii="GHEA Grapalat" w:hAnsi="GHEA Grapalat" w:cs="Sylfaen"/>
          <w:sz w:val="20"/>
          <w:szCs w:val="20"/>
          <w:lang w:val="es-ES"/>
        </w:rPr>
        <w:t xml:space="preserve"> </w:t>
      </w:r>
      <w:r w:rsidRPr="00EB1587">
        <w:rPr>
          <w:rFonts w:ascii="GHEA Grapalat" w:hAnsi="GHEA Grapalat" w:cs="Sylfaen"/>
          <w:sz w:val="20"/>
          <w:szCs w:val="20"/>
        </w:rPr>
        <w:t xml:space="preserve">договор факторинга под кодом </w:t>
      </w:r>
      <w:r w:rsidRPr="00EB1587">
        <w:rPr>
          <w:rFonts w:ascii="GHEA Grapalat" w:hAnsi="GHEA Grapalat"/>
          <w:lang w:val="es-ES"/>
        </w:rPr>
        <w:t>«</w:t>
      </w:r>
      <w:r w:rsidRPr="00EB1587">
        <w:rPr>
          <w:rFonts w:ascii="GHEA Grapalat" w:hAnsi="GHEA Grapalat"/>
          <w:sz w:val="20"/>
          <w:szCs w:val="20"/>
          <w:lang w:val="es-ES"/>
        </w:rPr>
        <w:t>---</w:t>
      </w:r>
      <w:r w:rsidRPr="00EB1587">
        <w:rPr>
          <w:rFonts w:ascii="GHEA Grapalat" w:hAnsi="GHEA Grapalat" w:cs="Sylfaen"/>
          <w:sz w:val="20"/>
          <w:szCs w:val="20"/>
          <w:lang w:val="es-ES"/>
        </w:rPr>
        <w:t>------------------</w:t>
      </w:r>
      <w:r w:rsidRPr="00EB1587">
        <w:rPr>
          <w:rFonts w:ascii="GHEA Grapalat" w:hAnsi="GHEA Grapalat"/>
          <w:lang w:val="es-ES"/>
        </w:rPr>
        <w:t>»</w:t>
      </w:r>
      <w:r w:rsidRPr="00EB1587">
        <w:rPr>
          <w:rFonts w:ascii="GHEA Grapalat" w:hAnsi="GHEA Grapalat"/>
        </w:rPr>
        <w:t>.</w:t>
      </w:r>
      <w:r w:rsidRPr="00EB1587">
        <w:rPr>
          <w:rFonts w:ascii="GHEA Grapalat" w:hAnsi="GHEA Grapalat" w:cs="Sylfaen"/>
          <w:sz w:val="20"/>
          <w:szCs w:val="20"/>
          <w:lang w:val="es-ES"/>
        </w:rPr>
        <w:t xml:space="preserve"> </w:t>
      </w:r>
    </w:p>
    <w:p w:rsidR="00B80444" w:rsidRPr="00EB1587" w:rsidRDefault="00B80444" w:rsidP="00B80444">
      <w:pPr>
        <w:rPr>
          <w:rFonts w:ascii="GHEA Grapalat" w:hAnsi="GHEA Grapalat" w:cs="Sylfaen"/>
          <w:sz w:val="20"/>
          <w:szCs w:val="20"/>
          <w:lang w:val="es-ES"/>
        </w:rPr>
      </w:pPr>
    </w:p>
    <w:p w:rsidR="00B80444" w:rsidRPr="00EB1587" w:rsidRDefault="00B80444" w:rsidP="00B80444">
      <w:pPr>
        <w:pStyle w:val="aff3"/>
        <w:numPr>
          <w:ilvl w:val="0"/>
          <w:numId w:val="36"/>
        </w:numPr>
        <w:contextualSpacing/>
        <w:jc w:val="both"/>
        <w:rPr>
          <w:rFonts w:ascii="GHEA Grapalat" w:hAnsi="GHEA Grapalat" w:cs="Sylfaen"/>
          <w:sz w:val="20"/>
          <w:szCs w:val="20"/>
        </w:rPr>
      </w:pPr>
      <w:r w:rsidRPr="00EB1587">
        <w:rPr>
          <w:rFonts w:ascii="GHEA Grapalat" w:hAnsi="GHEA Grapalat" w:cs="Sylfaen"/>
          <w:sz w:val="20"/>
          <w:szCs w:val="20"/>
        </w:rPr>
        <w:t>Согласен с условиями изложенными в пункте 7.12 .</w:t>
      </w:r>
    </w:p>
    <w:p w:rsidR="00B80444" w:rsidRPr="00EB1587" w:rsidRDefault="00B80444" w:rsidP="00B80444">
      <w:pPr>
        <w:jc w:val="center"/>
        <w:rPr>
          <w:rFonts w:ascii="GHEA Grapalat" w:hAnsi="GHEA Grapalat" w:cs="GHEA Grapalat"/>
          <w:lang w:val="es-ES"/>
        </w:rPr>
      </w:pPr>
    </w:p>
    <w:p w:rsidR="00B80444" w:rsidRPr="00EB1587" w:rsidRDefault="00B80444" w:rsidP="00B80444">
      <w:pPr>
        <w:jc w:val="center"/>
        <w:rPr>
          <w:rFonts w:ascii="GHEA Grapalat" w:hAnsi="GHEA Grapalat" w:cs="Sylfaen"/>
          <w:b/>
          <w:lang w:val="es-ES"/>
        </w:rPr>
      </w:pPr>
    </w:p>
    <w:p w:rsidR="00B80444" w:rsidRPr="00EB1587" w:rsidRDefault="00B80444" w:rsidP="00B80444">
      <w:pPr>
        <w:ind w:left="720" w:firstLine="720"/>
        <w:rPr>
          <w:rFonts w:ascii="GHEA Grapalat" w:hAnsi="GHEA Grapalat"/>
          <w:sz w:val="20"/>
          <w:lang w:val="hy-AM"/>
        </w:rPr>
      </w:pPr>
      <w:r w:rsidRPr="00EB1587">
        <w:rPr>
          <w:rFonts w:ascii="GHEA Grapalat" w:hAnsi="GHEA Grapalat"/>
          <w:sz w:val="20"/>
          <w:lang w:val="es-ES"/>
        </w:rPr>
        <w:t xml:space="preserve">     </w:t>
      </w:r>
      <w:r w:rsidRPr="00EB1587">
        <w:rPr>
          <w:rFonts w:ascii="GHEA Grapalat" w:hAnsi="GHEA Grapalat"/>
          <w:sz w:val="20"/>
          <w:lang w:val="hy-AM"/>
        </w:rPr>
        <w:t xml:space="preserve">___________________________________________ </w:t>
      </w:r>
      <w:r w:rsidRPr="00EB1587">
        <w:rPr>
          <w:rFonts w:ascii="GHEA Grapalat" w:hAnsi="GHEA Grapalat"/>
          <w:sz w:val="20"/>
          <w:lang w:val="hy-AM"/>
        </w:rPr>
        <w:tab/>
        <w:t xml:space="preserve">        </w:t>
      </w:r>
      <w:r w:rsidRPr="00EB1587">
        <w:rPr>
          <w:rFonts w:ascii="GHEA Grapalat" w:hAnsi="GHEA Grapalat"/>
          <w:sz w:val="20"/>
          <w:lang w:val="es-ES"/>
        </w:rPr>
        <w:t xml:space="preserve">      </w:t>
      </w:r>
      <w:r w:rsidRPr="00EB1587">
        <w:rPr>
          <w:rFonts w:ascii="GHEA Grapalat" w:hAnsi="GHEA Grapalat"/>
          <w:sz w:val="20"/>
          <w:lang w:val="hy-AM"/>
        </w:rPr>
        <w:t xml:space="preserve">_____________ </w:t>
      </w:r>
    </w:p>
    <w:p w:rsidR="00B80444" w:rsidRPr="00EB1587" w:rsidRDefault="00B80444" w:rsidP="00B80444">
      <w:pPr>
        <w:rPr>
          <w:rFonts w:ascii="GHEA Grapalat" w:hAnsi="GHEA Grapalat"/>
          <w:sz w:val="20"/>
          <w:vertAlign w:val="superscript"/>
          <w:lang w:val="hy-AM"/>
        </w:rPr>
      </w:pPr>
      <w:r w:rsidRPr="00EB1587">
        <w:rPr>
          <w:rFonts w:ascii="GHEA Grapalat" w:hAnsi="GHEA Grapalat"/>
          <w:sz w:val="20"/>
          <w:vertAlign w:val="superscript"/>
        </w:rPr>
        <w:t xml:space="preserve">                                                </w:t>
      </w:r>
      <w:r w:rsidRPr="00EB1587">
        <w:rPr>
          <w:rFonts w:ascii="GHEA Grapalat" w:hAnsi="GHEA Grapalat"/>
          <w:sz w:val="20"/>
          <w:vertAlign w:val="superscript"/>
          <w:lang w:val="hy-AM"/>
        </w:rPr>
        <w:t>название финансового агента (должность руководителя, имя, фамилия)</w:t>
      </w:r>
      <w:r w:rsidRPr="00EB1587">
        <w:rPr>
          <w:rFonts w:ascii="GHEA Grapalat" w:hAnsi="GHEA Grapalat"/>
          <w:sz w:val="20"/>
          <w:vertAlign w:val="superscript"/>
        </w:rPr>
        <w:t xml:space="preserve">                                                         подпись</w:t>
      </w:r>
      <w:r w:rsidRPr="00EB1587">
        <w:rPr>
          <w:rFonts w:ascii="GHEA Grapalat" w:hAnsi="GHEA Grapalat"/>
          <w:sz w:val="20"/>
          <w:vertAlign w:val="superscript"/>
          <w:lang w:val="hy-AM"/>
        </w:rPr>
        <w:t xml:space="preserve">                                                                                                                                                                                                                       </w:t>
      </w:r>
    </w:p>
    <w:p w:rsidR="00B80444" w:rsidRPr="00EB1587" w:rsidRDefault="00B80444" w:rsidP="00B80444">
      <w:pPr>
        <w:jc w:val="right"/>
        <w:rPr>
          <w:rFonts w:ascii="GHEA Grapalat" w:hAnsi="GHEA Grapalat"/>
          <w:sz w:val="20"/>
          <w:lang w:val="hy-AM"/>
        </w:rPr>
      </w:pPr>
      <w:r w:rsidRPr="00EB1587">
        <w:rPr>
          <w:rFonts w:ascii="GHEA Grapalat" w:hAnsi="GHEA Grapalat"/>
          <w:sz w:val="20"/>
          <w:lang w:val="hy-AM"/>
        </w:rPr>
        <w:t xml:space="preserve">    </w:t>
      </w:r>
    </w:p>
    <w:p w:rsidR="00B80444" w:rsidRPr="00EB1587" w:rsidRDefault="00B80444" w:rsidP="00B80444">
      <w:pPr>
        <w:jc w:val="center"/>
        <w:rPr>
          <w:rFonts w:ascii="GHEA Grapalat" w:hAnsi="GHEA Grapalat" w:cs="Sylfaen"/>
          <w:sz w:val="16"/>
          <w:szCs w:val="16"/>
          <w:lang w:val="es-ES"/>
        </w:rPr>
      </w:pPr>
      <w:r w:rsidRPr="00EB1587">
        <w:rPr>
          <w:rFonts w:ascii="GHEA Grapalat" w:hAnsi="GHEA Grapalat"/>
          <w:sz w:val="16"/>
          <w:szCs w:val="16"/>
        </w:rPr>
        <w:t xml:space="preserve">                                                                                                      М. П.</w:t>
      </w:r>
      <w:r w:rsidRPr="00EB1587">
        <w:rPr>
          <w:rFonts w:ascii="GHEA Grapalat" w:hAnsi="GHEA Grapalat" w:cs="Sylfaen"/>
          <w:sz w:val="16"/>
          <w:szCs w:val="16"/>
          <w:lang w:val="es-ES"/>
        </w:rPr>
        <w:t xml:space="preserve"> (</w:t>
      </w:r>
      <w:r w:rsidRPr="00EB1587">
        <w:rPr>
          <w:rFonts w:ascii="GHEA Grapalat" w:hAnsi="GHEA Grapalat" w:cs="Sylfaen"/>
          <w:sz w:val="16"/>
          <w:szCs w:val="16"/>
        </w:rPr>
        <w:t>при наличии</w:t>
      </w:r>
      <w:r w:rsidRPr="00EB1587">
        <w:rPr>
          <w:rFonts w:ascii="GHEA Grapalat" w:hAnsi="GHEA Grapalat" w:cs="Sylfaen"/>
          <w:sz w:val="16"/>
          <w:szCs w:val="16"/>
          <w:lang w:val="es-ES"/>
        </w:rPr>
        <w:t>)</w:t>
      </w:r>
    </w:p>
    <w:p w:rsidR="00B80444" w:rsidRPr="00EB1587" w:rsidRDefault="00B80444" w:rsidP="00B80444">
      <w:pPr>
        <w:jc w:val="center"/>
        <w:rPr>
          <w:rFonts w:ascii="GHEA Grapalat" w:hAnsi="GHEA Grapalat" w:cs="Sylfaen"/>
          <w:sz w:val="16"/>
          <w:szCs w:val="16"/>
          <w:lang w:val="es-ES"/>
        </w:rPr>
      </w:pPr>
      <w:r w:rsidRPr="00EB1587">
        <w:rPr>
          <w:rFonts w:ascii="GHEA Grapalat" w:hAnsi="GHEA Grapalat" w:cs="Sylfaen"/>
          <w:sz w:val="16"/>
          <w:szCs w:val="16"/>
          <w:lang w:val="es-ES"/>
        </w:rPr>
        <w:t xml:space="preserve">                                               </w:t>
      </w:r>
    </w:p>
    <w:p w:rsidR="00B80444" w:rsidRPr="00EB1587" w:rsidRDefault="00B80444" w:rsidP="00B80444">
      <w:pPr>
        <w:jc w:val="center"/>
        <w:rPr>
          <w:rFonts w:ascii="GHEA Grapalat" w:hAnsi="GHEA Grapalat" w:cs="Sylfaen"/>
          <w:sz w:val="16"/>
          <w:szCs w:val="16"/>
          <w:lang w:val="es-ES"/>
        </w:rPr>
      </w:pPr>
    </w:p>
    <w:p w:rsidR="00B80444" w:rsidRPr="00EB1587" w:rsidRDefault="00B80444" w:rsidP="00B80444">
      <w:pPr>
        <w:jc w:val="right"/>
        <w:rPr>
          <w:rFonts w:ascii="GHEA Grapalat" w:hAnsi="GHEA Grapalat"/>
          <w:sz w:val="20"/>
          <w:lang w:val="hy-AM"/>
        </w:rPr>
      </w:pPr>
      <w:r w:rsidRPr="00EB1587">
        <w:rPr>
          <w:rFonts w:ascii="GHEA Grapalat" w:hAnsi="GHEA Grapalat" w:cs="Sylfaen"/>
          <w:sz w:val="20"/>
          <w:szCs w:val="20"/>
          <w:lang w:val="es-ES"/>
        </w:rPr>
        <w:t xml:space="preserve">«--»         20  </w:t>
      </w:r>
      <w:r w:rsidRPr="00EB1587">
        <w:rPr>
          <w:rFonts w:ascii="GHEA Grapalat" w:hAnsi="GHEA Grapalat" w:cs="Sylfaen"/>
          <w:sz w:val="20"/>
          <w:szCs w:val="20"/>
        </w:rPr>
        <w:t>г.</w:t>
      </w:r>
      <w:r w:rsidRPr="00EB1587">
        <w:rPr>
          <w:rFonts w:ascii="GHEA Grapalat" w:hAnsi="GHEA Grapalat"/>
          <w:sz w:val="20"/>
          <w:lang w:val="hy-AM"/>
        </w:rPr>
        <w:tab/>
        <w:t xml:space="preserve"> </w:t>
      </w:r>
    </w:p>
    <w:p w:rsidR="00B80444" w:rsidRDefault="00B80444" w:rsidP="00B80444">
      <w:pPr>
        <w:rPr>
          <w:rFonts w:ascii="GHEA Grapalat" w:hAnsi="GHEA Grapalat"/>
          <w:b/>
        </w:rPr>
      </w:pPr>
      <w:r>
        <w:rPr>
          <w:rFonts w:ascii="GHEA Grapalat" w:hAnsi="GHEA Grapalat"/>
          <w:b/>
        </w:rPr>
        <w:br w:type="page"/>
      </w:r>
    </w:p>
    <w:p w:rsidR="00B80444" w:rsidRDefault="00B80444">
      <w:pPr>
        <w:rPr>
          <w:rFonts w:ascii="GHEA Grapalat" w:hAnsi="GHEA Grapalat"/>
          <w:b/>
        </w:rPr>
      </w:pPr>
    </w:p>
    <w:p w:rsidR="00BB28C8" w:rsidRPr="009F3DC7" w:rsidRDefault="00BB28C8" w:rsidP="00BB28C8">
      <w:pPr>
        <w:pStyle w:val="31"/>
        <w:widowControl w:val="0"/>
        <w:spacing w:after="160"/>
        <w:jc w:val="right"/>
        <w:rPr>
          <w:rFonts w:ascii="GHEA Grapalat" w:hAnsi="GHEA Grapalat" w:cs="Sylfaen"/>
          <w:b/>
          <w:sz w:val="24"/>
          <w:szCs w:val="24"/>
        </w:rPr>
      </w:pPr>
      <w:r w:rsidRPr="009F3DC7">
        <w:rPr>
          <w:rFonts w:ascii="GHEA Grapalat" w:hAnsi="GHEA Grapalat"/>
          <w:b/>
          <w:sz w:val="24"/>
          <w:szCs w:val="24"/>
        </w:rPr>
        <w:t>Приложение №</w:t>
      </w:r>
      <w:r w:rsidR="005B4254">
        <w:rPr>
          <w:rFonts w:ascii="GHEA Grapalat" w:hAnsi="GHEA Grapalat"/>
          <w:b/>
          <w:sz w:val="24"/>
          <w:szCs w:val="24"/>
        </w:rPr>
        <w:t>7</w:t>
      </w:r>
      <w:r w:rsidR="00A97676">
        <w:rPr>
          <w:rStyle w:val="af6"/>
          <w:rFonts w:ascii="GHEA Grapalat" w:hAnsi="GHEA Grapalat" w:cs="Sylfaen"/>
          <w:b/>
          <w:sz w:val="24"/>
          <w:szCs w:val="24"/>
        </w:rPr>
        <w:footnoteReference w:customMarkFollows="1" w:id="32"/>
        <w:t>25</w:t>
      </w:r>
    </w:p>
    <w:p w:rsidR="00BB28C8" w:rsidRPr="009F3DC7" w:rsidRDefault="00BB28C8" w:rsidP="00BB28C8">
      <w:pPr>
        <w:pStyle w:val="31"/>
        <w:widowControl w:val="0"/>
        <w:spacing w:after="160"/>
        <w:jc w:val="right"/>
        <w:rPr>
          <w:rFonts w:ascii="GHEA Grapalat" w:hAnsi="GHEA Grapalat" w:cs="Sylfaen"/>
          <w:b/>
          <w:sz w:val="24"/>
          <w:szCs w:val="24"/>
        </w:rPr>
      </w:pPr>
      <w:r w:rsidRPr="009F3DC7">
        <w:rPr>
          <w:rFonts w:ascii="GHEA Grapalat" w:hAnsi="GHEA Grapalat"/>
          <w:b/>
          <w:sz w:val="24"/>
          <w:szCs w:val="24"/>
        </w:rPr>
        <w:t>к Приглашению на открытый конкурс</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Pr>
          <w:rFonts w:ascii="GHEA Grapalat" w:hAnsi="GHEA Grapalat"/>
          <w:b/>
          <w:sz w:val="24"/>
          <w:szCs w:val="24"/>
        </w:rPr>
        <w:t xml:space="preserve">" </w:t>
      </w:r>
      <w:r w:rsidRPr="009F3DC7">
        <w:rPr>
          <w:rFonts w:ascii="GHEA Grapalat" w:hAnsi="GHEA Grapalat"/>
          <w:b/>
          <w:sz w:val="24"/>
          <w:szCs w:val="24"/>
        </w:rPr>
        <w:t>---BMAShDzB---/---</w:t>
      </w:r>
      <w:r>
        <w:rPr>
          <w:rFonts w:ascii="GHEA Grapalat" w:hAnsi="GHEA Grapalat"/>
          <w:b/>
          <w:sz w:val="24"/>
          <w:szCs w:val="24"/>
        </w:rPr>
        <w:t xml:space="preserve">" </w:t>
      </w:r>
      <w:r w:rsidRPr="009F3DC7">
        <w:rPr>
          <w:rFonts w:ascii="GHEA Grapalat" w:hAnsi="GHEA Grapalat"/>
          <w:b/>
          <w:sz w:val="24"/>
          <w:szCs w:val="24"/>
        </w:rPr>
        <w:t>*</w:t>
      </w:r>
    </w:p>
    <w:p w:rsidR="00BB28C8" w:rsidRPr="009F3DC7" w:rsidRDefault="00BB28C8" w:rsidP="00BB28C8">
      <w:pPr>
        <w:widowControl w:val="0"/>
        <w:tabs>
          <w:tab w:val="left" w:pos="2268"/>
        </w:tabs>
        <w:spacing w:after="160" w:line="360" w:lineRule="auto"/>
        <w:ind w:firstLine="567"/>
        <w:jc w:val="right"/>
        <w:rPr>
          <w:rFonts w:ascii="GHEA Grapalat" w:hAnsi="GHEA Grapalat"/>
        </w:rPr>
      </w:pPr>
    </w:p>
    <w:p w:rsidR="00BB28C8" w:rsidRPr="000A3450"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w:t>
      </w:r>
      <w:r w:rsidRPr="000A3450">
        <w:rPr>
          <w:rFonts w:ascii="GHEA Grapalat" w:hAnsi="GHEA Grapalat"/>
          <w:b/>
        </w:rPr>
        <w:t xml:space="preserve"> </w:t>
      </w:r>
      <w:r w:rsidRPr="009F3DC7">
        <w:rPr>
          <w:rFonts w:ascii="GHEA Grapalat" w:hAnsi="GHEA Grapalat"/>
          <w:b/>
        </w:rPr>
        <w:t>НУЖД ГОСУДАРСТВА</w:t>
      </w:r>
    </w:p>
    <w:p w:rsidR="00BB28C8" w:rsidRPr="000A3450" w:rsidRDefault="00BB28C8" w:rsidP="00BB28C8">
      <w:pPr>
        <w:widowControl w:val="0"/>
        <w:spacing w:after="160" w:line="360" w:lineRule="auto"/>
        <w:ind w:firstLine="567"/>
        <w:jc w:val="center"/>
        <w:rPr>
          <w:rFonts w:ascii="GHEA Grapalat" w:hAnsi="GHEA Grapalat"/>
          <w:b/>
          <w:lang w:val="en-US"/>
        </w:rPr>
      </w:pPr>
      <w:r>
        <w:rPr>
          <w:rFonts w:ascii="GHEA Grapalat" w:hAnsi="GHEA Grapalat"/>
          <w:b/>
        </w:rPr>
        <w:t>№ _____________</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rsidTr="003D2146">
        <w:tc>
          <w:tcPr>
            <w:tcW w:w="4503" w:type="dxa"/>
          </w:tcPr>
          <w:p w:rsidR="00BB28C8" w:rsidRPr="0048136F" w:rsidRDefault="00BB28C8" w:rsidP="003D2146">
            <w:pPr>
              <w:widowControl w:val="0"/>
              <w:tabs>
                <w:tab w:val="left" w:pos="720"/>
                <w:tab w:val="left" w:pos="1440"/>
                <w:tab w:val="left" w:pos="8865"/>
              </w:tabs>
              <w:spacing w:after="160" w:line="360" w:lineRule="auto"/>
              <w:ind w:firstLine="567"/>
              <w:jc w:val="both"/>
              <w:rPr>
                <w:rFonts w:ascii="GHEA Grapalat" w:hAnsi="GHEA Grapalat"/>
                <w:lang w:val="en-US"/>
              </w:rPr>
            </w:pPr>
            <w:r w:rsidRPr="009F3DC7">
              <w:rPr>
                <w:rFonts w:ascii="GHEA Grapalat" w:hAnsi="GHEA Grapalat"/>
              </w:rPr>
              <w:t xml:space="preserve">г. </w:t>
            </w:r>
          </w:p>
        </w:tc>
        <w:tc>
          <w:tcPr>
            <w:tcW w:w="4784" w:type="dxa"/>
          </w:tcPr>
          <w:p w:rsidR="00BB28C8" w:rsidRPr="0048136F"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9F3DC7" w:rsidRDefault="00BB28C8" w:rsidP="00BB28C8">
      <w:pPr>
        <w:widowControl w:val="0"/>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9F3DC7" w:rsidRDefault="00BB28C8" w:rsidP="00BB28C8">
      <w:pPr>
        <w:widowControl w:val="0"/>
        <w:spacing w:after="160" w:line="360" w:lineRule="auto"/>
        <w:ind w:firstLine="567"/>
        <w:jc w:val="both"/>
        <w:rPr>
          <w:rFonts w:ascii="GHEA Grapalat" w:hAnsi="GHEA Grapalat"/>
          <w:b/>
        </w:rPr>
      </w:pPr>
    </w:p>
    <w:p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rsidR="00BB28C8" w:rsidRPr="009F3DC7" w:rsidRDefault="00BB28C8" w:rsidP="00812B4F">
      <w:pPr>
        <w:ind w:firstLine="708"/>
        <w:jc w:val="both"/>
        <w:rPr>
          <w:rFonts w:ascii="GHEA Grapalat" w:hAnsi="GHEA Grapalat"/>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w:t>
      </w:r>
      <w:r w:rsidR="00B45501" w:rsidRPr="00812B4F">
        <w:rPr>
          <w:rFonts w:ascii="GHEA Grapalat" w:hAnsi="GHEA Grapalat"/>
        </w:rPr>
        <w:t xml:space="preserve">установленные Приложением N 1 к настоящему Договору (далее-договор) </w:t>
      </w:r>
      <w:r w:rsidR="00B45501" w:rsidRPr="00812B4F">
        <w:rPr>
          <w:rFonts w:ascii="GHEA Grapalat" w:hAnsi="GHEA Grapalat" w:hint="eastAsia"/>
        </w:rPr>
        <w:t>проектной</w:t>
      </w:r>
      <w:r w:rsidR="00B45501" w:rsidRPr="00812B4F">
        <w:rPr>
          <w:rFonts w:ascii="GHEA Grapalat" w:hAnsi="GHEA Grapalat"/>
        </w:rPr>
        <w:t xml:space="preserve"> </w:t>
      </w:r>
      <w:r w:rsidR="00B45501" w:rsidRPr="00812B4F">
        <w:rPr>
          <w:rFonts w:ascii="GHEA Grapalat" w:hAnsi="GHEA Grapalat" w:hint="eastAsia"/>
        </w:rPr>
        <w:t>документацией</w:t>
      </w:r>
      <w:r w:rsidR="00B45501" w:rsidRPr="00812B4F">
        <w:rPr>
          <w:rFonts w:ascii="GHEA Grapalat" w:hAnsi="GHEA Grapalat"/>
        </w:rPr>
        <w:t>, включая установку (использование) материалов и / или проборов и оборудования, соответствующих предусмотренным в них техническим характеристикам и условиям гарантийного обслуживания, и объемной ведомостью-сметой</w:t>
      </w:r>
      <w:r w:rsidR="00812B4F">
        <w:rPr>
          <w:rFonts w:ascii="GHEA Grapalat" w:hAnsi="GHEA Grapalat"/>
        </w:rPr>
        <w:t xml:space="preserve">    </w:t>
      </w:r>
      <w:r>
        <w:rPr>
          <w:rFonts w:ascii="GHEA Grapalat" w:hAnsi="GHEA Grapalat"/>
        </w:rPr>
        <w:t>_________________</w:t>
      </w:r>
      <w:r w:rsidRPr="009F3DC7">
        <w:rPr>
          <w:rFonts w:ascii="GHEA Grapalat" w:hAnsi="GHEA Grapalat"/>
        </w:rPr>
        <w:t>__</w:t>
      </w:r>
      <w:r>
        <w:rPr>
          <w:rFonts w:ascii="GHEA Grapalat" w:hAnsi="GHEA Grapalat"/>
        </w:rPr>
        <w:t>__</w:t>
      </w:r>
      <w:r w:rsidRPr="000A3450">
        <w:rPr>
          <w:rFonts w:ascii="GHEA Grapalat" w:hAnsi="GHEA Grapalat"/>
        </w:rPr>
        <w:t>_</w:t>
      </w:r>
      <w:r w:rsidRPr="0048136F">
        <w:rPr>
          <w:rFonts w:ascii="GHEA Grapalat" w:hAnsi="GHEA Grapalat"/>
        </w:rPr>
        <w:t>____________________</w:t>
      </w:r>
      <w:r w:rsidRPr="009F3DC7">
        <w:rPr>
          <w:rFonts w:ascii="GHEA Grapalat" w:hAnsi="GHEA Grapalat"/>
        </w:rPr>
        <w:t>_____</w:t>
      </w:r>
      <w:r w:rsidRPr="000A3450">
        <w:rPr>
          <w:rFonts w:ascii="GHEA Grapalat" w:hAnsi="GHEA Grapalat"/>
        </w:rPr>
        <w:t>_____</w:t>
      </w:r>
      <w:r w:rsidRPr="009F3DC7">
        <w:rPr>
          <w:rFonts w:ascii="GHEA Grapalat" w:hAnsi="GHEA Grapalat"/>
        </w:rPr>
        <w:t>_</w:t>
      </w:r>
    </w:p>
    <w:p w:rsidR="00BB28C8" w:rsidRPr="009F3DC7" w:rsidRDefault="00BB28C8" w:rsidP="00F92AC4">
      <w:pPr>
        <w:widowControl w:val="0"/>
        <w:spacing w:after="160" w:line="360" w:lineRule="auto"/>
        <w:ind w:left="4536"/>
        <w:jc w:val="both"/>
        <w:rPr>
          <w:rFonts w:ascii="GHEA Grapalat" w:hAnsi="GHEA Grapalat"/>
          <w:vertAlign w:val="superscript"/>
        </w:rPr>
      </w:pPr>
      <w:r w:rsidRPr="009F3DC7">
        <w:rPr>
          <w:rFonts w:ascii="GHEA Grapalat" w:hAnsi="GHEA Grapalat"/>
          <w:vertAlign w:val="superscript"/>
        </w:rPr>
        <w:t>Наименование работ</w:t>
      </w:r>
    </w:p>
    <w:p w:rsidR="00BB28C8" w:rsidRDefault="00BB28C8" w:rsidP="00BB28C8">
      <w:pPr>
        <w:widowControl w:val="0"/>
        <w:spacing w:after="160" w:line="360" w:lineRule="auto"/>
        <w:jc w:val="both"/>
        <w:rPr>
          <w:ins w:id="21" w:author="Inesa Kocharyan" w:date="2024-02-09T17:30:00Z"/>
          <w:rFonts w:ascii="GHEA Grapalat" w:hAnsi="GHEA Grapalat"/>
        </w:rPr>
      </w:pPr>
      <w:r w:rsidRPr="009F3DC7">
        <w:rPr>
          <w:rFonts w:ascii="GHEA Grapalat" w:hAnsi="GHEA Grapalat"/>
        </w:rPr>
        <w:t>работы (далее — работа), а Заказчик обязуется принимать выполненную работу и платить за нее.</w:t>
      </w:r>
    </w:p>
    <w:p w:rsidR="00B7135E" w:rsidRPr="009F3DC7" w:rsidRDefault="00B7135E" w:rsidP="00BB28C8">
      <w:pPr>
        <w:widowControl w:val="0"/>
        <w:spacing w:after="160" w:line="360" w:lineRule="auto"/>
        <w:jc w:val="both"/>
        <w:rPr>
          <w:rFonts w:ascii="GHEA Grapalat" w:hAnsi="GHEA Grapalat"/>
        </w:rPr>
      </w:pPr>
      <w:r w:rsidRPr="00B7135E">
        <w:rPr>
          <w:rFonts w:ascii="GHEA Grapalat" w:hAnsi="GHEA Grapalat"/>
        </w:rPr>
        <w:t xml:space="preserve">Неотъемлемой частью настоящего Договора является </w:t>
      </w:r>
      <w:r>
        <w:rPr>
          <w:rFonts w:ascii="GHEA Grapalat" w:hAnsi="GHEA Grapalat"/>
        </w:rPr>
        <w:t>заверение об обязательстве</w:t>
      </w:r>
      <w:r w:rsidRPr="00B7135E">
        <w:rPr>
          <w:rFonts w:ascii="GHEA Grapalat" w:hAnsi="GHEA Grapalat"/>
        </w:rPr>
        <w:t xml:space="preserve"> по установке (использованию) материалов и / или </w:t>
      </w:r>
      <w:r>
        <w:rPr>
          <w:rFonts w:ascii="GHEA Grapalat" w:hAnsi="GHEA Grapalat"/>
        </w:rPr>
        <w:t>приборов</w:t>
      </w:r>
      <w:r w:rsidRPr="00B7135E">
        <w:rPr>
          <w:rFonts w:ascii="GHEA Grapalat" w:hAnsi="GHEA Grapalat"/>
        </w:rPr>
        <w:t xml:space="preserve"> и оборудования, соответствующих техническим характеристикам и условиям гарантийного обслуживания, представленным подрядчиком по заявке в рамках участия в процедуре закупок </w:t>
      </w:r>
      <w:r>
        <w:rPr>
          <w:rFonts w:ascii="GHEA Grapalat" w:hAnsi="GHEA Grapalat"/>
        </w:rPr>
        <w:t>под</w:t>
      </w:r>
      <w:r w:rsidRPr="00B7135E">
        <w:rPr>
          <w:rFonts w:ascii="GHEA Grapalat" w:hAnsi="GHEA Grapalat"/>
        </w:rPr>
        <w:t xml:space="preserve"> кодом </w:t>
      </w:r>
      <w:r w:rsidRPr="00391653">
        <w:rPr>
          <w:rFonts w:ascii="GHEA Grapalat" w:hAnsi="GHEA Grapalat"/>
          <w:b/>
        </w:rPr>
        <w:t>" ---</w:t>
      </w:r>
      <w:r w:rsidR="00B01410" w:rsidRPr="00391653">
        <w:rPr>
          <w:rFonts w:ascii="GHEA Grapalat" w:hAnsi="GHEA Grapalat"/>
          <w:b/>
        </w:rPr>
        <w:t xml:space="preserve"> </w:t>
      </w:r>
      <w:r w:rsidRPr="00391653">
        <w:rPr>
          <w:rFonts w:ascii="GHEA Grapalat" w:hAnsi="GHEA Grapalat"/>
          <w:b/>
        </w:rPr>
        <w:t>---/---"</w:t>
      </w:r>
      <w:r w:rsidRPr="00391653">
        <w:rPr>
          <w:rFonts w:ascii="GHEA Grapalat" w:hAnsi="GHEA Grapalat"/>
          <w:sz w:val="20"/>
          <w:szCs w:val="20"/>
        </w:rPr>
        <w:t>.</w:t>
      </w:r>
    </w:p>
    <w:p w:rsidR="00086B1E"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00086B1E" w:rsidRPr="009F3DC7">
        <w:rPr>
          <w:rFonts w:ascii="GHEA Grapalat" w:hAnsi="GHEA Grapalat"/>
        </w:rPr>
        <w:t>Предусмотренные договором работы выполняются</w:t>
      </w:r>
      <w:r w:rsidR="00086B1E" w:rsidRPr="00477D2B">
        <w:rPr>
          <w:rFonts w:ascii="GHEA Grapalat" w:hAnsi="GHEA Grapalat"/>
        </w:rPr>
        <w:t xml:space="preserve"> Подрядчиком </w:t>
      </w:r>
      <w:r w:rsidR="00086B1E" w:rsidRPr="009F3DC7">
        <w:rPr>
          <w:rFonts w:ascii="GHEA Grapalat" w:hAnsi="GHEA Grapalat"/>
        </w:rPr>
        <w:t xml:space="preserve"> в соответствии с </w:t>
      </w:r>
      <w:r w:rsidR="00086B1E" w:rsidRPr="00C53219">
        <w:rPr>
          <w:rFonts w:ascii="GHEA Grapalat" w:hAnsi="GHEA Grapalat"/>
        </w:rPr>
        <w:t>градостроительной нормативно-технической и утвержденной проектно-сметной документацией</w:t>
      </w:r>
      <w:r w:rsidR="00086B1E" w:rsidRPr="009F3DC7">
        <w:rPr>
          <w:rFonts w:ascii="GHEA Grapalat" w:hAnsi="GHEA Grapalat"/>
        </w:rPr>
        <w:t xml:space="preserve">, а также в соответствии с составляющей неотъемлемую часть </w:t>
      </w:r>
      <w:r w:rsidR="00086B1E" w:rsidRPr="00477D2B">
        <w:rPr>
          <w:rFonts w:ascii="GHEA Grapalat" w:hAnsi="GHEA Grapalat"/>
        </w:rPr>
        <w:t xml:space="preserve">настоящего </w:t>
      </w:r>
      <w:r w:rsidR="00086B1E" w:rsidRPr="009F3DC7">
        <w:rPr>
          <w:rFonts w:ascii="GHEA Grapalat" w:hAnsi="GHEA Grapalat"/>
        </w:rPr>
        <w:t xml:space="preserve">договора </w:t>
      </w:r>
      <w:r w:rsidR="00086B1E" w:rsidRPr="00BD3389">
        <w:rPr>
          <w:rFonts w:ascii="GHEA Grapalat" w:hAnsi="GHEA Grapalat"/>
        </w:rPr>
        <w:t>объемной ведомостью-сметой</w:t>
      </w:r>
      <w:r w:rsidR="00086B1E">
        <w:rPr>
          <w:rFonts w:ascii="GHEA Grapalat" w:hAnsi="GHEA Grapalat"/>
        </w:rPr>
        <w:t>.</w:t>
      </w:r>
    </w:p>
    <w:p w:rsidR="00BB28C8" w:rsidRPr="000A3450" w:rsidRDefault="00BB28C8" w:rsidP="00BB28C8">
      <w:pPr>
        <w:widowControl w:val="0"/>
        <w:tabs>
          <w:tab w:val="left" w:pos="1134"/>
        </w:tabs>
        <w:spacing w:after="160" w:line="360" w:lineRule="auto"/>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rsidR="00BB28C8" w:rsidRPr="000A3450" w:rsidRDefault="00BB28C8" w:rsidP="00BB28C8">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rsidR="00BB28C8" w:rsidRPr="009F3DC7" w:rsidRDefault="00BB28C8" w:rsidP="00BB28C8">
      <w:pPr>
        <w:widowControl w:val="0"/>
        <w:tabs>
          <w:tab w:val="left" w:pos="1134"/>
        </w:tabs>
        <w:spacing w:after="160" w:line="360" w:lineRule="auto"/>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w:t>
      </w:r>
      <w:r w:rsidR="00086B1E" w:rsidRPr="006458AE">
        <w:rPr>
          <w:rFonts w:ascii="GHEA Grapalat" w:hAnsi="GHEA Grapalat"/>
        </w:rPr>
        <w:t>установлены календарным графиком, представленным в Приложении 2 к настоящему Договору</w:t>
      </w:r>
      <w:r w:rsidR="00086B1E" w:rsidRPr="009F3DC7">
        <w:rPr>
          <w:rFonts w:ascii="GHEA Grapalat" w:hAnsi="GHEA Grapalat"/>
        </w:rPr>
        <w:t>.</w:t>
      </w:r>
      <w:r w:rsidRPr="009F3DC7">
        <w:rPr>
          <w:rFonts w:ascii="GHEA Grapalat" w:hAnsi="GHEA Grapalat"/>
        </w:rPr>
        <w:t xml:space="preserve">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sidRPr="009F3DC7">
        <w:rPr>
          <w:rFonts w:ascii="GHEA Grapalat" w:hAnsi="GHEA Grapalat"/>
          <w:b/>
        </w:rPr>
        <w:t>2. ВЫПОЛНЕНИЕ РАБОТ СРЕДСТВАМИ ПОДРЯДЧИКА</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002D456F" w:rsidRPr="006458AE">
        <w:rPr>
          <w:rFonts w:ascii="GHEA Grapalat" w:hAnsi="GHEA Grapalat"/>
        </w:rPr>
        <w:t>трудо</w:t>
      </w:r>
      <w:r w:rsidR="002D456F" w:rsidRPr="00477D2B">
        <w:rPr>
          <w:rFonts w:ascii="GHEA Grapalat" w:hAnsi="GHEA Grapalat"/>
        </w:rPr>
        <w:t xml:space="preserve">вым и </w:t>
      </w:r>
      <w:r w:rsidR="002D456F" w:rsidRPr="006458AE">
        <w:rPr>
          <w:rFonts w:ascii="GHEA Grapalat" w:hAnsi="GHEA Grapalat"/>
        </w:rPr>
        <w:t>техническим ресурсом</w:t>
      </w:r>
      <w:r w:rsidR="002D456F" w:rsidRPr="00477D2B">
        <w:rPr>
          <w:rFonts w:ascii="GHEA Grapalat" w:hAnsi="GHEA Grapalat"/>
        </w:rPr>
        <w:t>,</w:t>
      </w:r>
      <w:r w:rsidR="002D456F" w:rsidRPr="006458AE">
        <w:rPr>
          <w:rFonts w:ascii="GHEA Grapalat" w:hAnsi="GHEA Grapalat"/>
        </w:rPr>
        <w:t xml:space="preserve"> строительными материалами</w:t>
      </w:r>
      <w:r w:rsidR="002D456F" w:rsidRPr="009F3DC7">
        <w:rPr>
          <w:rFonts w:ascii="GHEA Grapalat" w:hAnsi="GHEA Grapalat"/>
        </w:rPr>
        <w:t xml:space="preserve"> </w:t>
      </w:r>
      <w:r w:rsidRPr="009F3DC7">
        <w:rPr>
          <w:rFonts w:ascii="GHEA Grapalat" w:hAnsi="GHEA Grapalat"/>
        </w:rPr>
        <w:t xml:space="preserve">и средствами Подрядчика. </w:t>
      </w:r>
    </w:p>
    <w:p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rsidR="00BB28C8" w:rsidRPr="009F3DC7" w:rsidRDefault="00BB28C8" w:rsidP="00BB28C8">
      <w:pPr>
        <w:widowControl w:val="0"/>
        <w:tabs>
          <w:tab w:val="left" w:pos="1276"/>
        </w:tabs>
        <w:spacing w:after="160" w:line="360" w:lineRule="auto"/>
        <w:ind w:firstLine="567"/>
        <w:jc w:val="center"/>
        <w:rPr>
          <w:rFonts w:ascii="GHEA Grapalat" w:hAnsi="GHEA Grapalat"/>
          <w:b/>
          <w:i/>
        </w:rPr>
      </w:pPr>
    </w:p>
    <w:p w:rsidR="00BB28C8" w:rsidRPr="009F3DC7" w:rsidRDefault="00BB28C8" w:rsidP="00BB28C8">
      <w:pPr>
        <w:widowControl w:val="0"/>
        <w:spacing w:after="160" w:line="360" w:lineRule="auto"/>
        <w:jc w:val="center"/>
        <w:rPr>
          <w:rFonts w:ascii="GHEA Grapalat" w:hAnsi="GHEA Grapalat"/>
          <w:b/>
        </w:rPr>
      </w:pPr>
      <w:r w:rsidRPr="009F3DC7">
        <w:rPr>
          <w:rFonts w:ascii="GHEA Grapalat" w:hAnsi="GHEA Grapalat"/>
          <w:b/>
        </w:rPr>
        <w:t>3. ПРАВА И ОБЯЗАННОСТИ СТОРОН</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rsidR="00B7135E" w:rsidRPr="009F3DC7" w:rsidRDefault="00BB28C8" w:rsidP="00B7135E">
      <w:pPr>
        <w:widowControl w:val="0"/>
        <w:tabs>
          <w:tab w:val="left" w:pos="1134"/>
        </w:tabs>
        <w:spacing w:after="160" w:line="360" w:lineRule="auto"/>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 xml:space="preserve">выполненная Подрядчиком работа не соответствует требованиям, установленным </w:t>
      </w:r>
      <w:r w:rsidR="00B7135E">
        <w:rPr>
          <w:rFonts w:ascii="GHEA Grapalat" w:hAnsi="GHEA Grapalat"/>
        </w:rPr>
        <w:t xml:space="preserve"> пунктами 1.1 и</w:t>
      </w:r>
      <w:r w:rsidR="00B45501">
        <w:rPr>
          <w:rFonts w:ascii="GHEA Grapalat" w:hAnsi="GHEA Grapalat"/>
        </w:rPr>
        <w:t>ли</w:t>
      </w:r>
      <w:r w:rsidR="00B7135E">
        <w:rPr>
          <w:rFonts w:ascii="GHEA Grapalat" w:hAnsi="GHEA Grapalat"/>
        </w:rPr>
        <w:t xml:space="preserve"> 1.2 настоящего договора</w:t>
      </w:r>
      <w:r w:rsidR="00B7135E" w:rsidRPr="009F3DC7">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Default="00BB28C8" w:rsidP="00BB28C8">
      <w:pPr>
        <w:rPr>
          <w:rFonts w:ascii="GHEA Grapalat" w:hAnsi="GHEA Grapalat"/>
          <w:b/>
        </w:rPr>
      </w:pPr>
      <w:r>
        <w:rPr>
          <w:rFonts w:ascii="GHEA Grapalat" w:hAnsi="GHEA Grapalat"/>
          <w:b/>
        </w:rPr>
        <w:br w:type="page"/>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b/>
        </w:rPr>
      </w:pPr>
      <w:r w:rsidRPr="009F3DC7">
        <w:rPr>
          <w:rFonts w:ascii="GHEA Grapalat" w:hAnsi="GHEA Grapalat"/>
          <w:b/>
        </w:rPr>
        <w:t>3.2.</w:t>
      </w:r>
      <w:r w:rsidRPr="00124BE9">
        <w:rPr>
          <w:rFonts w:ascii="GHEA Grapalat" w:hAnsi="GHEA Grapalat"/>
          <w:b/>
        </w:rPr>
        <w:tab/>
      </w:r>
      <w:r w:rsidRPr="009F3DC7">
        <w:rPr>
          <w:rFonts w:ascii="GHEA Grapalat" w:hAnsi="GHEA Grapalat"/>
          <w:b/>
        </w:rPr>
        <w:t>Заказчик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Default="00BB28C8" w:rsidP="00BB28C8">
      <w:pPr>
        <w:widowControl w:val="0"/>
        <w:tabs>
          <w:tab w:val="left" w:pos="1276"/>
        </w:tabs>
        <w:spacing w:after="160" w:line="360" w:lineRule="auto"/>
        <w:ind w:firstLine="567"/>
        <w:jc w:val="both"/>
        <w:rPr>
          <w:ins w:id="22" w:author="Inesa Kocharyan" w:date="2024-02-09T17:41:00Z"/>
          <w:rFonts w:ascii="GHEA Grapalat" w:hAnsi="GHEA Grapalat"/>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rsidR="003234B7" w:rsidRPr="003B0CA7" w:rsidRDefault="003234B7" w:rsidP="003234B7">
      <w:pPr>
        <w:pStyle w:val="HTML"/>
        <w:shd w:val="clear" w:color="auto" w:fill="F8F9FA"/>
        <w:spacing w:line="540" w:lineRule="atLeast"/>
        <w:jc w:val="both"/>
        <w:rPr>
          <w:rFonts w:ascii="GHEA Grapalat" w:hAnsi="GHEA Grapalat"/>
          <w:sz w:val="24"/>
          <w:szCs w:val="24"/>
          <w:lang w:val="ru-RU"/>
        </w:rPr>
      </w:pPr>
      <w:r w:rsidRPr="003B0CA7">
        <w:rPr>
          <w:rFonts w:ascii="GHEA Grapalat" w:hAnsi="GHEA Grapalat" w:cs="Times New Roman"/>
          <w:sz w:val="24"/>
          <w:szCs w:val="24"/>
          <w:lang w:val="ru-RU" w:eastAsia="ru-RU" w:bidi="ru-RU"/>
        </w:rPr>
        <w:t>3.</w:t>
      </w:r>
      <w:r w:rsidRPr="003B0CA7">
        <w:rPr>
          <w:rFonts w:ascii="GHEA Grapalat" w:hAnsi="GHEA Grapalat"/>
          <w:sz w:val="24"/>
          <w:szCs w:val="24"/>
          <w:lang w:val="ru-RU"/>
        </w:rPr>
        <w:t>2.5 Предоставить Подрядчику письменное согласие, предусмотренное подпунктом 2 пункта 3.4.3 договора, в течение ....... дней.</w:t>
      </w:r>
    </w:p>
    <w:p w:rsidR="003234B7" w:rsidRPr="003B0CA7" w:rsidRDefault="00772CBC" w:rsidP="00BB28C8">
      <w:pPr>
        <w:widowControl w:val="0"/>
        <w:tabs>
          <w:tab w:val="left" w:pos="1276"/>
        </w:tabs>
        <w:spacing w:after="160" w:line="360" w:lineRule="auto"/>
        <w:ind w:firstLine="567"/>
        <w:jc w:val="both"/>
        <w:rPr>
          <w:rFonts w:ascii="GHEA Grapalat" w:hAnsi="GHEA Grapalat" w:cs="Times Armenian"/>
        </w:rPr>
      </w:pPr>
      <w:r w:rsidRPr="003B0CA7">
        <w:rPr>
          <w:rFonts w:ascii="GHEA Grapalat" w:hAnsi="GHEA Grapalat" w:cs="Times Armenian"/>
        </w:rPr>
        <w:t>Если заказчик не предоставляет подрядчику письменное согласие (несогласие) в течение срока, установленного настоящим пунктом, согласие считается полученным подрядчиком. Процедура получения согласия также может осуществляться сторонами путем обмена информацией по адресам электронной почты. В этом случае стороны заранее обмениваются адресами электронной почты, на которые должна быть отправлена информация, в письменной форме. Документы, предусмотренные настоящим пунктом, являются неотъемлемой частью исполнительных актов.</w:t>
      </w:r>
    </w:p>
    <w:p w:rsidR="00BB28C8" w:rsidRPr="009F3DC7" w:rsidRDefault="00BB28C8" w:rsidP="00BB28C8">
      <w:pPr>
        <w:widowControl w:val="0"/>
        <w:tabs>
          <w:tab w:val="left" w:pos="1134"/>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rsidR="00BB28C8" w:rsidRPr="003C0805"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3C0805">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7F7C4E" w:rsidRPr="003C0805">
        <w:rPr>
          <w:rFonts w:ascii="GHEA Grapalat" w:hAnsi="GHEA Grapalat"/>
        </w:rPr>
        <w:t>трудовым и техническим ресурсом, а также строительными материалами, средствами и в надлежащем качестве в соответствии с проектом и ведомостью объемов</w:t>
      </w:r>
      <w:r w:rsidRPr="003C0805">
        <w:rPr>
          <w:rFonts w:ascii="GHEA Grapalat" w:hAnsi="GHEA Grapalat"/>
        </w:rPr>
        <w:t>.</w:t>
      </w:r>
    </w:p>
    <w:p w:rsidR="00BB28C8" w:rsidRPr="00124BE9" w:rsidRDefault="00BB28C8" w:rsidP="00BB28C8">
      <w:pPr>
        <w:widowControl w:val="0"/>
        <w:tabs>
          <w:tab w:val="left" w:pos="1276"/>
        </w:tabs>
        <w:spacing w:after="160" w:line="360" w:lineRule="auto"/>
        <w:ind w:firstLine="567"/>
        <w:jc w:val="both"/>
        <w:rPr>
          <w:rFonts w:ascii="GHEA Grapalat" w:hAnsi="GHEA Grapalat" w:cs="Times Armenian"/>
        </w:rPr>
      </w:pPr>
    </w:p>
    <w:p w:rsidR="00BB28C8" w:rsidRPr="00A8246A"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rsidR="00CF1054" w:rsidRDefault="00BB28C8" w:rsidP="00BB28C8">
      <w:pPr>
        <w:widowControl w:val="0"/>
        <w:tabs>
          <w:tab w:val="left" w:pos="1276"/>
        </w:tabs>
        <w:spacing w:after="160" w:line="360" w:lineRule="auto"/>
        <w:ind w:firstLine="567"/>
        <w:jc w:val="both"/>
        <w:rPr>
          <w:ins w:id="23" w:author="Inesa Kocharyan" w:date="2024-02-09T17:45:00Z"/>
          <w:rFonts w:ascii="GHEA Grapalat" w:hAnsi="GHEA Grapalat"/>
        </w:rPr>
      </w:pPr>
      <w:r w:rsidRPr="009F3DC7">
        <w:rPr>
          <w:rFonts w:ascii="GHEA Grapalat" w:hAnsi="GHEA Grapalat"/>
        </w:rPr>
        <w:t>3.4.</w:t>
      </w:r>
      <w:r>
        <w:rPr>
          <w:rFonts w:ascii="GHEA Grapalat" w:hAnsi="GHEA Grapalat"/>
        </w:rPr>
        <w:t>3.</w:t>
      </w:r>
      <w:r>
        <w:rPr>
          <w:rFonts w:ascii="GHEA Grapalat" w:hAnsi="GHEA Grapalat"/>
        </w:rPr>
        <w:tab/>
      </w:r>
      <w:r w:rsidR="00DD6BD8" w:rsidRPr="00EA596B">
        <w:rPr>
          <w:rFonts w:ascii="GHEA Grapalat" w:hAnsi="GHEA Grapalat"/>
        </w:rPr>
        <w:t>Обеспечивать</w:t>
      </w:r>
      <w:ins w:id="24" w:author="Inesa Kocharyan" w:date="2024-02-09T17:45:00Z">
        <w:r w:rsidR="00CF1054">
          <w:rPr>
            <w:rFonts w:ascii="GHEA Grapalat" w:hAnsi="GHEA Grapalat"/>
          </w:rPr>
          <w:t>:</w:t>
        </w:r>
      </w:ins>
    </w:p>
    <w:p w:rsidR="00DD6BD8" w:rsidRDefault="00CF1054" w:rsidP="00BB28C8">
      <w:pPr>
        <w:widowControl w:val="0"/>
        <w:tabs>
          <w:tab w:val="left" w:pos="1276"/>
        </w:tabs>
        <w:spacing w:after="160" w:line="360" w:lineRule="auto"/>
        <w:ind w:firstLine="567"/>
        <w:jc w:val="both"/>
        <w:rPr>
          <w:rFonts w:ascii="GHEA Grapalat" w:hAnsi="GHEA Grapalat"/>
        </w:rPr>
      </w:pPr>
      <w:r>
        <w:rPr>
          <w:rFonts w:ascii="GHEA Grapalat" w:hAnsi="GHEA Grapalat"/>
        </w:rPr>
        <w:t>1)</w:t>
      </w:r>
      <w:r w:rsidR="00DD6BD8" w:rsidRPr="00EA596B">
        <w:rPr>
          <w:rFonts w:ascii="GHEA Grapalat" w:hAnsi="GHEA Grapalat"/>
        </w:rPr>
        <w:t xml:space="preserve"> выполнение строительно-монтажных работ в соответствии градостроительной нормативно-технической документацией и условиями настоящего договора, провести индивидуальнoe испытание смонтированного им оборудования (электроснабжения, отопления, водоснабжения, канализации вентиляции и прочего), принимать участие в комплексном испытании оборудования</w:t>
      </w:r>
      <w:r>
        <w:rPr>
          <w:rFonts w:ascii="GHEA Grapalat" w:hAnsi="GHEA Grapalat"/>
        </w:rPr>
        <w:t>,</w:t>
      </w:r>
    </w:p>
    <w:p w:rsidR="00CF1054" w:rsidRPr="009F3DC7" w:rsidRDefault="00CF1054" w:rsidP="00BB28C8">
      <w:pPr>
        <w:widowControl w:val="0"/>
        <w:tabs>
          <w:tab w:val="left" w:pos="1276"/>
        </w:tabs>
        <w:spacing w:after="160" w:line="360" w:lineRule="auto"/>
        <w:ind w:firstLine="567"/>
        <w:jc w:val="both"/>
        <w:rPr>
          <w:rFonts w:ascii="GHEA Grapalat" w:hAnsi="GHEA Grapalat"/>
        </w:rPr>
      </w:pPr>
      <w:r w:rsidRPr="00391653">
        <w:rPr>
          <w:rFonts w:ascii="GHEA Grapalat" w:hAnsi="GHEA Grapalat"/>
        </w:rPr>
        <w:t xml:space="preserve">2) </w:t>
      </w:r>
      <w:r w:rsidRPr="00CF1054">
        <w:rPr>
          <w:rFonts w:ascii="GHEA Grapalat" w:hAnsi="GHEA Grapalat"/>
        </w:rPr>
        <w:t>установк</w:t>
      </w:r>
      <w:r>
        <w:rPr>
          <w:rFonts w:ascii="GHEA Grapalat" w:hAnsi="GHEA Grapalat"/>
        </w:rPr>
        <w:t>у</w:t>
      </w:r>
      <w:r w:rsidRPr="00CF1054">
        <w:rPr>
          <w:rFonts w:ascii="GHEA Grapalat" w:hAnsi="GHEA Grapalat"/>
        </w:rPr>
        <w:t xml:space="preserve"> (использование) материалов и / или </w:t>
      </w:r>
      <w:r>
        <w:rPr>
          <w:rFonts w:ascii="GHEA Grapalat" w:hAnsi="GHEA Grapalat"/>
        </w:rPr>
        <w:t>приборов</w:t>
      </w:r>
      <w:r w:rsidRPr="00CF1054">
        <w:rPr>
          <w:rFonts w:ascii="GHEA Grapalat" w:hAnsi="GHEA Grapalat"/>
        </w:rPr>
        <w:t xml:space="preserve"> и оборудования, соответствующих техническим характеристикам и условиям гарантийного обслуживания, установленным проектной документацией, с предварительным письменным согласованием их технических характеристик, товарных знаков, фирменных наименований, марок и гарантийных сроков с заказчиком до установки (использования).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4731FA">
        <w:rPr>
          <w:rFonts w:ascii="GHEA Grapalat" w:hAnsi="GHEA Grapalat"/>
        </w:rPr>
        <w:t xml:space="preserve"> (эксплуатации)</w:t>
      </w:r>
      <w:r w:rsidRPr="009F3DC7">
        <w:rPr>
          <w:rFonts w:ascii="GHEA Grapalat" w:hAnsi="GHEA Grapalat"/>
        </w:rPr>
        <w:t xml:space="preserve"> результата работы, а также сообщать сведения о возможных последствиях несоблюдения этих требований и правил.</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w:t>
      </w:r>
      <w:r w:rsidR="00A3793B">
        <w:rPr>
          <w:rFonts w:ascii="GHEA Grapalat" w:hAnsi="GHEA Grapalat"/>
        </w:rPr>
        <w:t xml:space="preserve"> </w:t>
      </w:r>
      <w:r w:rsidR="00A3793B" w:rsidRPr="00477D2B">
        <w:rPr>
          <w:rFonts w:ascii="GHEA Grapalat" w:hAnsi="GHEA Grapalat"/>
        </w:rPr>
        <w:t>своих средств</w:t>
      </w:r>
      <w:r w:rsidRPr="009F3DC7">
        <w:rPr>
          <w:rFonts w:ascii="GHEA Grapalat" w:hAnsi="GHEA Grapalat"/>
        </w:rPr>
        <w:t xml:space="preserve"> и в установленный Заказчиком разумный срок устранять эти недостатки. </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счет</w:t>
      </w:r>
      <w:r w:rsidR="0092053F" w:rsidRPr="0092053F">
        <w:rPr>
          <w:rFonts w:ascii="GHEA Grapalat" w:hAnsi="GHEA Grapalat"/>
        </w:rPr>
        <w:t xml:space="preserve"> </w:t>
      </w:r>
      <w:r w:rsidR="0092053F" w:rsidRPr="00477D2B">
        <w:rPr>
          <w:rFonts w:ascii="GHEA Grapalat" w:hAnsi="GHEA Grapalat"/>
        </w:rPr>
        <w:t>своих средств</w:t>
      </w:r>
      <w:r w:rsidRPr="009F3DC7">
        <w:rPr>
          <w:rFonts w:ascii="GHEA Grapalat" w:hAnsi="GHEA Grapalat"/>
        </w:rPr>
        <w:t xml:space="preserve"> и в установленный Заказчиком разумный срок устранять эти недостатки</w:t>
      </w:r>
      <w:r w:rsidR="00C86F9C">
        <w:rPr>
          <w:rStyle w:val="af6"/>
          <w:rFonts w:ascii="GHEA Grapalat" w:hAnsi="GHEA Grapalat"/>
        </w:rPr>
        <w:footnoteReference w:customMarkFollows="1" w:id="33"/>
        <w:t>26</w:t>
      </w:r>
      <w:r w:rsidRPr="009F3DC7">
        <w:rPr>
          <w:rFonts w:ascii="GHEA Grapalat" w:hAnsi="GHEA Grapalat"/>
        </w:rPr>
        <w:t>.</w:t>
      </w:r>
    </w:p>
    <w:p w:rsidR="00BB28C8" w:rsidRPr="009F3DC7" w:rsidRDefault="00BB28C8" w:rsidP="00BB28C8">
      <w:pPr>
        <w:widowControl w:val="0"/>
        <w:tabs>
          <w:tab w:val="left" w:pos="1418"/>
        </w:tabs>
        <w:spacing w:after="160" w:line="360" w:lineRule="auto"/>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r>
      <w:r w:rsidRPr="00D806D8">
        <w:rPr>
          <w:rFonts w:ascii="GHEA Grapalat" w:hAnsi="GHEA Grapalat"/>
        </w:rPr>
        <w:t xml:space="preserve">Минимальные требования, предъявляемые к </w:t>
      </w:r>
      <w:r w:rsidR="00CF1054" w:rsidRPr="00D806D8">
        <w:rPr>
          <w:rFonts w:ascii="GHEA Grapalat" w:hAnsi="GHEA Grapalat"/>
        </w:rPr>
        <w:t xml:space="preserve">техническим характеристикам и </w:t>
      </w:r>
      <w:r w:rsidRPr="00D806D8">
        <w:rPr>
          <w:rFonts w:ascii="GHEA Grapalat" w:hAnsi="GHEA Grapalat"/>
        </w:rPr>
        <w:t>гарантийным срокам объекта подряда, к его</w:t>
      </w:r>
      <w:r w:rsidRPr="0010519D">
        <w:rPr>
          <w:rFonts w:ascii="GHEA Grapalat" w:hAnsi="GHEA Grapalat"/>
        </w:rPr>
        <w:t xml:space="preserve">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lang w:val="hy-AM"/>
        </w:rPr>
        <w:t xml:space="preserve"> </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оборудованию</w:t>
      </w:r>
      <w:r w:rsidR="00EA6DF8" w:rsidRPr="0010519D">
        <w:rPr>
          <w:rFonts w:ascii="GHEA Grapalat" w:hAnsi="GHEA Grapalat"/>
        </w:rPr>
        <w:t xml:space="preserve"> </w:t>
      </w:r>
      <w:r w:rsidRPr="0010519D">
        <w:rPr>
          <w:rFonts w:ascii="GHEA Grapalat" w:hAnsi="GHEA Grapalat"/>
        </w:rPr>
        <w:t xml:space="preserve"> представлены в приложении № —- к договору</w:t>
      </w:r>
      <w:r w:rsidR="00C86F9C">
        <w:rPr>
          <w:rStyle w:val="af6"/>
          <w:rFonts w:ascii="GHEA Grapalat" w:hAnsi="GHEA Grapalat"/>
        </w:rPr>
        <w:footnoteReference w:customMarkFollows="1" w:id="34"/>
        <w:t>27</w:t>
      </w:r>
      <w:r w:rsidRPr="0010519D">
        <w:rPr>
          <w:rFonts w:ascii="GHEA Grapalat" w:hAnsi="GHEA Grapalat"/>
        </w:rPr>
        <w:t>.</w:t>
      </w:r>
      <w:r w:rsidRPr="009F3DC7">
        <w:rPr>
          <w:rFonts w:ascii="GHEA Grapalat" w:hAnsi="GHEA Grapalat"/>
        </w:rPr>
        <w:t xml:space="preserve"> </w:t>
      </w:r>
    </w:p>
    <w:p w:rsidR="00BB28C8" w:rsidRPr="009F3DC7" w:rsidRDefault="00BB28C8" w:rsidP="00BB28C8">
      <w:pPr>
        <w:widowControl w:val="0"/>
        <w:tabs>
          <w:tab w:val="left" w:pos="1418"/>
        </w:tabs>
        <w:spacing w:after="160" w:line="360" w:lineRule="auto"/>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u w:val="single"/>
        </w:rPr>
      </w:pPr>
    </w:p>
    <w:p w:rsidR="00BB28C8"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rsidR="00F742F9" w:rsidRDefault="00563671" w:rsidP="00563671">
      <w:pPr>
        <w:widowControl w:val="0"/>
        <w:tabs>
          <w:tab w:val="left" w:pos="1134"/>
        </w:tabs>
        <w:spacing w:after="160" w:line="340" w:lineRule="auto"/>
        <w:ind w:firstLine="567"/>
        <w:jc w:val="both"/>
        <w:rPr>
          <w:rFonts w:ascii="GHEA Grapalat" w:hAnsi="GHEA Grapalat"/>
        </w:rPr>
      </w:pPr>
      <w:r>
        <w:rPr>
          <w:rFonts w:ascii="GHEA Grapalat" w:hAnsi="GHEA Grapalat"/>
        </w:rPr>
        <w:t>4.1.</w:t>
      </w:r>
      <w:r>
        <w:rPr>
          <w:rFonts w:ascii="GHEA Grapalat" w:hAnsi="GHEA Grapalat"/>
        </w:rPr>
        <w:tab/>
        <w:t>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w:t>
      </w:r>
    </w:p>
    <w:p w:rsidR="00563671" w:rsidRDefault="00F742F9" w:rsidP="00563671">
      <w:pPr>
        <w:widowControl w:val="0"/>
        <w:tabs>
          <w:tab w:val="left" w:pos="1134"/>
        </w:tabs>
        <w:spacing w:after="160" w:line="340" w:lineRule="auto"/>
        <w:ind w:firstLine="567"/>
        <w:jc w:val="both"/>
        <w:rPr>
          <w:rFonts w:ascii="GHEA Grapalat" w:hAnsi="GHEA Grapalat" w:cs="Sylfaen"/>
        </w:rPr>
      </w:pPr>
      <w:r w:rsidRPr="00477D2B">
        <w:rPr>
          <w:rFonts w:ascii="GHEA Grapalat" w:hAnsi="GHEA Grapalat" w:cs="Sylfaen"/>
        </w:rPr>
        <w:t>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Pr>
          <w:rFonts w:ascii="GHEA Grapalat" w:hAnsi="GHEA Grapalat" w:cs="Sylfaen"/>
        </w:rPr>
        <w:t>ого</w:t>
      </w:r>
      <w:r w:rsidRPr="00477D2B">
        <w:rPr>
          <w:rFonts w:ascii="GHEA Grapalat" w:hAnsi="GHEA Grapalat" w:cs="Sylfaen"/>
        </w:rPr>
        <w:t xml:space="preserve"> </w:t>
      </w:r>
      <w:r>
        <w:rPr>
          <w:rFonts w:ascii="GHEA Grapalat" w:hAnsi="GHEA Grapalat" w:cs="Sylfaen"/>
        </w:rPr>
        <w:t>надзора</w:t>
      </w:r>
      <w:r w:rsidRPr="00477D2B">
        <w:rPr>
          <w:rFonts w:ascii="GHEA Grapalat" w:hAnsi="GHEA Grapalat" w:cs="Sylfaen"/>
        </w:rPr>
        <w:t xml:space="preserve"> за выполнением </w:t>
      </w:r>
      <w:r>
        <w:rPr>
          <w:rFonts w:ascii="GHEA Grapalat" w:hAnsi="GHEA Grapalat" w:cs="Sylfaen"/>
        </w:rPr>
        <w:t xml:space="preserve">данных </w:t>
      </w:r>
      <w:r w:rsidRPr="00477D2B">
        <w:rPr>
          <w:rFonts w:ascii="GHEA Grapalat" w:hAnsi="GHEA Grapalat" w:cs="Sylfaen"/>
        </w:rPr>
        <w:t>строительных работ.</w:t>
      </w:r>
      <w:r w:rsidR="00A039C5" w:rsidRPr="00A039C5">
        <w:rPr>
          <w:rFonts w:ascii="GHEA Grapalat" w:hAnsi="GHEA Grapalat" w:cs="Sylfaen"/>
          <w:vertAlign w:val="superscript"/>
        </w:rPr>
        <w:t>27.1</w:t>
      </w:r>
      <w:r w:rsidR="00563671">
        <w:rPr>
          <w:rFonts w:ascii="GHEA Grapalat" w:hAnsi="GHEA Grapalat"/>
        </w:rPr>
        <w:t xml:space="preserve"> </w:t>
      </w:r>
    </w:p>
    <w:p w:rsidR="00563671" w:rsidRDefault="00563671" w:rsidP="00563671">
      <w:pPr>
        <w:widowControl w:val="0"/>
        <w:spacing w:after="160" w:line="34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4.2.</w:t>
      </w:r>
      <w:r>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Подрядчика применяет меры ответственности, предусмотренные договором.</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4.</w:t>
      </w:r>
      <w:r w:rsidR="00C30550">
        <w:rPr>
          <w:rFonts w:ascii="GHEA Grapalat" w:hAnsi="GHEA Grapalat"/>
        </w:rPr>
        <w:t>3</w:t>
      </w:r>
      <w:r>
        <w:rPr>
          <w:rFonts w:ascii="GHEA Grapalat" w:hAnsi="GHEA Grapalat"/>
        </w:rPr>
        <w:t>.</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563671" w:rsidRDefault="00563671" w:rsidP="00563671">
      <w:pPr>
        <w:widowControl w:val="0"/>
        <w:tabs>
          <w:tab w:val="left" w:pos="1134"/>
        </w:tabs>
        <w:spacing w:after="160" w:line="360" w:lineRule="auto"/>
        <w:ind w:firstLine="567"/>
        <w:jc w:val="both"/>
        <w:rPr>
          <w:rFonts w:ascii="GHEA Grapalat" w:hAnsi="GHEA Grapalat"/>
        </w:rPr>
      </w:pPr>
      <w:r>
        <w:rPr>
          <w:rFonts w:ascii="GHEA Grapalat" w:hAnsi="GHEA Grapalat"/>
        </w:rPr>
        <w:t>4.</w:t>
      </w:r>
      <w:r w:rsidR="007E400C">
        <w:rPr>
          <w:rFonts w:ascii="GHEA Grapalat" w:hAnsi="GHEA Grapalat"/>
        </w:rPr>
        <w:t>4</w:t>
      </w:r>
      <w:r>
        <w:rPr>
          <w:rFonts w:ascii="GHEA Grapalat" w:hAnsi="GHEA Grapalat"/>
        </w:rPr>
        <w:t>.</w:t>
      </w:r>
      <w:r>
        <w:rPr>
          <w:rFonts w:ascii="GHEA Grapalat" w:hAnsi="GHEA Grapalat"/>
        </w:rPr>
        <w:tab/>
        <w:t>Если в срок, установленный пунктом 4.</w:t>
      </w:r>
      <w:r w:rsidR="007E400C">
        <w:rPr>
          <w:rFonts w:ascii="GHEA Grapalat" w:hAnsi="GHEA Grapalat"/>
        </w:rPr>
        <w:t>3</w:t>
      </w:r>
      <w:r>
        <w:rPr>
          <w:rFonts w:ascii="GHEA Grapalat" w:hAnsi="GHEA Grapalat"/>
        </w:rPr>
        <w:t xml:space="preserve"> договора, Заказчик не</w:t>
      </w:r>
      <w:r>
        <w:rPr>
          <w:rFonts w:ascii="Courier New" w:hAnsi="Courier New" w:cs="Courier New"/>
        </w:rPr>
        <w:t> </w:t>
      </w:r>
      <w:r>
        <w:rPr>
          <w:rFonts w:ascii="GHEA Grapalat" w:hAnsi="GHEA Grapalat"/>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Pr>
          <w:rFonts w:ascii="GHEA Grapalat" w:hAnsi="GHEA Grapalat"/>
        </w:rPr>
        <w:t>3</w:t>
      </w:r>
      <w:r>
        <w:rPr>
          <w:rFonts w:ascii="GHEA Grapalat" w:hAnsi="GHEA Grapalat"/>
        </w:rPr>
        <w:t xml:space="preserve"> договора окончательного срока Заказчик предоставляет Подрядчику утвержденный им акт сдачи-приемки. </w:t>
      </w:r>
    </w:p>
    <w:p w:rsidR="0032067F" w:rsidRDefault="006365A9" w:rsidP="0032067F">
      <w:pPr>
        <w:widowControl w:val="0"/>
        <w:tabs>
          <w:tab w:val="left" w:pos="1276"/>
        </w:tabs>
        <w:spacing w:after="160" w:line="360" w:lineRule="auto"/>
        <w:ind w:firstLine="567"/>
        <w:jc w:val="both"/>
        <w:rPr>
          <w:rFonts w:ascii="GHEA Grapalat" w:hAnsi="GHEA Grapalat" w:cs="Times Armenian"/>
        </w:rPr>
      </w:pPr>
      <w:r w:rsidRPr="007667CA">
        <w:rPr>
          <w:rFonts w:ascii="GHEA Grapalat" w:hAnsi="GHEA Grapalat"/>
        </w:rPr>
        <w:t>4.5</w:t>
      </w:r>
      <w:r w:rsidR="0032067F" w:rsidRPr="007667CA">
        <w:rPr>
          <w:rFonts w:ascii="GHEA Grapalat" w:hAnsi="GHEA Grapalat"/>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Default="00563671" w:rsidP="00563671">
      <w:pPr>
        <w:pStyle w:val="norm"/>
        <w:widowControl w:val="0"/>
        <w:tabs>
          <w:tab w:val="left" w:pos="1134"/>
        </w:tabs>
        <w:spacing w:after="160" w:line="360" w:lineRule="auto"/>
        <w:ind w:firstLine="567"/>
        <w:rPr>
          <w:rFonts w:ascii="GHEA Grapalat" w:hAnsi="GHEA Grapalat"/>
          <w:sz w:val="24"/>
          <w:szCs w:val="24"/>
        </w:rPr>
      </w:pPr>
      <w:r>
        <w:rPr>
          <w:rFonts w:ascii="GHEA Grapalat" w:hAnsi="GHEA Grapalat"/>
          <w:sz w:val="24"/>
          <w:szCs w:val="24"/>
        </w:rPr>
        <w:t>4.6.</w:t>
      </w:r>
      <w:r>
        <w:rPr>
          <w:rFonts w:ascii="GHEA Grapalat" w:hAnsi="GHEA Grapalat"/>
          <w:sz w:val="24"/>
          <w:szCs w:val="24"/>
        </w:rPr>
        <w:tab/>
        <w:t xml:space="preserve">Во время приемки работы применяются также следующие условия: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t xml:space="preserve">После получения сведений от Подрядчика о завершении строительства руководитель Заказчика предпринимает меры для формирования </w:t>
      </w:r>
      <w:r w:rsidR="00A07021" w:rsidRPr="008B6288">
        <w:rPr>
          <w:rFonts w:ascii="GHEA Grapalat" w:hAnsi="GHEA Grapalat"/>
          <w:sz w:val="24"/>
          <w:szCs w:val="24"/>
        </w:rPr>
        <w:t>приемн</w:t>
      </w:r>
      <w:r w:rsidR="00A07021" w:rsidRPr="00477D2B">
        <w:rPr>
          <w:rFonts w:ascii="GHEA Grapalat" w:hAnsi="GHEA Grapalat"/>
          <w:sz w:val="24"/>
          <w:szCs w:val="24"/>
        </w:rPr>
        <w:t>ой</w:t>
      </w:r>
      <w:r w:rsidR="00A07021" w:rsidRPr="008B6288">
        <w:rPr>
          <w:rFonts w:ascii="GHEA Grapalat" w:hAnsi="GHEA Grapalat"/>
          <w:sz w:val="24"/>
          <w:szCs w:val="24"/>
        </w:rPr>
        <w:t xml:space="preserve"> комисси</w:t>
      </w:r>
      <w:r w:rsidR="00A07021" w:rsidRPr="00477D2B">
        <w:rPr>
          <w:rFonts w:ascii="GHEA Grapalat" w:hAnsi="GHEA Grapalat"/>
          <w:sz w:val="24"/>
          <w:szCs w:val="24"/>
        </w:rPr>
        <w:t>и</w:t>
      </w:r>
      <w:r w:rsidR="00A07021" w:rsidRPr="008B6288">
        <w:rPr>
          <w:rFonts w:ascii="GHEA Grapalat" w:hAnsi="GHEA Grapalat"/>
          <w:sz w:val="24"/>
          <w:szCs w:val="24"/>
        </w:rPr>
        <w:t xml:space="preserve"> по завершенному строительству (далее-приемная комиссия)</w:t>
      </w:r>
      <w:r>
        <w:rPr>
          <w:rFonts w:ascii="GHEA Grapalat" w:hAnsi="GHEA Grapalat"/>
          <w:sz w:val="24"/>
          <w:szCs w:val="24"/>
        </w:rPr>
        <w:t>, установленной постановлением Правительства Республики Армения № 596-N от 19 марта 2015 года, и для приемки выполненных работ;</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Pr>
          <w:rFonts w:ascii="Courier New" w:hAnsi="Courier New" w:cs="Courier New"/>
          <w:sz w:val="24"/>
          <w:szCs w:val="24"/>
        </w:rPr>
        <w:t> </w:t>
      </w:r>
      <w:r>
        <w:rPr>
          <w:rFonts w:ascii="GHEA Grapalat" w:hAnsi="GHEA Grapalat"/>
          <w:sz w:val="24"/>
          <w:szCs w:val="24"/>
        </w:rPr>
        <w:t>года;</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3)</w:t>
      </w:r>
      <w:r>
        <w:rPr>
          <w:rFonts w:ascii="GHEA Grapalat" w:hAnsi="GHEA Grapalat"/>
          <w:sz w:val="24"/>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4)</w:t>
      </w:r>
      <w:r>
        <w:rPr>
          <w:rFonts w:ascii="GHEA Grapalat" w:hAnsi="GHEA Grapalat"/>
          <w:sz w:val="24"/>
          <w:szCs w:val="24"/>
        </w:rPr>
        <w:tab/>
        <w:t>после получения в установленном порядке акта, указанного в подпункте</w:t>
      </w:r>
      <w:r>
        <w:rPr>
          <w:rFonts w:ascii="Courier New" w:hAnsi="Courier New" w:cs="Courier New"/>
          <w:sz w:val="24"/>
          <w:szCs w:val="24"/>
        </w:rPr>
        <w:t> </w:t>
      </w:r>
      <w:r>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t>не соответствует требованиям договора, то акт не подписывается;</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BB28C8" w:rsidRPr="009F3DC7" w:rsidRDefault="00BB28C8" w:rsidP="00BB28C8">
      <w:pPr>
        <w:widowControl w:val="0"/>
        <w:tabs>
          <w:tab w:val="left" w:pos="1276"/>
        </w:tabs>
        <w:spacing w:after="160" w:line="348" w:lineRule="auto"/>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A542E3">
        <w:rPr>
          <w:rFonts w:ascii="GHEA Grapalat" w:hAnsi="GHEA Grapalat"/>
        </w:rPr>
        <w:t>лот 1</w:t>
      </w:r>
      <w:r w:rsidRPr="00D5595C">
        <w:rPr>
          <w:rFonts w:ascii="GHEA Grapalat" w:hAnsi="GHEA Grapalat"/>
        </w:rPr>
        <w:t>________</w:t>
      </w:r>
      <w:r w:rsidRPr="00A542E3">
        <w:rPr>
          <w:rFonts w:ascii="GHEA Grapalat" w:hAnsi="GHEA Grapalat"/>
        </w:rPr>
        <w:t>. (</w:t>
      </w:r>
      <w:r w:rsidRPr="00D5595C">
        <w:rPr>
          <w:rFonts w:ascii="GHEA Grapalat" w:hAnsi="GHEA Grapalat"/>
        </w:rPr>
        <w:t>_______</w:t>
      </w:r>
      <w:r w:rsidRPr="00A542E3">
        <w:rPr>
          <w:rFonts w:ascii="GHEA Grapalat" w:hAnsi="GHEA Grapalat"/>
        </w:rPr>
        <w:t xml:space="preserve">) драмов РА, из которых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w:t>
      </w:r>
      <w:r w:rsidRPr="00A542E3">
        <w:rPr>
          <w:rFonts w:ascii="GHEA Grapalat" w:hAnsi="GHEA Grapalat"/>
        </w:rPr>
        <w:t>) драмов РА составляют НДС.</w:t>
      </w:r>
    </w:p>
    <w:p w:rsidR="00BB28C8" w:rsidRPr="00D5595C" w:rsidRDefault="00BB28C8" w:rsidP="00BB28C8">
      <w:pPr>
        <w:widowControl w:val="0"/>
        <w:tabs>
          <w:tab w:val="left" w:pos="1276"/>
        </w:tabs>
        <w:spacing w:after="160" w:line="360" w:lineRule="auto"/>
        <w:jc w:val="both"/>
        <w:rPr>
          <w:rFonts w:ascii="GHEA Grapalat" w:hAnsi="GHEA Grapalat"/>
        </w:rPr>
      </w:pPr>
      <w:r w:rsidRPr="00D5595C">
        <w:rPr>
          <w:rFonts w:ascii="GHEA Grapalat" w:hAnsi="GHEA Grapalat"/>
        </w:rPr>
        <w:t>_________________________________________________________________________</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A542E3">
        <w:rPr>
          <w:rFonts w:ascii="GHEA Grapalat" w:hAnsi="GHEA Grapalat"/>
        </w:rPr>
        <w:t xml:space="preserve">лот n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xml:space="preserve">) драмов РА, из которых </w:t>
      </w:r>
      <w:r w:rsidRPr="00D5595C">
        <w:rPr>
          <w:rFonts w:ascii="GHEA Grapalat" w:hAnsi="GHEA Grapalat"/>
        </w:rPr>
        <w:t>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драмов РА составляют НДС</w:t>
      </w:r>
      <w:r w:rsidR="00F445EC">
        <w:rPr>
          <w:rStyle w:val="af6"/>
          <w:rFonts w:ascii="GHEA Grapalat" w:hAnsi="GHEA Grapalat"/>
        </w:rPr>
        <w:footnoteReference w:customMarkFollows="1" w:id="35"/>
        <w:t>28</w:t>
      </w:r>
      <w:r w:rsidRPr="00A542E3">
        <w:rPr>
          <w:rFonts w:ascii="GHEA Grapalat" w:hAnsi="GHEA Grapalat"/>
        </w:rPr>
        <w:t>.</w:t>
      </w:r>
    </w:p>
    <w:p w:rsidR="00BB28C8" w:rsidRDefault="00BB28C8" w:rsidP="00BB28C8">
      <w:pPr>
        <w:widowControl w:val="0"/>
        <w:tabs>
          <w:tab w:val="left" w:pos="1276"/>
        </w:tabs>
        <w:spacing w:after="160" w:line="360" w:lineRule="auto"/>
        <w:ind w:firstLine="567"/>
        <w:jc w:val="both"/>
        <w:rPr>
          <w:ins w:id="25" w:author="Vardan" w:date="2022-10-29T23:33:00Z"/>
          <w:rFonts w:ascii="GHEA Grapalat" w:hAnsi="GHEA Grapalat"/>
        </w:rPr>
      </w:pPr>
      <w:r w:rsidRPr="00A542E3">
        <w:rPr>
          <w:rFonts w:ascii="GHEA Grapalat" w:hAnsi="GHEA Grapalat"/>
        </w:rPr>
        <w:t>5.1.1.</w:t>
      </w:r>
      <w:r w:rsidRPr="00A542E3">
        <w:rPr>
          <w:rFonts w:ascii="GHEA Grapalat" w:hAnsi="GHEA Grapalat"/>
        </w:rPr>
        <w:tab/>
      </w:r>
      <w:r w:rsidRPr="00A542E3">
        <w:rPr>
          <w:rFonts w:ascii="GHEA Grapalat" w:hAnsi="GHEA Grapalat"/>
          <w:spacing w:val="-6"/>
        </w:rPr>
        <w:t xml:space="preserve">Заказчик перечисляет сумму в размере до </w:t>
      </w:r>
      <w:r w:rsidRPr="00D5595C">
        <w:rPr>
          <w:rFonts w:ascii="GHEA Grapalat" w:hAnsi="GHEA Grapalat"/>
          <w:spacing w:val="-6"/>
        </w:rPr>
        <w:t>________</w:t>
      </w:r>
      <w:r w:rsidRPr="00A542E3">
        <w:rPr>
          <w:rFonts w:ascii="GHEA Grapalat" w:hAnsi="GHEA Grapalat"/>
          <w:spacing w:val="-6"/>
        </w:rPr>
        <w:t xml:space="preserve"> (</w:t>
      </w:r>
      <w:r w:rsidRPr="00D5595C">
        <w:rPr>
          <w:rFonts w:ascii="GHEA Grapalat" w:hAnsi="GHEA Grapalat"/>
          <w:spacing w:val="-6"/>
        </w:rPr>
        <w:t>_________</w:t>
      </w:r>
      <w:r w:rsidRPr="00A542E3">
        <w:rPr>
          <w:rFonts w:ascii="GHEA Grapalat" w:hAnsi="GHEA Grapalat"/>
          <w:spacing w:val="-6"/>
        </w:rPr>
        <w:t>)</w:t>
      </w:r>
      <w:r w:rsidRPr="00297B73">
        <w:rPr>
          <w:rFonts w:ascii="GHEA Grapalat" w:hAnsi="GHEA Grapalat"/>
          <w:spacing w:val="-6"/>
        </w:rPr>
        <w:t xml:space="preserve"> драмов РА от цены договора на банковский счет Подрядчика в качестве предоплаты.</w:t>
      </w:r>
      <w:r w:rsidRPr="009F3DC7">
        <w:rPr>
          <w:rFonts w:ascii="GHEA Grapalat" w:hAnsi="GHEA Grapalat"/>
        </w:rPr>
        <w:t xml:space="preserve"> </w:t>
      </w:r>
    </w:p>
    <w:p w:rsidR="00EB3DD2" w:rsidRPr="009F3DC7" w:rsidRDefault="00EB3DD2" w:rsidP="00EB3DD2">
      <w:pPr>
        <w:widowControl w:val="0"/>
        <w:tabs>
          <w:tab w:val="left" w:pos="1276"/>
        </w:tabs>
        <w:spacing w:after="160" w:line="360" w:lineRule="auto"/>
        <w:ind w:firstLine="567"/>
        <w:jc w:val="both"/>
        <w:rPr>
          <w:rFonts w:ascii="GHEA Grapalat" w:hAnsi="GHEA Grapalat" w:cs="Times Armenian"/>
        </w:rPr>
      </w:pPr>
      <w:r w:rsidRPr="004E13D3">
        <w:rPr>
          <w:rFonts w:ascii="GHEA Grapalat" w:hAnsi="GHEA Grapalat" w:cs="Times Armenian"/>
        </w:rPr>
        <w:t xml:space="preserve">При этом предоплата предоставляется, если </w:t>
      </w:r>
      <w:r w:rsidR="00AC341B" w:rsidRPr="00C8334C">
        <w:rPr>
          <w:rFonts w:ascii="GHEA Grapalat" w:hAnsi="GHEA Grapalat" w:cs="Sylfaen"/>
        </w:rPr>
        <w:t>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AC341B">
        <w:rPr>
          <w:rFonts w:ascii="GHEA Grapalat" w:hAnsi="GHEA Grapalat" w:cs="Sylfaen"/>
        </w:rPr>
        <w:t>ого</w:t>
      </w:r>
      <w:r w:rsidR="00AC341B" w:rsidRPr="00C8334C">
        <w:rPr>
          <w:rFonts w:ascii="GHEA Grapalat" w:hAnsi="GHEA Grapalat" w:cs="Sylfaen"/>
        </w:rPr>
        <w:t xml:space="preserve"> </w:t>
      </w:r>
      <w:r w:rsidR="00AC341B" w:rsidRPr="00477D2B">
        <w:rPr>
          <w:rFonts w:ascii="GHEA Grapalat" w:hAnsi="GHEA Grapalat" w:cs="Sylfaen"/>
        </w:rPr>
        <w:t>надзора</w:t>
      </w:r>
      <w:r w:rsidR="00AC341B" w:rsidRPr="00C8334C">
        <w:rPr>
          <w:rFonts w:ascii="GHEA Grapalat" w:hAnsi="GHEA Grapalat" w:cs="Sylfaen"/>
        </w:rPr>
        <w:t xml:space="preserve"> за выполнением </w:t>
      </w:r>
      <w:r w:rsidR="00AC341B">
        <w:rPr>
          <w:rFonts w:ascii="GHEA Grapalat" w:hAnsi="GHEA Grapalat" w:cs="Sylfaen"/>
        </w:rPr>
        <w:t xml:space="preserve">данных </w:t>
      </w:r>
      <w:r w:rsidR="00AC341B" w:rsidRPr="00C8334C">
        <w:rPr>
          <w:rFonts w:ascii="GHEA Grapalat" w:hAnsi="GHEA Grapalat" w:cs="Sylfaen"/>
        </w:rPr>
        <w:t>строительных работ</w:t>
      </w:r>
      <w:r w:rsidR="00AC341B" w:rsidRPr="00477D2B">
        <w:rPr>
          <w:rFonts w:ascii="GHEA Grapalat" w:hAnsi="GHEA Grapalat" w:cs="Sylfaen"/>
        </w:rPr>
        <w:t>.</w:t>
      </w:r>
      <w:r w:rsidR="00AC341B" w:rsidRPr="00AC341B">
        <w:rPr>
          <w:rFonts w:ascii="GHEA Grapalat" w:hAnsi="GHEA Grapalat" w:cs="Sylfaen"/>
          <w:vertAlign w:val="superscript"/>
        </w:rPr>
        <w:t>29.1</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3B487D">
        <w:rPr>
          <w:rStyle w:val="af6"/>
          <w:rFonts w:ascii="GHEA Grapalat" w:hAnsi="GHEA Grapalat"/>
        </w:rPr>
        <w:t xml:space="preserve"> </w:t>
      </w:r>
      <w:r w:rsidR="00DD157D">
        <w:rPr>
          <w:rStyle w:val="af6"/>
          <w:rFonts w:ascii="GHEA Grapalat" w:hAnsi="GHEA Grapalat"/>
        </w:rPr>
        <w:footnoteReference w:customMarkFollows="1" w:id="36"/>
        <w:t>29</w:t>
      </w:r>
      <w:r w:rsidRPr="009F3DC7">
        <w:rPr>
          <w:rFonts w:ascii="GHEA Grapalat" w:hAnsi="GHEA Grapalat"/>
        </w:rPr>
        <w:t xml:space="preserve">. </w:t>
      </w:r>
    </w:p>
    <w:p w:rsidR="00BB28C8" w:rsidRPr="009F3DC7" w:rsidRDefault="00BB28C8" w:rsidP="00BB28C8">
      <w:pPr>
        <w:widowControl w:val="0"/>
        <w:tabs>
          <w:tab w:val="num"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rsidR="00666775" w:rsidRDefault="00BB28C8" w:rsidP="00E21361">
      <w:pPr>
        <w:widowControl w:val="0"/>
        <w:tabs>
          <w:tab w:val="left" w:pos="1134"/>
        </w:tabs>
        <w:spacing w:after="160" w:line="360" w:lineRule="auto"/>
        <w:ind w:firstLine="567"/>
        <w:jc w:val="both"/>
        <w:rPr>
          <w:ins w:id="26" w:author="Vardan" w:date="2022-10-29T23:33:00Z"/>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rsidR="006A4B0D" w:rsidRDefault="003D07B5" w:rsidP="006A2F70">
      <w:pPr>
        <w:spacing w:line="360" w:lineRule="auto"/>
        <w:jc w:val="both"/>
        <w:rPr>
          <w:rFonts w:ascii="GHEA Grapalat" w:hAnsi="GHEA Grapalat"/>
        </w:rPr>
      </w:pPr>
      <w:r>
        <w:rPr>
          <w:rFonts w:ascii="GHEA Grapalat" w:hAnsi="GHEA Grapalat"/>
        </w:rPr>
        <w:t xml:space="preserve">     </w:t>
      </w:r>
      <w:r w:rsidR="00BB28C8" w:rsidRPr="009F3DC7">
        <w:rPr>
          <w:rFonts w:ascii="GHEA Grapalat" w:hAnsi="GHEA Grapalat"/>
        </w:rPr>
        <w:t xml:space="preserve">Перечисление денежных средств производится на основании акта сдачи-приемки в </w:t>
      </w:r>
      <w:r w:rsidR="00E02310">
        <w:rPr>
          <w:rFonts w:ascii="GHEA Grapalat" w:hAnsi="GHEA Grapalat"/>
        </w:rPr>
        <w:t>течение месяцев</w:t>
      </w:r>
      <w:r w:rsidR="00BB28C8" w:rsidRPr="009F3DC7">
        <w:rPr>
          <w:rFonts w:ascii="GHEA Grapalat" w:hAnsi="GHEA Grapalat"/>
        </w:rPr>
        <w:t>, предусмотренны</w:t>
      </w:r>
      <w:r w:rsidR="00E02310">
        <w:rPr>
          <w:rFonts w:ascii="GHEA Grapalat" w:hAnsi="GHEA Grapalat"/>
        </w:rPr>
        <w:t>х</w:t>
      </w:r>
      <w:r w:rsidR="00BB28C8" w:rsidRPr="009F3DC7">
        <w:rPr>
          <w:rFonts w:ascii="GHEA Grapalat" w:hAnsi="GHEA Grapalat"/>
        </w:rPr>
        <w:t xml:space="preserve"> графиком оплаты договора (Приложение № 2), но не позднее чем до </w:t>
      </w:r>
      <w:r w:rsidR="00E02310">
        <w:rPr>
          <w:rFonts w:ascii="GHEA Grapalat" w:hAnsi="GHEA Grapalat"/>
        </w:rPr>
        <w:t xml:space="preserve">----ого </w:t>
      </w:r>
      <w:r w:rsidR="00BB28C8" w:rsidRPr="009F3DC7">
        <w:rPr>
          <w:rFonts w:ascii="GHEA Grapalat" w:hAnsi="GHEA Grapalat"/>
        </w:rPr>
        <w:t xml:space="preserve"> декабря данного года. </w:t>
      </w:r>
    </w:p>
    <w:p w:rsidR="006A4B0D" w:rsidRPr="001762F4" w:rsidRDefault="006A4B0D" w:rsidP="006A4B0D">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Pr>
          <w:rFonts w:ascii="GHEA Grapalat" w:hAnsi="GHEA Grapalat"/>
          <w:vertAlign w:val="superscript"/>
          <w:lang w:val="hy-AM"/>
        </w:rPr>
        <w:t>28</w:t>
      </w:r>
      <w:r w:rsidRPr="001762F4">
        <w:rPr>
          <w:rFonts w:ascii="GHEA Grapalat" w:hAnsi="GHEA Grapalat"/>
          <w:vertAlign w:val="superscript"/>
          <w:lang w:val="hy-AM"/>
        </w:rPr>
        <w:t>,1</w:t>
      </w:r>
      <w:r>
        <w:rPr>
          <w:rFonts w:ascii="GHEA Grapalat" w:hAnsi="GHEA Grapalat"/>
          <w:lang w:val="hy-AM"/>
        </w:rPr>
        <w:t>.</w:t>
      </w:r>
    </w:p>
    <w:p w:rsidR="001167B6" w:rsidRDefault="001167B6" w:rsidP="001167B6">
      <w:pPr>
        <w:pStyle w:val="HTML"/>
        <w:shd w:val="clear" w:color="auto" w:fill="F8F9FA"/>
        <w:spacing w:line="540" w:lineRule="atLeast"/>
        <w:jc w:val="both"/>
        <w:rPr>
          <w:rFonts w:ascii="GHEA Grapalat" w:hAnsi="GHEA Grapalat" w:cs="Times New Roman"/>
          <w:sz w:val="24"/>
          <w:szCs w:val="24"/>
          <w:lang w:val="ru-RU" w:eastAsia="ru-RU" w:bidi="ru-RU"/>
        </w:rPr>
      </w:pPr>
      <w:r w:rsidRPr="00391653">
        <w:rPr>
          <w:rFonts w:ascii="GHEA Grapalat" w:hAnsi="GHEA Grapalat"/>
          <w:lang w:val="ru-RU"/>
        </w:rPr>
        <w:t>5.4</w:t>
      </w:r>
      <w:r>
        <w:rPr>
          <w:rFonts w:ascii="GHEA Grapalat" w:hAnsi="GHEA Grapalat"/>
          <w:lang w:val="ru-RU"/>
        </w:rPr>
        <w:t xml:space="preserve"> </w:t>
      </w:r>
      <w:r>
        <w:rPr>
          <w:rFonts w:ascii="GHEA Grapalat" w:hAnsi="GHEA Grapalat" w:cs="Times New Roman"/>
          <w:sz w:val="24"/>
          <w:szCs w:val="24"/>
          <w:lang w:val="ru-RU" w:eastAsia="ru-RU" w:bidi="ru-RU"/>
        </w:rPr>
        <w:t>В</w:t>
      </w:r>
      <w:r w:rsidRPr="00391653">
        <w:rPr>
          <w:rFonts w:ascii="GHEA Grapalat" w:hAnsi="GHEA Grapalat" w:cs="Times New Roman"/>
          <w:sz w:val="24"/>
          <w:szCs w:val="24"/>
          <w:lang w:val="ru-RU" w:eastAsia="ru-RU" w:bidi="ru-RU"/>
        </w:rPr>
        <w:t xml:space="preserve"> рамках договора за исполнительные акты платежи осуществляются по следующей формуле: </w:t>
      </w:r>
    </w:p>
    <w:p w:rsidR="001167B6" w:rsidRDefault="001167B6" w:rsidP="001167B6">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ВС= ЦУ/СЦxОР где:</w:t>
      </w:r>
    </w:p>
    <w:p w:rsidR="001167B6" w:rsidRPr="00391653" w:rsidRDefault="001167B6" w:rsidP="001167B6">
      <w:pPr>
        <w:pStyle w:val="HTML"/>
        <w:shd w:val="clear" w:color="auto" w:fill="F8F9FA"/>
        <w:spacing w:line="540" w:lineRule="atLeast"/>
        <w:rPr>
          <w:rFonts w:ascii="GHEA Grapalat" w:hAnsi="GHEA Grapalat" w:cs="Times New Roman"/>
          <w:sz w:val="24"/>
          <w:szCs w:val="24"/>
          <w:lang w:val="ru-RU" w:eastAsia="ru-RU" w:bidi="ru-RU"/>
        </w:rPr>
      </w:pPr>
      <w:r w:rsidRPr="00391653">
        <w:rPr>
          <w:rFonts w:ascii="GHEA Grapalat" w:hAnsi="GHEA Grapalat" w:cs="Times New Roman"/>
          <w:sz w:val="24"/>
          <w:szCs w:val="24"/>
          <w:lang w:val="ru-RU" w:eastAsia="ru-RU" w:bidi="ru-RU"/>
        </w:rPr>
        <w:t>ЦУ -</w:t>
      </w:r>
      <w:r w:rsidRPr="001167B6">
        <w:rPr>
          <w:rFonts w:ascii="GHEA Grapalat" w:hAnsi="GHEA Grapalat" w:cs="Times New Roman"/>
          <w:sz w:val="24"/>
          <w:szCs w:val="24"/>
          <w:lang w:val="ru-RU" w:eastAsia="ru-RU" w:bidi="ru-RU"/>
        </w:rPr>
        <w:t xml:space="preserve"> цена, указанная в пункте 5.1 договора (если включено более одного лота, то цена данного лота);</w:t>
      </w:r>
    </w:p>
    <w:p w:rsidR="001167B6" w:rsidRDefault="001167B6" w:rsidP="001167B6">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w:t>
      </w:r>
      <w:r w:rsidRPr="00391653">
        <w:rPr>
          <w:rFonts w:ascii="GHEA Grapalat" w:hAnsi="GHEA Grapalat"/>
          <w:sz w:val="24"/>
          <w:szCs w:val="24"/>
        </w:rPr>
        <w:t>сметная цена строительных работ, опубликованная в настоящем приглашении</w:t>
      </w:r>
      <w:r>
        <w:rPr>
          <w:rFonts w:ascii="GHEA Grapalat" w:hAnsi="GHEA Grapalat"/>
          <w:sz w:val="24"/>
          <w:szCs w:val="24"/>
        </w:rPr>
        <w:t>,</w:t>
      </w:r>
    </w:p>
    <w:p w:rsidR="001167B6" w:rsidRDefault="001167B6" w:rsidP="001167B6">
      <w:pPr>
        <w:pStyle w:val="norm"/>
        <w:widowControl w:val="0"/>
        <w:spacing w:after="160" w:line="360" w:lineRule="auto"/>
        <w:ind w:firstLine="567"/>
        <w:rPr>
          <w:rFonts w:ascii="GHEA Grapalat" w:hAnsi="GHEA Grapalat"/>
          <w:sz w:val="24"/>
          <w:szCs w:val="24"/>
        </w:rPr>
      </w:pPr>
      <w:r>
        <w:rPr>
          <w:rFonts w:ascii="GHEA Grapalat" w:hAnsi="GHEA Grapalat"/>
          <w:sz w:val="24"/>
          <w:szCs w:val="24"/>
        </w:rPr>
        <w:t>ОР -</w:t>
      </w:r>
      <w:r w:rsidRPr="00391653">
        <w:rPr>
          <w:rFonts w:ascii="GHEA Grapalat" w:hAnsi="GHEA Grapalat"/>
          <w:sz w:val="24"/>
          <w:szCs w:val="24"/>
        </w:rPr>
        <w:t xml:space="preserve"> объем работ, представленный данным исполнительным актом, в денежном выражении</w:t>
      </w:r>
      <w:r>
        <w:rPr>
          <w:rFonts w:ascii="GHEA Grapalat" w:hAnsi="GHEA Grapalat"/>
          <w:sz w:val="24"/>
          <w:szCs w:val="24"/>
        </w:rPr>
        <w:t>,</w:t>
      </w:r>
    </w:p>
    <w:p w:rsidR="001167B6" w:rsidRPr="00127380" w:rsidRDefault="001167B6" w:rsidP="001167B6">
      <w:pPr>
        <w:widowControl w:val="0"/>
        <w:tabs>
          <w:tab w:val="num" w:pos="1134"/>
        </w:tabs>
        <w:spacing w:after="160" w:line="360" w:lineRule="auto"/>
        <w:ind w:firstLine="567"/>
        <w:jc w:val="both"/>
        <w:rPr>
          <w:rFonts w:ascii="GHEA Grapalat" w:hAnsi="GHEA Grapalat"/>
        </w:rPr>
      </w:pPr>
      <w:r>
        <w:rPr>
          <w:rFonts w:ascii="GHEA Grapalat" w:hAnsi="GHEA Grapalat"/>
        </w:rPr>
        <w:t xml:space="preserve">ВС-сумма, выплачиваемая </w:t>
      </w:r>
      <w:r w:rsidRPr="00391653">
        <w:rPr>
          <w:rFonts w:ascii="GHEA Grapalat" w:hAnsi="GHEA Grapalat"/>
        </w:rPr>
        <w:t>за работы, указанные в объемн</w:t>
      </w:r>
      <w:r>
        <w:rPr>
          <w:rFonts w:ascii="GHEA Grapalat" w:hAnsi="GHEA Grapalat"/>
        </w:rPr>
        <w:t>ой</w:t>
      </w:r>
      <w:r w:rsidRPr="00391653">
        <w:rPr>
          <w:rFonts w:ascii="GHEA Grapalat" w:hAnsi="GHEA Grapalat"/>
        </w:rPr>
        <w:t xml:space="preserve"> ведомость-смет</w:t>
      </w:r>
      <w:r>
        <w:rPr>
          <w:rFonts w:ascii="GHEA Grapalat" w:hAnsi="GHEA Grapalat"/>
        </w:rPr>
        <w:t>е.</w:t>
      </w:r>
    </w:p>
    <w:p w:rsidR="006A4B0D" w:rsidRDefault="006A4B0D">
      <w:pPr>
        <w:rPr>
          <w:rFonts w:ascii="GHEA Grapalat" w:hAnsi="GHEA Grapalat"/>
          <w:b/>
        </w:rPr>
      </w:pP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0,05 (ноль целых пять сотых) процента от цены подлежащей выполнению, но невыполненной работы.</w:t>
      </w:r>
    </w:p>
    <w:p w:rsidR="00BB28C8" w:rsidRPr="00516521" w:rsidRDefault="00BB28C8" w:rsidP="00BB28C8">
      <w:pPr>
        <w:widowControl w:val="0"/>
        <w:tabs>
          <w:tab w:val="left" w:pos="1134"/>
        </w:tabs>
        <w:spacing w:after="160" w:line="360" w:lineRule="auto"/>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CD2A3B">
        <w:rPr>
          <w:rFonts w:ascii="GHEA Grapalat" w:hAnsi="GHEA Grapalat"/>
        </w:rPr>
        <w:t>.</w:t>
      </w:r>
      <w:r w:rsidRPr="009F3DC7">
        <w:rPr>
          <w:rFonts w:ascii="GHEA Grapalat" w:hAnsi="GHEA Grapalat"/>
        </w:rPr>
        <w:t xml:space="preserve"> от Подрядчика взимается штраф в размере 0,5 (ноль целых пять десятых) процента от суммы, установленной в пункте 5.1 договора</w:t>
      </w:r>
      <w:r w:rsidR="00835B3E">
        <w:rPr>
          <w:rStyle w:val="af6"/>
          <w:rFonts w:ascii="GHEA Grapalat" w:hAnsi="GHEA Grapalat"/>
        </w:rPr>
        <w:footnoteReference w:customMarkFollows="1" w:id="37"/>
        <w:t>30</w:t>
      </w:r>
      <w:r w:rsidRPr="009F3DC7">
        <w:rPr>
          <w:rFonts w:ascii="GHEA Grapalat" w:hAnsi="GHEA Grapalat"/>
        </w:rPr>
        <w:t>.</w:t>
      </w:r>
      <w:r w:rsidRPr="00D45137">
        <w:rPr>
          <w:rFonts w:ascii="GHEA Grapalat" w:hAnsi="GHEA Grapalat"/>
        </w:rPr>
        <w:t xml:space="preserve"> </w:t>
      </w:r>
      <w:r w:rsidRPr="00AF0D24">
        <w:rPr>
          <w:rFonts w:ascii="GHEA Grapalat" w:hAnsi="GHEA Grapalat"/>
        </w:rPr>
        <w:t>При этом</w:t>
      </w:r>
      <w:r w:rsidRPr="00AF0D24">
        <w:rPr>
          <w:rFonts w:ascii="GHEA Grapalat" w:hAnsi="GHEA Grapalat"/>
          <w:lang w:val="hy-AM"/>
        </w:rPr>
        <w:t>,</w:t>
      </w:r>
      <w:r w:rsidRPr="00AF0D24">
        <w:rPr>
          <w:rFonts w:ascii="GHEA Grapalat" w:hAnsi="GHEA Grapalat"/>
        </w:rPr>
        <w:t xml:space="preserve"> штраф рассчитывается также при выполнении работ в срок, установленный на</w:t>
      </w:r>
      <w:r w:rsidRPr="00DF13E4">
        <w:rPr>
          <w:rFonts w:ascii="GHEA Grapalat" w:hAnsi="GHEA Grapalat"/>
        </w:rPr>
        <w:t>стоящим договором</w:t>
      </w:r>
      <w:r w:rsidRPr="002B23A8">
        <w:rPr>
          <w:rFonts w:ascii="GHEA Grapalat" w:hAnsi="GHEA Grapalat"/>
        </w:rPr>
        <w:t>, но в случае их непринятия заказчиком</w:t>
      </w:r>
      <w:r w:rsidR="002B23A8" w:rsidRPr="002B23A8">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006B6561">
        <w:rPr>
          <w:rFonts w:ascii="GHEA Grapalat" w:hAnsi="GHEA Grapalat"/>
        </w:rPr>
        <w:t>,</w:t>
      </w:r>
      <w:r w:rsidRPr="009F3DC7">
        <w:rPr>
          <w:rFonts w:ascii="GHEA Grapalat" w:hAnsi="GHEA Grapalat"/>
        </w:rPr>
        <w:t xml:space="preserve"> 6.3 </w:t>
      </w:r>
      <w:r w:rsidR="006B6561" w:rsidRPr="009F3DC7">
        <w:rPr>
          <w:rFonts w:ascii="GHEA Grapalat" w:hAnsi="GHEA Grapalat"/>
        </w:rPr>
        <w:t>и</w:t>
      </w:r>
      <w:r w:rsidR="006B6561">
        <w:rPr>
          <w:rFonts w:ascii="GHEA Grapalat" w:hAnsi="GHEA Grapalat"/>
        </w:rPr>
        <w:t xml:space="preserve"> 6.5.1</w:t>
      </w:r>
      <w:r w:rsidR="006B6561" w:rsidRPr="009F3DC7">
        <w:rPr>
          <w:rFonts w:ascii="GHEA Grapalat" w:hAnsi="GHEA Grapalat"/>
        </w:rPr>
        <w:t xml:space="preserve"> </w:t>
      </w:r>
      <w:r w:rsidRPr="009F3DC7">
        <w:rPr>
          <w:rFonts w:ascii="GHEA Grapalat" w:hAnsi="GHEA Grapalat"/>
        </w:rPr>
        <w:t>договора пеня и штраф исчисляются и зачитываются вместе с суммами, уплачиваемыми Подрядчику.</w:t>
      </w:r>
    </w:p>
    <w:p w:rsidR="00BB28C8"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6263C5" w:rsidRPr="00477D2B" w:rsidRDefault="00B54A07" w:rsidP="006263C5">
      <w:pPr>
        <w:widowControl w:val="0"/>
        <w:tabs>
          <w:tab w:val="left" w:pos="1134"/>
        </w:tabs>
        <w:spacing w:after="160" w:line="360" w:lineRule="auto"/>
        <w:ind w:firstLine="567"/>
        <w:jc w:val="both"/>
        <w:rPr>
          <w:rFonts w:ascii="GHEA Grapalat" w:hAnsi="GHEA Grapalat"/>
        </w:rPr>
      </w:pPr>
      <w:r>
        <w:rPr>
          <w:rFonts w:ascii="GHEA Grapalat" w:hAnsi="GHEA Grapalat"/>
        </w:rPr>
        <w:t>6.5.1.</w:t>
      </w:r>
      <w:r w:rsidR="006263C5" w:rsidRPr="006263C5">
        <w:rPr>
          <w:rFonts w:ascii="GHEA Grapalat" w:hAnsi="GHEA Grapalat"/>
        </w:rPr>
        <w:t xml:space="preserve"> </w:t>
      </w:r>
      <w:r w:rsidR="006263C5" w:rsidRPr="00477D2B">
        <w:rPr>
          <w:rFonts w:ascii="GHEA Grapalat" w:hAnsi="GHEA Grapalat"/>
        </w:rPr>
        <w:t>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6263C5" w:rsidRPr="00477D2B">
        <w:rPr>
          <w:rFonts w:ascii="GHEA Grapalat" w:hAnsi="GHEA Grapalat"/>
          <w:vertAlign w:val="superscript"/>
        </w:rPr>
        <w:t>31.1</w:t>
      </w:r>
    </w:p>
    <w:tbl>
      <w:tblPr>
        <w:tblStyle w:val="aff2"/>
        <w:tblW w:w="0" w:type="auto"/>
        <w:tblLook w:val="04A0" w:firstRow="1" w:lastRow="0" w:firstColumn="1" w:lastColumn="0" w:noHBand="0" w:noVBand="1"/>
      </w:tblPr>
      <w:tblGrid>
        <w:gridCol w:w="2631"/>
        <w:gridCol w:w="2631"/>
        <w:gridCol w:w="2632"/>
      </w:tblGrid>
      <w:tr w:rsidR="006263C5" w:rsidTr="00476E9A">
        <w:tc>
          <w:tcPr>
            <w:tcW w:w="2631" w:type="dxa"/>
            <w:tcBorders>
              <w:top w:val="single" w:sz="4" w:space="0" w:color="auto"/>
              <w:left w:val="single" w:sz="4" w:space="0" w:color="auto"/>
              <w:bottom w:val="single" w:sz="4" w:space="0" w:color="auto"/>
              <w:right w:val="single" w:sz="4" w:space="0" w:color="auto"/>
            </w:tcBorders>
            <w:hideMark/>
          </w:tcPr>
          <w:p w:rsidR="006263C5" w:rsidRDefault="006263C5" w:rsidP="00476E9A">
            <w:pPr>
              <w:pStyle w:val="af4"/>
              <w:spacing w:before="0" w:beforeAutospacing="0" w:after="0" w:afterAutospacing="0" w:line="360" w:lineRule="auto"/>
              <w:jc w:val="center"/>
              <w:rPr>
                <w:rFonts w:ascii="GHEA Grapalat" w:hAnsi="GHEA Grapalat" w:cs="Sylfaen"/>
                <w:sz w:val="20"/>
                <w:szCs w:val="20"/>
                <w:lang w:val="hy-AM" w:eastAsia="en-US"/>
              </w:rPr>
            </w:pPr>
            <w:r>
              <w:rPr>
                <w:rFonts w:ascii="GHEA Grapalat" w:hAnsi="GHEA Grapalat" w:cs="Sylfaen"/>
                <w:sz w:val="20"/>
                <w:szCs w:val="20"/>
              </w:rPr>
              <w:t>N</w:t>
            </w:r>
          </w:p>
        </w:tc>
        <w:tc>
          <w:tcPr>
            <w:tcW w:w="2631" w:type="dxa"/>
            <w:tcBorders>
              <w:top w:val="single" w:sz="4" w:space="0" w:color="auto"/>
              <w:left w:val="single" w:sz="4" w:space="0" w:color="auto"/>
              <w:bottom w:val="single" w:sz="4" w:space="0" w:color="auto"/>
              <w:right w:val="single" w:sz="4" w:space="0" w:color="auto"/>
            </w:tcBorders>
            <w:hideMark/>
          </w:tcPr>
          <w:p w:rsidR="006263C5" w:rsidRPr="005967A5" w:rsidRDefault="006263C5" w:rsidP="00476E9A">
            <w:pPr>
              <w:pStyle w:val="af4"/>
              <w:spacing w:before="0" w:beforeAutospacing="0" w:after="0" w:afterAutospacing="0" w:line="360" w:lineRule="auto"/>
              <w:jc w:val="center"/>
              <w:rPr>
                <w:rFonts w:ascii="GHEA Grapalat" w:hAnsi="GHEA Grapalat" w:cs="Sylfaen"/>
                <w:sz w:val="20"/>
                <w:szCs w:val="20"/>
                <w:u w:val="single"/>
                <w:lang w:val="hy-AM" w:eastAsia="en-US"/>
              </w:rPr>
            </w:pPr>
            <w:r w:rsidRPr="005967A5">
              <w:rPr>
                <w:rFonts w:ascii="GHEA Grapalat" w:hAnsi="GHEA Grapalat" w:cs="Sylfaen"/>
                <w:sz w:val="20"/>
                <w:szCs w:val="20"/>
                <w:u w:val="single"/>
                <w:lang w:val="hy-AM"/>
              </w:rPr>
              <w:t>Нарушение</w:t>
            </w:r>
          </w:p>
        </w:tc>
        <w:tc>
          <w:tcPr>
            <w:tcW w:w="2632" w:type="dxa"/>
            <w:tcBorders>
              <w:top w:val="single" w:sz="4" w:space="0" w:color="auto"/>
              <w:left w:val="single" w:sz="4" w:space="0" w:color="auto"/>
              <w:bottom w:val="single" w:sz="4" w:space="0" w:color="auto"/>
              <w:right w:val="single" w:sz="4" w:space="0" w:color="auto"/>
            </w:tcBorders>
            <w:hideMark/>
          </w:tcPr>
          <w:p w:rsidR="006263C5" w:rsidRPr="005967A5" w:rsidRDefault="006263C5" w:rsidP="00476E9A">
            <w:pPr>
              <w:pStyle w:val="af4"/>
              <w:spacing w:before="0" w:beforeAutospacing="0" w:after="0" w:afterAutospacing="0" w:line="360" w:lineRule="auto"/>
              <w:jc w:val="center"/>
              <w:rPr>
                <w:rFonts w:ascii="GHEA Grapalat" w:hAnsi="GHEA Grapalat" w:cs="Sylfaen"/>
                <w:sz w:val="20"/>
                <w:szCs w:val="20"/>
                <w:u w:val="single"/>
                <w:lang w:val="en-US" w:eastAsia="en-US"/>
              </w:rPr>
            </w:pPr>
            <w:r w:rsidRPr="005967A5">
              <w:rPr>
                <w:rFonts w:ascii="GHEA Grapalat" w:hAnsi="GHEA Grapalat"/>
                <w:sz w:val="20"/>
                <w:szCs w:val="20"/>
                <w:u w:val="single"/>
                <w:lang w:val="en-US"/>
              </w:rPr>
              <w:t>О</w:t>
            </w:r>
            <w:r w:rsidRPr="005967A5">
              <w:rPr>
                <w:rFonts w:ascii="GHEA Grapalat" w:hAnsi="GHEA Grapalat"/>
                <w:sz w:val="20"/>
                <w:szCs w:val="20"/>
                <w:u w:val="single"/>
              </w:rPr>
              <w:t>тветственност</w:t>
            </w:r>
            <w:r w:rsidRPr="005967A5">
              <w:rPr>
                <w:rFonts w:ascii="GHEA Grapalat" w:hAnsi="GHEA Grapalat"/>
                <w:sz w:val="20"/>
                <w:szCs w:val="20"/>
                <w:u w:val="single"/>
                <w:lang w:val="en-US"/>
              </w:rPr>
              <w:t>ь</w:t>
            </w:r>
          </w:p>
        </w:tc>
      </w:tr>
      <w:tr w:rsidR="006263C5" w:rsidTr="00476E9A">
        <w:tc>
          <w:tcPr>
            <w:tcW w:w="2631" w:type="dxa"/>
            <w:tcBorders>
              <w:top w:val="single" w:sz="4" w:space="0" w:color="auto"/>
              <w:left w:val="single" w:sz="4" w:space="0" w:color="auto"/>
              <w:bottom w:val="single" w:sz="4" w:space="0" w:color="auto"/>
              <w:right w:val="single" w:sz="4" w:space="0" w:color="auto"/>
            </w:tcBorders>
          </w:tcPr>
          <w:p w:rsidR="006263C5" w:rsidRDefault="006263C5" w:rsidP="00476E9A">
            <w:pPr>
              <w:pStyle w:val="af4"/>
              <w:spacing w:before="0" w:beforeAutospacing="0" w:after="0" w:afterAutospacing="0" w:line="360" w:lineRule="auto"/>
              <w:jc w:val="center"/>
              <w:rPr>
                <w:rFonts w:ascii="GHEA Grapalat" w:hAnsi="GHEA Grapalat" w:cs="Sylfaen"/>
                <w:sz w:val="20"/>
                <w:szCs w:val="20"/>
                <w:lang w:val="hy-AM" w:eastAsia="en-US"/>
              </w:rPr>
            </w:pPr>
          </w:p>
        </w:tc>
        <w:tc>
          <w:tcPr>
            <w:tcW w:w="2631" w:type="dxa"/>
            <w:tcBorders>
              <w:top w:val="single" w:sz="4" w:space="0" w:color="auto"/>
              <w:left w:val="single" w:sz="4" w:space="0" w:color="auto"/>
              <w:bottom w:val="single" w:sz="4" w:space="0" w:color="auto"/>
              <w:right w:val="single" w:sz="4" w:space="0" w:color="auto"/>
            </w:tcBorders>
          </w:tcPr>
          <w:p w:rsidR="006263C5" w:rsidRDefault="006263C5" w:rsidP="00476E9A">
            <w:pPr>
              <w:pStyle w:val="af4"/>
              <w:spacing w:before="0" w:beforeAutospacing="0" w:after="0" w:afterAutospacing="0" w:line="360" w:lineRule="auto"/>
              <w:jc w:val="center"/>
              <w:rPr>
                <w:rFonts w:ascii="GHEA Grapalat" w:hAnsi="GHEA Grapalat" w:cs="Sylfaen"/>
                <w:sz w:val="20"/>
                <w:szCs w:val="20"/>
                <w:lang w:val="hy-AM" w:eastAsia="en-US"/>
              </w:rPr>
            </w:pPr>
          </w:p>
        </w:tc>
        <w:tc>
          <w:tcPr>
            <w:tcW w:w="2632" w:type="dxa"/>
            <w:tcBorders>
              <w:top w:val="single" w:sz="4" w:space="0" w:color="auto"/>
              <w:left w:val="single" w:sz="4" w:space="0" w:color="auto"/>
              <w:bottom w:val="single" w:sz="4" w:space="0" w:color="auto"/>
              <w:right w:val="single" w:sz="4" w:space="0" w:color="auto"/>
            </w:tcBorders>
          </w:tcPr>
          <w:p w:rsidR="006263C5" w:rsidRDefault="006263C5" w:rsidP="00476E9A">
            <w:pPr>
              <w:pStyle w:val="af4"/>
              <w:spacing w:before="0" w:beforeAutospacing="0" w:after="0" w:afterAutospacing="0" w:line="360" w:lineRule="auto"/>
              <w:jc w:val="center"/>
              <w:rPr>
                <w:rFonts w:ascii="GHEA Grapalat" w:hAnsi="GHEA Grapalat" w:cs="Sylfaen"/>
                <w:sz w:val="20"/>
                <w:szCs w:val="20"/>
                <w:lang w:val="hy-AM" w:eastAsia="en-US"/>
              </w:rPr>
            </w:pPr>
          </w:p>
        </w:tc>
      </w:tr>
      <w:tr w:rsidR="006263C5" w:rsidTr="00476E9A">
        <w:tc>
          <w:tcPr>
            <w:tcW w:w="2631" w:type="dxa"/>
            <w:tcBorders>
              <w:top w:val="single" w:sz="4" w:space="0" w:color="auto"/>
              <w:left w:val="single" w:sz="4" w:space="0" w:color="auto"/>
              <w:bottom w:val="single" w:sz="4" w:space="0" w:color="auto"/>
              <w:right w:val="single" w:sz="4" w:space="0" w:color="auto"/>
            </w:tcBorders>
          </w:tcPr>
          <w:p w:rsidR="006263C5" w:rsidRDefault="006263C5" w:rsidP="00476E9A">
            <w:pPr>
              <w:pStyle w:val="af4"/>
              <w:spacing w:before="0" w:beforeAutospacing="0" w:after="0" w:afterAutospacing="0" w:line="360" w:lineRule="auto"/>
              <w:jc w:val="center"/>
              <w:rPr>
                <w:rFonts w:ascii="GHEA Grapalat" w:hAnsi="GHEA Grapalat" w:cs="Sylfaen"/>
                <w:sz w:val="20"/>
                <w:szCs w:val="20"/>
                <w:lang w:val="hy-AM" w:eastAsia="en-US"/>
              </w:rPr>
            </w:pPr>
          </w:p>
        </w:tc>
        <w:tc>
          <w:tcPr>
            <w:tcW w:w="2631" w:type="dxa"/>
            <w:tcBorders>
              <w:top w:val="single" w:sz="4" w:space="0" w:color="auto"/>
              <w:left w:val="single" w:sz="4" w:space="0" w:color="auto"/>
              <w:bottom w:val="single" w:sz="4" w:space="0" w:color="auto"/>
              <w:right w:val="single" w:sz="4" w:space="0" w:color="auto"/>
            </w:tcBorders>
          </w:tcPr>
          <w:p w:rsidR="006263C5" w:rsidRDefault="006263C5" w:rsidP="00476E9A">
            <w:pPr>
              <w:pStyle w:val="af4"/>
              <w:spacing w:before="0" w:beforeAutospacing="0" w:after="0" w:afterAutospacing="0" w:line="360" w:lineRule="auto"/>
              <w:jc w:val="center"/>
              <w:rPr>
                <w:rFonts w:ascii="GHEA Grapalat" w:hAnsi="GHEA Grapalat" w:cs="Sylfaen"/>
                <w:sz w:val="20"/>
                <w:szCs w:val="20"/>
                <w:lang w:val="hy-AM" w:eastAsia="en-US"/>
              </w:rPr>
            </w:pPr>
          </w:p>
        </w:tc>
        <w:tc>
          <w:tcPr>
            <w:tcW w:w="2632" w:type="dxa"/>
            <w:tcBorders>
              <w:top w:val="single" w:sz="4" w:space="0" w:color="auto"/>
              <w:left w:val="single" w:sz="4" w:space="0" w:color="auto"/>
              <w:bottom w:val="single" w:sz="4" w:space="0" w:color="auto"/>
              <w:right w:val="single" w:sz="4" w:space="0" w:color="auto"/>
            </w:tcBorders>
          </w:tcPr>
          <w:p w:rsidR="006263C5" w:rsidRDefault="006263C5" w:rsidP="00476E9A">
            <w:pPr>
              <w:pStyle w:val="af4"/>
              <w:spacing w:before="0" w:beforeAutospacing="0" w:after="0" w:afterAutospacing="0" w:line="360" w:lineRule="auto"/>
              <w:jc w:val="center"/>
              <w:rPr>
                <w:rFonts w:ascii="GHEA Grapalat" w:hAnsi="GHEA Grapalat" w:cs="Sylfaen"/>
                <w:sz w:val="20"/>
                <w:szCs w:val="20"/>
                <w:lang w:val="hy-AM" w:eastAsia="en-US"/>
              </w:rPr>
            </w:pPr>
          </w:p>
        </w:tc>
      </w:tr>
      <w:tr w:rsidR="006263C5" w:rsidTr="00476E9A">
        <w:tc>
          <w:tcPr>
            <w:tcW w:w="2631" w:type="dxa"/>
            <w:tcBorders>
              <w:top w:val="single" w:sz="4" w:space="0" w:color="auto"/>
              <w:left w:val="single" w:sz="4" w:space="0" w:color="auto"/>
              <w:bottom w:val="single" w:sz="4" w:space="0" w:color="auto"/>
              <w:right w:val="single" w:sz="4" w:space="0" w:color="auto"/>
            </w:tcBorders>
          </w:tcPr>
          <w:p w:rsidR="006263C5" w:rsidRDefault="006263C5" w:rsidP="00476E9A">
            <w:pPr>
              <w:pStyle w:val="af4"/>
              <w:spacing w:before="0" w:beforeAutospacing="0" w:after="0" w:afterAutospacing="0" w:line="360" w:lineRule="auto"/>
              <w:jc w:val="center"/>
              <w:rPr>
                <w:rFonts w:ascii="GHEA Grapalat" w:hAnsi="GHEA Grapalat" w:cs="Sylfaen"/>
                <w:sz w:val="20"/>
                <w:szCs w:val="20"/>
                <w:lang w:val="hy-AM" w:eastAsia="en-US"/>
              </w:rPr>
            </w:pPr>
          </w:p>
        </w:tc>
        <w:tc>
          <w:tcPr>
            <w:tcW w:w="2631" w:type="dxa"/>
            <w:tcBorders>
              <w:top w:val="single" w:sz="4" w:space="0" w:color="auto"/>
              <w:left w:val="single" w:sz="4" w:space="0" w:color="auto"/>
              <w:bottom w:val="single" w:sz="4" w:space="0" w:color="auto"/>
              <w:right w:val="single" w:sz="4" w:space="0" w:color="auto"/>
            </w:tcBorders>
          </w:tcPr>
          <w:p w:rsidR="006263C5" w:rsidRDefault="006263C5" w:rsidP="00476E9A">
            <w:pPr>
              <w:pStyle w:val="af4"/>
              <w:spacing w:before="0" w:beforeAutospacing="0" w:after="0" w:afterAutospacing="0" w:line="360" w:lineRule="auto"/>
              <w:jc w:val="center"/>
              <w:rPr>
                <w:rFonts w:ascii="GHEA Grapalat" w:hAnsi="GHEA Grapalat" w:cs="Sylfaen"/>
                <w:sz w:val="20"/>
                <w:szCs w:val="20"/>
                <w:lang w:val="hy-AM" w:eastAsia="en-US"/>
              </w:rPr>
            </w:pPr>
          </w:p>
        </w:tc>
        <w:tc>
          <w:tcPr>
            <w:tcW w:w="2632" w:type="dxa"/>
            <w:tcBorders>
              <w:top w:val="single" w:sz="4" w:space="0" w:color="auto"/>
              <w:left w:val="single" w:sz="4" w:space="0" w:color="auto"/>
              <w:bottom w:val="single" w:sz="4" w:space="0" w:color="auto"/>
              <w:right w:val="single" w:sz="4" w:space="0" w:color="auto"/>
            </w:tcBorders>
          </w:tcPr>
          <w:p w:rsidR="006263C5" w:rsidRDefault="006263C5" w:rsidP="00476E9A">
            <w:pPr>
              <w:pStyle w:val="af4"/>
              <w:spacing w:before="0" w:beforeAutospacing="0" w:after="0" w:afterAutospacing="0" w:line="360" w:lineRule="auto"/>
              <w:jc w:val="center"/>
              <w:rPr>
                <w:rFonts w:ascii="GHEA Grapalat" w:hAnsi="GHEA Grapalat" w:cs="Sylfaen"/>
                <w:sz w:val="20"/>
                <w:szCs w:val="20"/>
                <w:lang w:val="hy-AM" w:eastAsia="en-US"/>
              </w:rPr>
            </w:pPr>
          </w:p>
        </w:tc>
      </w:tr>
    </w:tbl>
    <w:p w:rsidR="00BB28C8" w:rsidRPr="00124BE9"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4078D0"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9F3DC7" w:rsidRDefault="00BB28C8" w:rsidP="00BB28C8">
      <w:pPr>
        <w:widowControl w:val="0"/>
        <w:tabs>
          <w:tab w:val="left" w:pos="1276"/>
        </w:tabs>
        <w:spacing w:after="160" w:line="360" w:lineRule="auto"/>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rsidR="00BB28C8" w:rsidRPr="00E5592F"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af6"/>
          <w:rFonts w:ascii="GHEA Grapalat" w:hAnsi="GHEA Grapalat"/>
        </w:rPr>
        <w:t xml:space="preserve"> </w:t>
      </w:r>
      <w:r w:rsidR="00A102AD">
        <w:rPr>
          <w:rStyle w:val="af6"/>
          <w:rFonts w:ascii="GHEA Grapalat" w:hAnsi="GHEA Grapalat"/>
        </w:rPr>
        <w:footnoteReference w:customMarkFollows="1" w:id="38"/>
        <w:t>31</w:t>
      </w:r>
      <w:r w:rsidRPr="009F3DC7">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rsidR="00BB28C8" w:rsidRPr="009F3DC7" w:rsidRDefault="00BB28C8" w:rsidP="00B92A7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Pr>
          <w:rStyle w:val="af6"/>
          <w:rFonts w:ascii="GHEA Grapalat" w:hAnsi="GHEA Grapalat"/>
        </w:rPr>
        <w:footnoteReference w:customMarkFollows="1" w:id="39"/>
        <w:t>32</w:t>
      </w:r>
      <w:r w:rsidRPr="009F3DC7">
        <w:rPr>
          <w:rFonts w:ascii="GHEA Grapalat" w:hAnsi="GHEA Grapalat"/>
        </w:rPr>
        <w:t>.</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Pr>
          <w:rStyle w:val="af6"/>
          <w:rFonts w:ascii="GHEA Grapalat" w:hAnsi="GHEA Grapalat"/>
        </w:rPr>
        <w:footnoteReference w:customMarkFollows="1" w:id="40"/>
        <w:t>33</w:t>
      </w:r>
      <w:r w:rsidRPr="009F3DC7">
        <w:rPr>
          <w:rFonts w:ascii="GHEA Grapalat" w:hAnsi="GHEA Grapalat"/>
        </w:rPr>
        <w:t>.</w:t>
      </w:r>
    </w:p>
    <w:p w:rsidR="00BB28C8" w:rsidRPr="00124BE9"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00930DF1">
        <w:rPr>
          <w:rFonts w:ascii="GHEA Grapalat" w:hAnsi="GHEA Grapalat"/>
        </w:rPr>
        <w:t>7-и</w:t>
      </w:r>
      <w:r w:rsidRPr="00DF13E4">
        <w:rPr>
          <w:rFonts w:ascii="GHEA Grapalat" w:hAnsi="GHEA Grapalat"/>
        </w:rPr>
        <w:t xml:space="preserve"> 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BB28C8">
      <w:pPr>
        <w:widowControl w:val="0"/>
        <w:tabs>
          <w:tab w:val="left" w:pos="1134"/>
        </w:tabs>
        <w:spacing w:after="160" w:line="372" w:lineRule="auto"/>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9F3DC7" w:rsidRDefault="00BB28C8" w:rsidP="00BB28C8">
      <w:pPr>
        <w:widowControl w:val="0"/>
        <w:tabs>
          <w:tab w:val="left" w:pos="1276"/>
        </w:tabs>
        <w:spacing w:after="160" w:line="353" w:lineRule="auto"/>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Default="00BB28C8" w:rsidP="004B4A95">
      <w:pPr>
        <w:widowControl w:val="0"/>
        <w:tabs>
          <w:tab w:val="left" w:pos="1276"/>
        </w:tabs>
        <w:spacing w:after="160" w:line="360" w:lineRule="auto"/>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rsidR="00244B5D" w:rsidRPr="00DC64D2" w:rsidRDefault="00244B5D" w:rsidP="004B4A95">
      <w:pPr>
        <w:widowControl w:val="0"/>
        <w:tabs>
          <w:tab w:val="left" w:pos="1276"/>
        </w:tabs>
        <w:spacing w:after="160" w:line="360" w:lineRule="auto"/>
        <w:ind w:firstLine="567"/>
        <w:jc w:val="both"/>
        <w:rPr>
          <w:rFonts w:ascii="GHEA Grapalat" w:hAnsi="GHEA Grapalat"/>
          <w:spacing w:val="-4"/>
        </w:rPr>
      </w:pPr>
      <w:r>
        <w:rPr>
          <w:rFonts w:ascii="GHEA Grapalat" w:hAnsi="GHEA Grapalat"/>
          <w:spacing w:val="-4"/>
        </w:rPr>
        <w:t>8.12</w:t>
      </w:r>
      <w:r w:rsidR="002B11BA">
        <w:rPr>
          <w:rFonts w:ascii="GHEA Grapalat" w:hAnsi="GHEA Grapalat"/>
          <w:spacing w:val="-4"/>
        </w:rPr>
        <w:t>.</w:t>
      </w:r>
      <w:r>
        <w:rPr>
          <w:rFonts w:ascii="GHEA Grapalat" w:hAnsi="GHEA Grapalat"/>
          <w:spacing w:val="-4"/>
        </w:rPr>
        <w:t xml:space="preserve"> </w:t>
      </w:r>
      <w:r w:rsidRPr="00862ABD">
        <w:rPr>
          <w:rFonts w:ascii="GHEA Grapalat" w:hAnsi="GHEA Grapalat"/>
          <w:spacing w:val="-4"/>
        </w:rPr>
        <w:t>Подрядчик</w:t>
      </w:r>
      <w:r>
        <w:rPr>
          <w:rFonts w:ascii="GHEA Grapalat" w:hAnsi="GHEA Grapalat"/>
          <w:color w:val="000000" w:themeColor="text1"/>
        </w:rPr>
        <w:t xml:space="preserve"> </w:t>
      </w:r>
      <w:r w:rsidRPr="00B40E38">
        <w:rPr>
          <w:rStyle w:val="ezkurwreuab5ozgtqnkl"/>
          <w:rFonts w:ascii="GHEA Grapalat" w:hAnsi="GHEA Grapalat"/>
        </w:rPr>
        <w:t>имеет право</w:t>
      </w:r>
      <w:r w:rsidRPr="00B40E38">
        <w:rPr>
          <w:rFonts w:ascii="GHEA Grapalat" w:hAnsi="GHEA Grapalat"/>
        </w:rPr>
        <w:t xml:space="preserve"> </w:t>
      </w:r>
      <w:r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Pr="009A510B">
        <w:rPr>
          <w:rStyle w:val="ezkurwreuab5ozgtqnkl"/>
          <w:rFonts w:ascii="GHEA Grapalat" w:hAnsi="GHEA Grapalat"/>
        </w:rPr>
        <w:t>о закупке</w:t>
      </w:r>
      <w:r w:rsidRPr="00B40E38">
        <w:rPr>
          <w:rStyle w:val="ezkurwreuab5ozgtqnkl"/>
          <w:rFonts w:ascii="GHEA Grapalat" w:hAnsi="GHEA Grapalat"/>
        </w:rPr>
        <w:t>, на основании договора финансирования (факторинга) в обмен на уступку требования</w:t>
      </w:r>
      <w:r w:rsidRPr="00B40E38">
        <w:rPr>
          <w:rFonts w:ascii="GHEA Grapalat" w:hAnsi="GHEA Grapalat"/>
        </w:rPr>
        <w:t xml:space="preserve"> </w:t>
      </w:r>
      <w:r w:rsidRPr="00B40E38">
        <w:rPr>
          <w:rStyle w:val="ezkurwreuab5ozgtqnkl"/>
          <w:rFonts w:ascii="GHEA Grapalat" w:hAnsi="GHEA Grapalat"/>
        </w:rPr>
        <w:t xml:space="preserve">(далее-договор факторинга). </w:t>
      </w:r>
      <w:r>
        <w:rPr>
          <w:rStyle w:val="ezkurwreuab5ozgtqnkl"/>
          <w:rFonts w:ascii="GHEA Grapalat" w:hAnsi="GHEA Grapalat"/>
        </w:rPr>
        <w:t xml:space="preserve">В </w:t>
      </w:r>
      <w:r>
        <w:rPr>
          <w:rFonts w:ascii="GHEA Grapalat" w:hAnsi="GHEA Grapalat"/>
        </w:rPr>
        <w:t>д</w:t>
      </w:r>
      <w:r w:rsidRPr="009A510B">
        <w:rPr>
          <w:rFonts w:ascii="GHEA Grapalat" w:hAnsi="GHEA Grapalat"/>
        </w:rPr>
        <w:t>оговор</w:t>
      </w:r>
      <w:r>
        <w:rPr>
          <w:rFonts w:ascii="GHEA Grapalat" w:hAnsi="GHEA Grapalat"/>
        </w:rPr>
        <w:t>е</w:t>
      </w:r>
      <w:r w:rsidRPr="009A510B">
        <w:rPr>
          <w:rFonts w:ascii="GHEA Grapalat" w:hAnsi="GHEA Grapalat"/>
        </w:rPr>
        <w:t xml:space="preserve"> факторинга долж</w:t>
      </w:r>
      <w:r>
        <w:rPr>
          <w:rFonts w:ascii="GHEA Grapalat" w:hAnsi="GHEA Grapalat"/>
        </w:rPr>
        <w:t>но быть</w:t>
      </w:r>
      <w:r w:rsidRPr="009A510B">
        <w:rPr>
          <w:rFonts w:ascii="GHEA Grapalat" w:hAnsi="GHEA Grapalat"/>
        </w:rPr>
        <w:t xml:space="preserve"> предусм</w:t>
      </w:r>
      <w:r>
        <w:rPr>
          <w:rFonts w:ascii="GHEA Grapalat" w:hAnsi="GHEA Grapalat"/>
        </w:rPr>
        <w:t>о</w:t>
      </w:r>
      <w:r w:rsidRPr="009A510B">
        <w:rPr>
          <w:rFonts w:ascii="GHEA Grapalat" w:hAnsi="GHEA Grapalat"/>
        </w:rPr>
        <w:t>тр</w:t>
      </w:r>
      <w:r>
        <w:rPr>
          <w:rFonts w:ascii="GHEA Grapalat" w:hAnsi="GHEA Grapalat"/>
        </w:rPr>
        <w:t>ено</w:t>
      </w:r>
      <w:r w:rsidRPr="009A510B">
        <w:rPr>
          <w:rFonts w:ascii="GHEA Grapalat" w:hAnsi="GHEA Grapalat"/>
        </w:rPr>
        <w:t>, что</w:t>
      </w:r>
      <w:r>
        <w:rPr>
          <w:rFonts w:ascii="GHEA Grapalat" w:hAnsi="GHEA Grapalat"/>
        </w:rPr>
        <w:t>:</w:t>
      </w:r>
      <w:r w:rsidRPr="009A510B">
        <w:rPr>
          <w:rFonts w:ascii="GHEA Grapalat" w:hAnsi="GHEA Grapalat"/>
        </w:rPr>
        <w:t xml:space="preserve"> финансовый агент соглашается с тем, что при наличии оснований, предусмотренных договором,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при осуществлении платежей обеспечи</w:t>
      </w:r>
      <w:r>
        <w:rPr>
          <w:rStyle w:val="ezkurwreuab5ozgtqnkl"/>
          <w:rFonts w:ascii="GHEA Grapalat" w:hAnsi="GHEA Grapalat"/>
        </w:rPr>
        <w:t>вает</w:t>
      </w:r>
      <w:r w:rsidRPr="00B43171">
        <w:rPr>
          <w:rStyle w:val="ezkurwreuab5ozgtqnkl"/>
          <w:rFonts w:ascii="GHEA Grapalat" w:hAnsi="GHEA Grapalat"/>
        </w:rPr>
        <w:t xml:space="preserve"> расчет и зачет штрафов и пеней </w:t>
      </w:r>
      <w:r w:rsidRPr="00862ABD">
        <w:rPr>
          <w:rFonts w:ascii="GHEA Grapalat" w:hAnsi="GHEA Grapalat"/>
          <w:spacing w:val="-4"/>
        </w:rPr>
        <w:t>Подрядчик</w:t>
      </w:r>
      <w:r>
        <w:rPr>
          <w:rFonts w:ascii="GHEA Grapalat" w:hAnsi="GHEA Grapalat"/>
          <w:spacing w:val="-4"/>
        </w:rPr>
        <w:t>у</w:t>
      </w:r>
      <w:r w:rsidRPr="00B43171">
        <w:rPr>
          <w:rFonts w:ascii="GHEA Grapalat" w:hAnsi="GHEA Grapalat"/>
        </w:rPr>
        <w:t xml:space="preserve"> </w:t>
      </w:r>
      <w:r w:rsidRPr="00B43171">
        <w:rPr>
          <w:rStyle w:val="ezkurwreuab5ozgtqnkl"/>
          <w:rFonts w:ascii="GHEA Grapalat" w:hAnsi="GHEA Grapalat"/>
        </w:rPr>
        <w:t>с суммами, подлежащими уплате, независимо от</w:t>
      </w:r>
      <w:r w:rsidRPr="00B43171">
        <w:rPr>
          <w:rFonts w:ascii="GHEA Grapalat" w:hAnsi="GHEA Grapalat"/>
        </w:rPr>
        <w:t xml:space="preserve"> </w:t>
      </w:r>
      <w:r w:rsidRPr="00B43171">
        <w:rPr>
          <w:rStyle w:val="ezkurwreuab5ozgtqnkl"/>
          <w:rFonts w:ascii="GHEA Grapalat" w:hAnsi="GHEA Grapalat"/>
        </w:rPr>
        <w:t>того,</w:t>
      </w:r>
      <w:r w:rsidRPr="00B43171">
        <w:rPr>
          <w:rFonts w:ascii="GHEA Grapalat" w:hAnsi="GHEA Grapalat"/>
        </w:rPr>
        <w:t xml:space="preserve"> </w:t>
      </w:r>
      <w:r w:rsidRPr="00B43171">
        <w:rPr>
          <w:rStyle w:val="ezkurwreuab5ozgtqnkl"/>
          <w:rFonts w:ascii="GHEA Grapalat" w:hAnsi="GHEA Grapalat"/>
        </w:rPr>
        <w:t>было ли</w:t>
      </w:r>
      <w:r w:rsidRPr="00B43171">
        <w:rPr>
          <w:rFonts w:ascii="GHEA Grapalat" w:hAnsi="GHEA Grapalat"/>
        </w:rPr>
        <w:t xml:space="preserve"> </w:t>
      </w:r>
      <w:r w:rsidRPr="00B43171">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9A510B">
        <w:rPr>
          <w:rStyle w:val="ezkurwreuab5ozgtqnkl"/>
          <w:rFonts w:ascii="GHEA Grapalat" w:hAnsi="GHEA Grapalat"/>
        </w:rPr>
        <w:t>П</w:t>
      </w:r>
      <w:r w:rsidRPr="00B43171">
        <w:rPr>
          <w:rStyle w:val="ezkurwreuab5ozgtqnkl"/>
          <w:rFonts w:ascii="GHEA Grapalat" w:hAnsi="GHEA Grapalat"/>
        </w:rPr>
        <w:t>ри</w:t>
      </w:r>
      <w:r w:rsidRPr="00B43171">
        <w:rPr>
          <w:rFonts w:ascii="GHEA Grapalat" w:hAnsi="GHEA Grapalat"/>
        </w:rPr>
        <w:t xml:space="preserve"> </w:t>
      </w:r>
      <w:r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B43171">
        <w:rPr>
          <w:rStyle w:val="ezkurwreuab5ozgtqnkl"/>
          <w:rFonts w:ascii="GHEA Grapalat" w:hAnsi="GHEA Grapalat"/>
        </w:rPr>
        <w:t xml:space="preserve"> </w:t>
      </w:r>
      <w:r w:rsidR="00E64589">
        <w:rPr>
          <w:rStyle w:val="ezkurwreuab5ozgtqnkl"/>
          <w:rFonts w:ascii="GHEA Grapalat" w:hAnsi="GHEA Grapalat"/>
        </w:rPr>
        <w:t>5</w:t>
      </w:r>
      <w:r w:rsidRPr="00B43171">
        <w:rPr>
          <w:rStyle w:val="ezkurwreuab5ozgtqnkl"/>
          <w:rFonts w:ascii="GHEA Grapalat" w:hAnsi="GHEA Grapalat"/>
        </w:rPr>
        <w:t xml:space="preserve">)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производит платеж, установленный договором, финансовому</w:t>
      </w:r>
      <w:r w:rsidRPr="00B43171">
        <w:rPr>
          <w:rFonts w:ascii="GHEA Grapalat" w:hAnsi="GHEA Grapalat"/>
        </w:rPr>
        <w:t xml:space="preserve"> </w:t>
      </w:r>
      <w:r w:rsidRPr="00B43171">
        <w:rPr>
          <w:rStyle w:val="ezkurwreuab5ozgtqnkl"/>
          <w:rFonts w:ascii="GHEA Grapalat" w:hAnsi="GHEA Grapalat"/>
        </w:rPr>
        <w:t>агенту, если</w:t>
      </w:r>
      <w:r w:rsidRPr="00B43171">
        <w:rPr>
          <w:rFonts w:ascii="GHEA Grapalat" w:hAnsi="GHEA Grapalat"/>
        </w:rPr>
        <w:t xml:space="preserve"> </w:t>
      </w:r>
      <w:r w:rsidRPr="00B43171">
        <w:rPr>
          <w:rStyle w:val="ezkurwreuab5ozgtqnkl"/>
          <w:rFonts w:ascii="GHEA Grapalat" w:hAnsi="GHEA Grapalat"/>
        </w:rPr>
        <w:t>уведомление</w:t>
      </w:r>
      <w:r w:rsidRPr="00B43171">
        <w:rPr>
          <w:rFonts w:ascii="GHEA Grapalat" w:hAnsi="GHEA Grapalat"/>
        </w:rPr>
        <w:t xml:space="preserve"> </w:t>
      </w:r>
      <w:r w:rsidRPr="00B43171">
        <w:rPr>
          <w:rStyle w:val="ezkurwreuab5ozgtqnkl"/>
          <w:rFonts w:ascii="GHEA Grapalat" w:hAnsi="GHEA Grapalat"/>
        </w:rPr>
        <w:t>было получено</w:t>
      </w:r>
      <w:r w:rsidRPr="00B43171">
        <w:rPr>
          <w:rFonts w:ascii="GHEA Grapalat" w:hAnsi="GHEA Grapalat"/>
        </w:rPr>
        <w:t xml:space="preserve"> </w:t>
      </w:r>
      <w:r w:rsidRPr="00B43171">
        <w:rPr>
          <w:rStyle w:val="ezkurwreuab5ozgtqnkl"/>
          <w:rFonts w:ascii="GHEA Grapalat" w:hAnsi="GHEA Grapalat"/>
        </w:rPr>
        <w:t xml:space="preserve">в день, предшествующий дню внесения </w:t>
      </w:r>
      <w:r>
        <w:rPr>
          <w:rStyle w:val="ezkurwreuab5ozgtqnkl"/>
          <w:rFonts w:ascii="GHEA Grapalat" w:hAnsi="GHEA Grapalat"/>
        </w:rPr>
        <w:t>Заказчиком</w:t>
      </w:r>
      <w:r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Pr>
          <w:rStyle w:val="ezkurwreuab5ozgtqnkl"/>
          <w:rFonts w:ascii="GHEA Grapalat" w:hAnsi="GHEA Grapalat"/>
        </w:rPr>
        <w:t>.</w:t>
      </w:r>
      <w:r w:rsidR="00323C68">
        <w:rPr>
          <w:rStyle w:val="ezkurwreuab5ozgtqnkl"/>
          <w:rFonts w:ascii="GHEA Grapalat" w:hAnsi="GHEA Grapalat"/>
        </w:rPr>
        <w:t xml:space="preserve"> </w:t>
      </w:r>
      <w:r w:rsidR="00323C68" w:rsidRPr="00323C68">
        <w:rPr>
          <w:rStyle w:val="ezkurwreuab5ozgtqnkl"/>
          <w:rFonts w:ascii="GHEA Grapalat" w:hAnsi="GHEA Grapalat"/>
          <w:vertAlign w:val="superscript"/>
        </w:rPr>
        <w:t>34</w:t>
      </w:r>
    </w:p>
    <w:p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sidR="00244B5D">
        <w:rPr>
          <w:rFonts w:ascii="GHEA Grapalat" w:hAnsi="GHEA Grapalat"/>
        </w:rPr>
        <w:t>3</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sidR="00244B5D">
        <w:rPr>
          <w:rFonts w:ascii="GHEA Grapalat" w:hAnsi="GHEA Grapalat"/>
        </w:rPr>
        <w:t>4</w:t>
      </w:r>
      <w:r>
        <w:rPr>
          <w:rFonts w:ascii="GHEA Grapalat" w:hAnsi="GHEA Grapalat"/>
        </w:rPr>
        <w:t>.</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w:t>
      </w:r>
      <w:r w:rsidR="002346A4">
        <w:rPr>
          <w:rFonts w:ascii="GHEA Grapalat" w:hAnsi="GHEA Grapalat"/>
        </w:rPr>
        <w:t>,</w:t>
      </w:r>
      <w:r w:rsidRPr="009F3DC7">
        <w:rPr>
          <w:rFonts w:ascii="GHEA Grapalat" w:hAnsi="GHEA Grapalat"/>
        </w:rPr>
        <w:t xml:space="preserve"> № 4.1 </w:t>
      </w:r>
      <w:r w:rsidR="002346A4" w:rsidRPr="009F3DC7">
        <w:rPr>
          <w:rFonts w:ascii="GHEA Grapalat" w:hAnsi="GHEA Grapalat"/>
        </w:rPr>
        <w:t xml:space="preserve">и № </w:t>
      </w:r>
      <w:r w:rsidR="002346A4">
        <w:rPr>
          <w:rFonts w:ascii="GHEA Grapalat" w:hAnsi="GHEA Grapalat"/>
        </w:rPr>
        <w:t xml:space="preserve">5 </w:t>
      </w:r>
      <w:r w:rsidRPr="009F3DC7">
        <w:rPr>
          <w:rFonts w:ascii="GHEA Grapalat" w:hAnsi="GHEA Grapalat"/>
        </w:rPr>
        <w:t>к настоящему договору считаются неотъемлемой частью договора.</w:t>
      </w:r>
    </w:p>
    <w:p w:rsidR="009F799F"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sidR="00244B5D">
        <w:rPr>
          <w:rFonts w:ascii="GHEA Grapalat" w:hAnsi="GHEA Grapalat"/>
        </w:rPr>
        <w:t>5</w:t>
      </w:r>
      <w:r>
        <w:rPr>
          <w:rFonts w:ascii="GHEA Grapalat" w:hAnsi="GHEA Grapalat"/>
        </w:rPr>
        <w:t>.</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rsidR="009F799F" w:rsidRDefault="009F799F">
      <w:pPr>
        <w:rPr>
          <w:rFonts w:ascii="GHEA Grapalat" w:hAnsi="GHEA Grapalat"/>
          <w:lang w:val="hy-AM"/>
        </w:rPr>
      </w:pPr>
      <w:r>
        <w:rPr>
          <w:rFonts w:ascii="GHEA Grapalat" w:hAnsi="GHEA Grapalat"/>
          <w:lang w:val="hy-AM"/>
        </w:rPr>
        <w:t>---------------------------------------------</w:t>
      </w:r>
    </w:p>
    <w:p w:rsidR="0065206B" w:rsidRDefault="0065206B" w:rsidP="0065206B">
      <w:pPr>
        <w:rPr>
          <w:rStyle w:val="ezkurwreuab5ozgtqnkl"/>
          <w:i/>
          <w:sz w:val="20"/>
          <w:szCs w:val="20"/>
          <w:highlight w:val="yellow"/>
        </w:rPr>
      </w:pPr>
      <w:r w:rsidRPr="00A57259">
        <w:rPr>
          <w:rFonts w:ascii="GHEA Grapalat" w:hAnsi="GHEA Grapalat"/>
          <w:sz w:val="18"/>
          <w:szCs w:val="18"/>
          <w:vertAlign w:val="superscript"/>
          <w:lang w:val="hy-AM"/>
        </w:rPr>
        <w:t>34</w:t>
      </w:r>
      <w:r>
        <w:rPr>
          <w:rFonts w:ascii="GHEA Grapalat" w:hAnsi="GHEA Grapalat"/>
          <w:sz w:val="18"/>
          <w:szCs w:val="18"/>
          <w:lang w:val="hy-AM"/>
        </w:rPr>
        <w:t xml:space="preserve"> </w:t>
      </w:r>
      <w:r w:rsidRPr="00D21C38">
        <w:rPr>
          <w:rStyle w:val="ezkurwreuab5ozgtqnkl"/>
          <w:i/>
          <w:sz w:val="20"/>
          <w:szCs w:val="20"/>
        </w:rPr>
        <w:t>Если</w:t>
      </w:r>
      <w:r w:rsidRPr="00D21C38">
        <w:rPr>
          <w:i/>
          <w:sz w:val="20"/>
          <w:szCs w:val="20"/>
        </w:rPr>
        <w:t xml:space="preserve"> </w:t>
      </w:r>
      <w:r w:rsidRPr="00D21C38">
        <w:rPr>
          <w:rStyle w:val="ezkurwreuab5ozgtqnkl"/>
          <w:rFonts w:ascii="Sylfaen" w:hAnsi="Sylfaen"/>
          <w:i/>
          <w:sz w:val="20"/>
          <w:szCs w:val="20"/>
        </w:rPr>
        <w:t xml:space="preserve">Заказчик </w:t>
      </w:r>
      <w:r w:rsidRPr="00D21C38">
        <w:rPr>
          <w:i/>
          <w:sz w:val="20"/>
          <w:szCs w:val="20"/>
        </w:rPr>
        <w:t xml:space="preserve"> </w:t>
      </w:r>
      <w:r w:rsidRPr="00D21C38">
        <w:rPr>
          <w:rStyle w:val="ezkurwreuab5ozgtqnkl"/>
          <w:i/>
          <w:sz w:val="20"/>
          <w:szCs w:val="20"/>
        </w:rPr>
        <w:t>является</w:t>
      </w:r>
      <w:r w:rsidRPr="00D21C38">
        <w:rPr>
          <w:i/>
          <w:sz w:val="20"/>
          <w:szCs w:val="20"/>
        </w:rPr>
        <w:t xml:space="preserve"> </w:t>
      </w:r>
      <w:r w:rsidR="00D21C38" w:rsidRPr="00D21C38">
        <w:rPr>
          <w:rStyle w:val="ezkurwreuab5ozgtqnkl"/>
          <w:i/>
          <w:sz w:val="20"/>
          <w:szCs w:val="20"/>
        </w:rPr>
        <w:t>заказчиком</w:t>
      </w:r>
      <w:r w:rsidRPr="00D21C38">
        <w:rPr>
          <w:rStyle w:val="ezkurwreuab5ozgtqnkl"/>
          <w:i/>
          <w:sz w:val="20"/>
          <w:szCs w:val="20"/>
        </w:rPr>
        <w:t>, не имеющим счета в казначействе, настоящий</w:t>
      </w:r>
      <w:r w:rsidRPr="00D21C38">
        <w:rPr>
          <w:i/>
          <w:sz w:val="20"/>
          <w:szCs w:val="20"/>
        </w:rPr>
        <w:t xml:space="preserve"> </w:t>
      </w:r>
      <w:r w:rsidRPr="00D21C38">
        <w:rPr>
          <w:rStyle w:val="ezkurwreuab5ozgtqnkl"/>
          <w:i/>
          <w:sz w:val="20"/>
          <w:szCs w:val="20"/>
        </w:rPr>
        <w:t>пункт</w:t>
      </w:r>
      <w:r w:rsidRPr="00D21C38">
        <w:rPr>
          <w:i/>
          <w:sz w:val="20"/>
          <w:szCs w:val="20"/>
        </w:rPr>
        <w:t xml:space="preserve"> </w:t>
      </w:r>
      <w:r w:rsidRPr="00D21C38">
        <w:rPr>
          <w:rStyle w:val="ezkurwreuab5ozgtqnkl"/>
          <w:i/>
          <w:sz w:val="20"/>
          <w:szCs w:val="20"/>
        </w:rPr>
        <w:t>редактируется</w:t>
      </w:r>
      <w:r w:rsidRPr="00D21C38">
        <w:rPr>
          <w:i/>
          <w:sz w:val="20"/>
          <w:szCs w:val="20"/>
        </w:rPr>
        <w:t xml:space="preserve"> </w:t>
      </w:r>
      <w:r w:rsidRPr="00D21C38">
        <w:rPr>
          <w:rStyle w:val="ezkurwreuab5ozgtqnkl"/>
          <w:i/>
          <w:sz w:val="20"/>
          <w:szCs w:val="20"/>
        </w:rPr>
        <w:t>заменив</w:t>
      </w:r>
      <w:r w:rsidRPr="00D21C38">
        <w:rPr>
          <w:i/>
          <w:sz w:val="20"/>
          <w:szCs w:val="20"/>
        </w:rPr>
        <w:t xml:space="preserve"> </w:t>
      </w:r>
      <w:r w:rsidRPr="00D21C38">
        <w:rPr>
          <w:rStyle w:val="ezkurwreuab5ozgtqnkl"/>
          <w:i/>
          <w:sz w:val="20"/>
          <w:szCs w:val="20"/>
        </w:rPr>
        <w:t>слова</w:t>
      </w:r>
      <w:r w:rsidRPr="00D21C38">
        <w:rPr>
          <w:i/>
          <w:sz w:val="20"/>
          <w:szCs w:val="20"/>
        </w:rPr>
        <w:t xml:space="preserve"> </w:t>
      </w:r>
      <w:r w:rsidRPr="00D21C38">
        <w:rPr>
          <w:rStyle w:val="ezkurwreuab5ozgtqnkl"/>
          <w:i/>
          <w:sz w:val="20"/>
          <w:szCs w:val="20"/>
        </w:rPr>
        <w:t>"внесения платежного</w:t>
      </w:r>
      <w:r w:rsidRPr="00D21C38">
        <w:rPr>
          <w:i/>
          <w:sz w:val="20"/>
          <w:szCs w:val="20"/>
        </w:rPr>
        <w:t xml:space="preserve"> </w:t>
      </w:r>
      <w:r w:rsidRPr="00D21C38">
        <w:rPr>
          <w:rStyle w:val="ezkurwreuab5ozgtqnkl"/>
          <w:i/>
          <w:sz w:val="20"/>
          <w:szCs w:val="20"/>
        </w:rPr>
        <w:t>поручения</w:t>
      </w:r>
      <w:r w:rsidRPr="00D21C38">
        <w:rPr>
          <w:i/>
          <w:sz w:val="20"/>
          <w:szCs w:val="20"/>
        </w:rPr>
        <w:t xml:space="preserve"> </w:t>
      </w:r>
      <w:r w:rsidRPr="00D21C38">
        <w:rPr>
          <w:rStyle w:val="ezkurwreuab5ozgtqnkl"/>
          <w:i/>
          <w:sz w:val="20"/>
          <w:szCs w:val="20"/>
        </w:rPr>
        <w:t>и</w:t>
      </w:r>
      <w:r w:rsidRPr="00D21C38">
        <w:rPr>
          <w:i/>
          <w:sz w:val="20"/>
          <w:szCs w:val="20"/>
        </w:rPr>
        <w:t xml:space="preserve"> </w:t>
      </w:r>
      <w:r w:rsidRPr="00D21C38">
        <w:rPr>
          <w:rStyle w:val="ezkurwreuab5ozgtqnkl"/>
          <w:i/>
          <w:sz w:val="20"/>
          <w:szCs w:val="20"/>
        </w:rPr>
        <w:t>копии</w:t>
      </w:r>
      <w:r w:rsidRPr="00D21C38">
        <w:rPr>
          <w:i/>
          <w:sz w:val="20"/>
          <w:szCs w:val="20"/>
        </w:rPr>
        <w:t xml:space="preserve"> </w:t>
      </w:r>
      <w:r w:rsidRPr="00D21C38">
        <w:rPr>
          <w:rStyle w:val="ezkurwreuab5ozgtqnkl"/>
          <w:i/>
          <w:sz w:val="20"/>
          <w:szCs w:val="20"/>
        </w:rPr>
        <w:t>протокола</w:t>
      </w:r>
      <w:r w:rsidRPr="00D21C38">
        <w:rPr>
          <w:i/>
          <w:sz w:val="20"/>
          <w:szCs w:val="20"/>
        </w:rPr>
        <w:t xml:space="preserve"> </w:t>
      </w:r>
      <w:r w:rsidRPr="00D21C38">
        <w:rPr>
          <w:rStyle w:val="ezkurwreuab5ozgtqnkl"/>
          <w:i/>
          <w:sz w:val="20"/>
          <w:szCs w:val="20"/>
        </w:rPr>
        <w:t>в</w:t>
      </w:r>
      <w:r w:rsidRPr="00D21C38">
        <w:rPr>
          <w:i/>
          <w:sz w:val="20"/>
          <w:szCs w:val="20"/>
        </w:rPr>
        <w:t xml:space="preserve"> </w:t>
      </w:r>
      <w:r w:rsidRPr="00D21C38">
        <w:rPr>
          <w:rStyle w:val="ezkurwreuab5ozgtqnkl"/>
          <w:i/>
          <w:sz w:val="20"/>
          <w:szCs w:val="20"/>
        </w:rPr>
        <w:t>казначейскую</w:t>
      </w:r>
      <w:r w:rsidRPr="00D21C38">
        <w:rPr>
          <w:i/>
          <w:sz w:val="20"/>
          <w:szCs w:val="20"/>
        </w:rPr>
        <w:t xml:space="preserve"> </w:t>
      </w:r>
      <w:r w:rsidRPr="00D21C38">
        <w:rPr>
          <w:rStyle w:val="ezkurwreuab5ozgtqnkl"/>
          <w:i/>
          <w:sz w:val="20"/>
          <w:szCs w:val="20"/>
        </w:rPr>
        <w:t>систему</w:t>
      </w:r>
      <w:r w:rsidRPr="00D21C38">
        <w:rPr>
          <w:i/>
          <w:sz w:val="20"/>
          <w:szCs w:val="20"/>
        </w:rPr>
        <w:t xml:space="preserve"> </w:t>
      </w:r>
      <w:r w:rsidRPr="00D21C38">
        <w:rPr>
          <w:rStyle w:val="ezkurwreuab5ozgtqnkl"/>
          <w:i/>
          <w:sz w:val="20"/>
          <w:szCs w:val="20"/>
        </w:rPr>
        <w:t>уполномоченного органа"</w:t>
      </w:r>
      <w:r w:rsidRPr="00D21C38">
        <w:rPr>
          <w:i/>
          <w:sz w:val="20"/>
          <w:szCs w:val="20"/>
        </w:rPr>
        <w:t xml:space="preserve"> </w:t>
      </w:r>
      <w:r w:rsidRPr="00D21C38">
        <w:rPr>
          <w:rStyle w:val="ezkurwreuab5ozgtqnkl"/>
          <w:i/>
          <w:sz w:val="20"/>
          <w:szCs w:val="20"/>
        </w:rPr>
        <w:t>словами "выдачи платежного</w:t>
      </w:r>
      <w:r w:rsidRPr="00D21C38">
        <w:rPr>
          <w:i/>
          <w:sz w:val="20"/>
          <w:szCs w:val="20"/>
        </w:rPr>
        <w:t xml:space="preserve"> </w:t>
      </w:r>
      <w:r w:rsidRPr="00D21C38">
        <w:rPr>
          <w:rStyle w:val="ezkurwreuab5ozgtqnkl"/>
          <w:i/>
          <w:sz w:val="20"/>
          <w:szCs w:val="20"/>
        </w:rPr>
        <w:t>поручения</w:t>
      </w:r>
      <w:r w:rsidRPr="00D21C38">
        <w:rPr>
          <w:i/>
          <w:sz w:val="20"/>
          <w:szCs w:val="20"/>
        </w:rPr>
        <w:t xml:space="preserve"> </w:t>
      </w:r>
      <w:r w:rsidRPr="00D21C38">
        <w:rPr>
          <w:rStyle w:val="ezkurwreuab5ozgtqnkl"/>
          <w:i/>
          <w:sz w:val="20"/>
          <w:szCs w:val="20"/>
        </w:rPr>
        <w:t>банку</w:t>
      </w:r>
    </w:p>
    <w:p w:rsidR="0065206B" w:rsidRDefault="0065206B" w:rsidP="0065206B">
      <w:pPr>
        <w:rPr>
          <w:rStyle w:val="ezkurwreuab5ozgtqnkl"/>
          <w:i/>
          <w:sz w:val="20"/>
          <w:szCs w:val="20"/>
          <w:highlight w:val="yellow"/>
        </w:rPr>
      </w:pPr>
    </w:p>
    <w:p w:rsidR="009F799F" w:rsidRPr="0065206B" w:rsidRDefault="009F799F">
      <w:pPr>
        <w:rPr>
          <w:rFonts w:ascii="GHEA Grapalat" w:hAnsi="GHEA Grapalat"/>
          <w:sz w:val="18"/>
          <w:szCs w:val="18"/>
        </w:rPr>
      </w:pPr>
      <w:r w:rsidRPr="0065206B">
        <w:rPr>
          <w:rFonts w:ascii="GHEA Grapalat" w:hAnsi="GHEA Grapalat"/>
          <w:sz w:val="18"/>
          <w:szCs w:val="18"/>
        </w:rPr>
        <w:br w:type="page"/>
      </w:r>
    </w:p>
    <w:p w:rsidR="00BB28C8" w:rsidRPr="009F3DC7" w:rsidRDefault="00BB28C8" w:rsidP="00BB28C8">
      <w:pPr>
        <w:widowControl w:val="0"/>
        <w:tabs>
          <w:tab w:val="left" w:pos="1276"/>
        </w:tabs>
        <w:spacing w:after="160" w:line="353" w:lineRule="auto"/>
        <w:ind w:firstLine="567"/>
        <w:jc w:val="both"/>
        <w:rPr>
          <w:rFonts w:ascii="GHEA Grapalat" w:hAnsi="GHEA Grapalat"/>
        </w:rPr>
      </w:pPr>
    </w:p>
    <w:p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sidR="00244B5D">
        <w:rPr>
          <w:rFonts w:ascii="GHEA Grapalat" w:hAnsi="GHEA Grapalat"/>
        </w:rPr>
        <w:t>6</w:t>
      </w:r>
      <w:r>
        <w:rPr>
          <w:rFonts w:ascii="GHEA Grapalat" w:hAnsi="GHEA Grapalat"/>
        </w:rPr>
        <w:t>.</w:t>
      </w:r>
      <w:r>
        <w:rPr>
          <w:rFonts w:ascii="GHEA Grapalat" w:hAnsi="GHEA Grapalat"/>
        </w:rPr>
        <w:tab/>
      </w:r>
      <w:r w:rsidRPr="009F3DC7">
        <w:rPr>
          <w:rFonts w:ascii="GHEA Grapalat" w:hAnsi="GHEA Grapalat"/>
        </w:rPr>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E27E53" w:rsidRPr="00BD3E23">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w:t>
      </w:r>
      <w:r w:rsidR="00E27E53">
        <w:rPr>
          <w:rFonts w:ascii="GHEA Grapalat" w:hAnsi="GHEA Grapalat"/>
          <w:color w:val="000000" w:themeColor="text1"/>
        </w:rPr>
        <w:t xml:space="preserve"> </w:t>
      </w:r>
      <w:r w:rsidRPr="009F3DC7">
        <w:rPr>
          <w:rFonts w:ascii="GHEA Grapalat" w:hAnsi="GHEA Grapalat"/>
        </w:rPr>
        <w:t xml:space="preserve">Если размер выделенных для исполнения договора финансовых средств превышает </w:t>
      </w:r>
      <w:r w:rsidR="004E3919">
        <w:rPr>
          <w:rFonts w:ascii="GHEA Grapalat" w:hAnsi="GHEA Grapalat"/>
        </w:rPr>
        <w:t xml:space="preserve">двадцатипятикратный </w:t>
      </w:r>
      <w:r w:rsidRPr="009F3DC7">
        <w:rPr>
          <w:rFonts w:ascii="GHEA Grapalat" w:hAnsi="GHEA Grapalat"/>
        </w:rPr>
        <w:t>кратный размер базовой единицы закупок, то Заказчиком будет заключенo соглашение в случае, если представленн</w:t>
      </w:r>
      <w:r w:rsidR="00F005EE">
        <w:rPr>
          <w:rFonts w:ascii="GHEA Grapalat" w:hAnsi="GHEA Grapalat"/>
        </w:rPr>
        <w:t>ые</w:t>
      </w:r>
      <w:r w:rsidRPr="009F3DC7">
        <w:rPr>
          <w:rFonts w:ascii="GHEA Grapalat" w:hAnsi="GHEA Grapalat"/>
        </w:rPr>
        <w:t xml:space="preserve"> Подрядчиком в виде неустойки обеспечени</w:t>
      </w:r>
      <w:r w:rsidR="00F005EE">
        <w:rPr>
          <w:rFonts w:ascii="GHEA Grapalat" w:hAnsi="GHEA Grapalat"/>
        </w:rPr>
        <w:t>я</w:t>
      </w:r>
      <w:r w:rsidRPr="009F3DC7">
        <w:rPr>
          <w:rFonts w:ascii="GHEA Grapalat" w:hAnsi="GHEA Grapalat"/>
        </w:rPr>
        <w:t xml:space="preserve"> </w:t>
      </w:r>
      <w:r w:rsidR="00F005EE">
        <w:rPr>
          <w:rFonts w:ascii="GHEA Grapalat" w:hAnsi="GHEA Grapalat"/>
        </w:rPr>
        <w:t xml:space="preserve">квалификации и </w:t>
      </w:r>
      <w:r w:rsidRPr="009F3DC7">
        <w:rPr>
          <w:rFonts w:ascii="GHEA Grapalat" w:hAnsi="GHEA Grapalat"/>
        </w:rPr>
        <w:t>договора заменя</w:t>
      </w:r>
      <w:r w:rsidR="00C3050C" w:rsidRPr="00AD1066">
        <w:rPr>
          <w:rFonts w:ascii="GHEA Grapalat" w:hAnsi="GHEA Grapalat"/>
        </w:rPr>
        <w:t>ю</w:t>
      </w:r>
      <w:r w:rsidRPr="009F3DC7">
        <w:rPr>
          <w:rFonts w:ascii="GHEA Grapalat" w:hAnsi="GHEA Grapalat"/>
        </w:rPr>
        <w:t xml:space="preserve">тся гарантией или наличными деньгами, с учетом требований </w:t>
      </w:r>
      <w:r w:rsidR="00B2182F" w:rsidRPr="00891020">
        <w:rPr>
          <w:rFonts w:ascii="GHEA Grapalat" w:hAnsi="GHEA Grapalat"/>
        </w:rPr>
        <w:t>абзац</w:t>
      </w:r>
      <w:r w:rsidR="00B2182F">
        <w:rPr>
          <w:rFonts w:ascii="GHEA Grapalat" w:hAnsi="GHEA Grapalat"/>
        </w:rPr>
        <w:t>а</w:t>
      </w:r>
      <w:r w:rsidR="00B2182F" w:rsidRPr="00891020">
        <w:rPr>
          <w:rFonts w:ascii="GHEA Grapalat" w:hAnsi="GHEA Grapalat"/>
        </w:rPr>
        <w:t xml:space="preserve"> "</w:t>
      </w:r>
      <w:r w:rsidR="00B2182F">
        <w:rPr>
          <w:rFonts w:ascii="GHEA Grapalat" w:hAnsi="GHEA Grapalat"/>
        </w:rPr>
        <w:t>в</w:t>
      </w:r>
      <w:r w:rsidR="00B2182F" w:rsidRPr="00891020">
        <w:rPr>
          <w:rFonts w:ascii="GHEA Grapalat" w:hAnsi="GHEA Grapalat"/>
        </w:rPr>
        <w:t>" подпункта 1</w:t>
      </w:r>
      <w:r w:rsidR="00B2182F">
        <w:rPr>
          <w:rFonts w:ascii="GHEA Grapalat" w:hAnsi="GHEA Grapalat"/>
        </w:rPr>
        <w:t xml:space="preserve"> и</w:t>
      </w:r>
      <w:r w:rsidR="00B2182F" w:rsidRPr="009F3DC7">
        <w:rPr>
          <w:rFonts w:ascii="GHEA Grapalat" w:hAnsi="GHEA Grapalat"/>
        </w:rPr>
        <w:t xml:space="preserve"> </w:t>
      </w:r>
      <w:r w:rsidRPr="009F3DC7">
        <w:rPr>
          <w:rFonts w:ascii="GHEA Grapalat" w:hAnsi="GHEA Grapalat"/>
        </w:rPr>
        <w:t>абзаца "б" подпункта 1</w:t>
      </w:r>
      <w:r w:rsidR="00F005EE">
        <w:rPr>
          <w:rFonts w:ascii="GHEA Grapalat" w:hAnsi="GHEA Grapalat"/>
        </w:rPr>
        <w:t>7</w:t>
      </w:r>
      <w:r w:rsidRPr="009F3DC7">
        <w:rPr>
          <w:rFonts w:ascii="GHEA Grapalat" w:hAnsi="GHEA Grapalat"/>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Pr>
          <w:rFonts w:ascii="GHEA Grapalat" w:hAnsi="GHEA Grapalat"/>
        </w:rPr>
        <w:t>й квалификации и</w:t>
      </w:r>
      <w:r w:rsidRPr="009F3DC7">
        <w:rPr>
          <w:rFonts w:ascii="GHEA Grapalat" w:hAnsi="GHEA Grapalat"/>
        </w:rPr>
        <w:t xml:space="preserve"> договора представленн</w:t>
      </w:r>
      <w:r w:rsidR="00DD559B">
        <w:rPr>
          <w:rFonts w:ascii="GHEA Grapalat" w:hAnsi="GHEA Grapalat"/>
        </w:rPr>
        <w:t>ых</w:t>
      </w:r>
      <w:r w:rsidRPr="009F3DC7">
        <w:rPr>
          <w:rFonts w:ascii="GHEA Grapalat" w:hAnsi="GHEA Grapalat"/>
        </w:rPr>
        <w:t xml:space="preserve"> в виде неустойки, также представляет Заказчику нов</w:t>
      </w:r>
      <w:r w:rsidR="003937C5" w:rsidRPr="007B0CBD">
        <w:rPr>
          <w:rFonts w:ascii="GHEA Grapalat" w:hAnsi="GHEA Grapalat"/>
        </w:rPr>
        <w:t>ые</w:t>
      </w:r>
      <w:r w:rsidRPr="009F3DC7">
        <w:rPr>
          <w:rFonts w:ascii="GHEA Grapalat" w:hAnsi="GHEA Grapalat"/>
        </w:rPr>
        <w:t xml:space="preserve"> обеспечени</w:t>
      </w:r>
      <w:r w:rsidR="003937C5" w:rsidRPr="007B0CBD">
        <w:rPr>
          <w:rFonts w:ascii="GHEA Grapalat" w:hAnsi="GHEA Grapalat"/>
        </w:rPr>
        <w:t xml:space="preserve">я </w:t>
      </w:r>
      <w:r w:rsidRPr="009F3DC7">
        <w:rPr>
          <w:rFonts w:ascii="GHEA Grapalat" w:hAnsi="GHEA Grapalat"/>
        </w:rPr>
        <w:t xml:space="preserve"> в течение </w:t>
      </w:r>
      <w:r w:rsidR="00A66D88" w:rsidRPr="00E468D1">
        <w:rPr>
          <w:rFonts w:ascii="GHEA Grapalat" w:hAnsi="GHEA Grapalat"/>
        </w:rPr>
        <w:t xml:space="preserve"> ----</w:t>
      </w:r>
      <w:r w:rsidR="00A66D88" w:rsidRPr="009F3DC7">
        <w:rPr>
          <w:rFonts w:ascii="GHEA Grapalat" w:hAnsi="GHEA Grapalat"/>
        </w:rPr>
        <w:t xml:space="preserve"> </w:t>
      </w:r>
      <w:r w:rsidRPr="009F3DC7">
        <w:rPr>
          <w:rFonts w:ascii="GHEA Grapalat" w:hAnsi="GHEA Grapalat"/>
        </w:rPr>
        <w:t>рабочих дней со дня получения извещения о заключении соглашения. В противном случае договор расторгается Заказчиком в одностороннем порядке.</w:t>
      </w:r>
      <w:r w:rsidR="00323C68" w:rsidRPr="00323C68">
        <w:rPr>
          <w:rStyle w:val="af6"/>
          <w:rFonts w:ascii="GHEA Grapalat" w:hAnsi="GHEA Grapalat"/>
        </w:rPr>
        <w:t>3</w:t>
      </w:r>
      <w:r w:rsidR="00323C68" w:rsidRPr="00323C68">
        <w:rPr>
          <w:rFonts w:ascii="GHEA Grapalat" w:hAnsi="GHEA Grapalat"/>
          <w:vertAlign w:val="superscript"/>
        </w:rPr>
        <w:t>5</w:t>
      </w:r>
    </w:p>
    <w:p w:rsidR="00BB28C8" w:rsidRPr="009F3DC7" w:rsidRDefault="00BB28C8" w:rsidP="00BB28C8">
      <w:pPr>
        <w:widowControl w:val="0"/>
        <w:spacing w:after="160" w:line="353" w:lineRule="auto"/>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Default="00BB28C8" w:rsidP="00BB28C8">
      <w:pPr>
        <w:widowControl w:val="0"/>
        <w:tabs>
          <w:tab w:val="left" w:pos="1276"/>
        </w:tabs>
        <w:spacing w:after="160" w:line="360" w:lineRule="auto"/>
        <w:ind w:firstLine="567"/>
        <w:jc w:val="both"/>
        <w:rPr>
          <w:rFonts w:ascii="GHEA Grapalat" w:hAnsi="GHEA Grapalat"/>
          <w:i/>
          <w:lang w:val="en-US"/>
        </w:rPr>
      </w:pPr>
    </w:p>
    <w:p w:rsidR="00BB28C8" w:rsidRPr="009F3DC7" w:rsidRDefault="00BB28C8" w:rsidP="00BB28C8">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323C68" w:rsidRDefault="00323C68" w:rsidP="00323C68">
      <w:pPr>
        <w:pStyle w:val="af2"/>
        <w:widowControl w:val="0"/>
        <w:jc w:val="both"/>
        <w:rPr>
          <w:rFonts w:ascii="GHEA Grapalat" w:hAnsi="GHEA Grapalat"/>
          <w:i/>
        </w:rPr>
      </w:pPr>
      <w:r>
        <w:rPr>
          <w:rFonts w:ascii="GHEA Grapalat" w:hAnsi="GHEA Grapalat"/>
          <w:i/>
        </w:rPr>
        <w:t>-----------------------------------------------</w:t>
      </w:r>
    </w:p>
    <w:p w:rsidR="00323C68" w:rsidRPr="00124BE9" w:rsidRDefault="00323C68" w:rsidP="00323C68">
      <w:pPr>
        <w:pStyle w:val="af2"/>
        <w:widowControl w:val="0"/>
        <w:jc w:val="both"/>
        <w:rPr>
          <w:rFonts w:ascii="GHEA Grapalat" w:hAnsi="GHEA Grapalat"/>
          <w:i/>
          <w:lang w:val="hy-AM" w:eastAsia="en-US"/>
        </w:rPr>
      </w:pPr>
      <w:r w:rsidRPr="00323C68">
        <w:rPr>
          <w:rFonts w:ascii="GHEA Grapalat" w:hAnsi="GHEA Grapalat"/>
          <w:i/>
          <w:vertAlign w:val="superscript"/>
        </w:rPr>
        <w:t xml:space="preserve">35 </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sidRPr="00F409B8">
        <w:rPr>
          <w:rFonts w:ascii="GHEA Grapalat" w:hAnsi="GHEA Grapalat"/>
          <w:i/>
        </w:rPr>
        <w:t>двадцатипятикратный</w:t>
      </w:r>
      <w:r w:rsidRPr="00124BE9">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124BE9">
        <w:rPr>
          <w:rFonts w:ascii="GHEA Grapalat" w:hAnsi="GHEA Grapalat"/>
          <w:i/>
        </w:rPr>
        <w:t xml:space="preserve"> предложение, а </w:t>
      </w:r>
      <w:r>
        <w:rPr>
          <w:rFonts w:ascii="GHEA Grapalat" w:hAnsi="GHEA Grapalat"/>
          <w:i/>
        </w:rPr>
        <w:t>5-ое</w:t>
      </w:r>
      <w:r w:rsidRPr="00124BE9">
        <w:rPr>
          <w:rFonts w:ascii="GHEA Grapalat" w:hAnsi="GHEA Grapalat"/>
          <w:i/>
        </w:rPr>
        <w:t xml:space="preserve">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r w:rsidRPr="00124BE9">
        <w:rPr>
          <w:rFonts w:ascii="GHEA Grapalat" w:hAnsi="GHEA Grapalat"/>
        </w:rPr>
        <w:t xml:space="preserve"> </w:t>
      </w:r>
      <w:r w:rsidRPr="00124BE9">
        <w:rPr>
          <w:rFonts w:ascii="GHEA Grapalat" w:hAnsi="GHEA Grapalat"/>
          <w:i/>
        </w:rPr>
        <w:t xml:space="preserve">   </w:t>
      </w:r>
    </w:p>
    <w:p w:rsidR="00323C68" w:rsidRPr="00124BE9" w:rsidRDefault="00323C68" w:rsidP="00323C68">
      <w:pPr>
        <w:pStyle w:val="af2"/>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p w:rsidR="00A66D88" w:rsidRDefault="00A66D88" w:rsidP="00A66D88">
      <w:pPr>
        <w:pStyle w:val="af2"/>
        <w:widowControl w:val="0"/>
        <w:jc w:val="both"/>
        <w:rPr>
          <w:rFonts w:ascii="GHEA Grapalat" w:hAnsi="GHEA Grapalat"/>
          <w:i/>
          <w:lang w:val="hy-AM" w:eastAsia="en-US"/>
        </w:rPr>
      </w:pPr>
      <w:r>
        <w:rPr>
          <w:rStyle w:val="ezkurwreuab5ozgtqnkl"/>
          <w:rFonts w:ascii="Cambria" w:hAnsi="Cambria" w:cs="Cambria"/>
          <w:i/>
        </w:rPr>
        <w:t>Срок</w:t>
      </w:r>
      <w:r>
        <w:rPr>
          <w:rStyle w:val="ezkurwreuab5ozgtqnkl"/>
          <w:i/>
        </w:rPr>
        <w:t xml:space="preserve">, </w:t>
      </w:r>
      <w:r>
        <w:rPr>
          <w:rStyle w:val="ezkurwreuab5ozgtqnkl"/>
          <w:rFonts w:ascii="Cambria" w:hAnsi="Cambria" w:cs="Cambria"/>
          <w:i/>
        </w:rPr>
        <w:t>установленный</w:t>
      </w:r>
      <w:r>
        <w:rPr>
          <w:i/>
        </w:rPr>
        <w:t xml:space="preserve"> </w:t>
      </w:r>
      <w:r>
        <w:rPr>
          <w:rFonts w:ascii="Cambria" w:hAnsi="Cambria"/>
          <w:i/>
        </w:rPr>
        <w:t xml:space="preserve">в </w:t>
      </w:r>
      <w:r>
        <w:rPr>
          <w:rStyle w:val="ezkurwreuab5ozgtqnkl"/>
          <w:i/>
        </w:rPr>
        <w:t>5</w:t>
      </w:r>
      <w:r>
        <w:rPr>
          <w:rStyle w:val="ezkurwreuab5ozgtqnkl"/>
          <w:rFonts w:asciiTheme="minorHAnsi" w:hAnsiTheme="minorHAnsi"/>
          <w:i/>
        </w:rPr>
        <w:t>-ом</w:t>
      </w:r>
      <w:r>
        <w:rPr>
          <w:i/>
        </w:rPr>
        <w:t xml:space="preserve"> </w:t>
      </w:r>
      <w:r>
        <w:rPr>
          <w:rStyle w:val="ezkurwreuab5ozgtqnkl"/>
          <w:rFonts w:ascii="Cambria" w:hAnsi="Cambria" w:cs="Cambria"/>
          <w:i/>
        </w:rPr>
        <w:t>предложении настоящего</w:t>
      </w:r>
      <w:r>
        <w:rPr>
          <w:i/>
        </w:rPr>
        <w:t xml:space="preserve"> </w:t>
      </w:r>
      <w:r>
        <w:rPr>
          <w:rStyle w:val="ezkurwreuab5ozgtqnkl"/>
          <w:rFonts w:ascii="Cambria" w:hAnsi="Cambria" w:cs="Cambria"/>
          <w:i/>
        </w:rPr>
        <w:t>пункта</w:t>
      </w:r>
      <w:r>
        <w:rPr>
          <w:i/>
        </w:rPr>
        <w:t xml:space="preserve">, </w:t>
      </w:r>
      <w:r>
        <w:rPr>
          <w:rStyle w:val="ezkurwreuab5ozgtqnkl"/>
          <w:rFonts w:ascii="Cambria" w:hAnsi="Cambria" w:cs="Cambria"/>
          <w:i/>
        </w:rPr>
        <w:t>не</w:t>
      </w:r>
      <w:r>
        <w:rPr>
          <w:i/>
        </w:rPr>
        <w:t xml:space="preserve"> </w:t>
      </w:r>
      <w:r>
        <w:rPr>
          <w:rStyle w:val="ezkurwreuab5ozgtqnkl"/>
          <w:rFonts w:ascii="Cambria" w:hAnsi="Cambria" w:cs="Cambria"/>
          <w:i/>
        </w:rPr>
        <w:t>может</w:t>
      </w:r>
      <w:r>
        <w:rPr>
          <w:rStyle w:val="ezkurwreuab5ozgtqnkl"/>
          <w:i/>
        </w:rPr>
        <w:t xml:space="preserve"> </w:t>
      </w:r>
      <w:r>
        <w:rPr>
          <w:rStyle w:val="ezkurwreuab5ozgtqnkl"/>
          <w:rFonts w:ascii="Cambria" w:hAnsi="Cambria" w:cs="Cambria"/>
          <w:i/>
        </w:rPr>
        <w:t>быть</w:t>
      </w:r>
      <w:r>
        <w:rPr>
          <w:rStyle w:val="ezkurwreuab5ozgtqnkl"/>
          <w:i/>
        </w:rPr>
        <w:t xml:space="preserve"> </w:t>
      </w:r>
      <w:r>
        <w:rPr>
          <w:rStyle w:val="ezkurwreuab5ozgtqnkl"/>
          <w:rFonts w:ascii="Cambria" w:hAnsi="Cambria" w:cs="Cambria"/>
          <w:i/>
        </w:rPr>
        <w:t>менее</w:t>
      </w:r>
      <w:r>
        <w:rPr>
          <w:i/>
        </w:rPr>
        <w:t xml:space="preserve"> </w:t>
      </w:r>
      <w:r>
        <w:rPr>
          <w:rStyle w:val="ezkurwreuab5ozgtqnkl"/>
          <w:i/>
        </w:rPr>
        <w:t>10</w:t>
      </w:r>
      <w:r>
        <w:rPr>
          <w:i/>
        </w:rPr>
        <w:t xml:space="preserve"> </w:t>
      </w:r>
      <w:r>
        <w:rPr>
          <w:rStyle w:val="ezkurwreuab5ozgtqnkl"/>
          <w:rFonts w:ascii="Cambria" w:hAnsi="Cambria" w:cs="Cambria"/>
          <w:i/>
        </w:rPr>
        <w:t>рабочих</w:t>
      </w:r>
      <w:r>
        <w:rPr>
          <w:i/>
        </w:rPr>
        <w:t xml:space="preserve"> </w:t>
      </w:r>
      <w:r>
        <w:rPr>
          <w:rStyle w:val="ezkurwreuab5ozgtqnkl"/>
          <w:rFonts w:ascii="Cambria" w:hAnsi="Cambria" w:cs="Cambria"/>
          <w:i/>
        </w:rPr>
        <w:t>дней</w:t>
      </w:r>
      <w:r>
        <w:rPr>
          <w:rStyle w:val="ezkurwreuab5ozgtqnkl"/>
          <w:rFonts w:ascii="Cambria" w:hAnsi="Cambria" w:cs="Cambria"/>
          <w:i/>
          <w:lang w:val="hy-AM"/>
        </w:rPr>
        <w:t>.</w:t>
      </w:r>
    </w:p>
    <w:p w:rsidR="00BB28C8" w:rsidRPr="00323C68" w:rsidRDefault="00BB28C8" w:rsidP="00BB28C8">
      <w:pPr>
        <w:widowControl w:val="0"/>
        <w:spacing w:after="160" w:line="360" w:lineRule="auto"/>
        <w:ind w:firstLine="567"/>
        <w:rPr>
          <w:rFonts w:ascii="GHEA Grapalat" w:hAnsi="GHEA Grapalat"/>
          <w:i/>
          <w:lang w:val="hy-AM"/>
        </w:rPr>
      </w:pPr>
    </w:p>
    <w:p w:rsidR="00323C68" w:rsidRPr="009F799F" w:rsidRDefault="00323C68">
      <w:pPr>
        <w:rPr>
          <w:rFonts w:ascii="GHEA Grapalat" w:hAnsi="GHEA Grapalat"/>
          <w:i/>
          <w:lang w:val="hy-AM"/>
        </w:rPr>
      </w:pPr>
      <w:r>
        <w:rPr>
          <w:rFonts w:ascii="GHEA Grapalat" w:hAnsi="GHEA Grapalat"/>
          <w:i/>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Приложение № 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b/>
        </w:rPr>
      </w:pPr>
    </w:p>
    <w:p w:rsidR="00BB28C8" w:rsidRPr="009F3DC7" w:rsidRDefault="008B56A4" w:rsidP="00BB28C8">
      <w:pPr>
        <w:widowControl w:val="0"/>
        <w:spacing w:after="160" w:line="360" w:lineRule="auto"/>
        <w:ind w:firstLine="567"/>
        <w:jc w:val="center"/>
        <w:rPr>
          <w:rFonts w:ascii="GHEA Grapalat" w:hAnsi="GHEA Grapalat" w:cs="Arial"/>
          <w:b/>
        </w:rPr>
      </w:pPr>
      <w:r w:rsidRPr="008B56A4">
        <w:rPr>
          <w:rFonts w:ascii="GHEA Grapalat" w:hAnsi="GHEA Grapalat"/>
          <w:b/>
          <w:sz w:val="28"/>
          <w:szCs w:val="28"/>
        </w:rPr>
        <w:t>Объемная ведомость-смета</w:t>
      </w:r>
      <w:r w:rsidR="00BB28C8" w:rsidRPr="009F3DC7">
        <w:rPr>
          <w:rFonts w:ascii="GHEA Grapalat" w:hAnsi="GHEA Grapalat"/>
          <w:b/>
        </w:rPr>
        <w:t>*</w:t>
      </w:r>
    </w:p>
    <w:p w:rsidR="00BB28C8" w:rsidRPr="009F3DC7" w:rsidRDefault="00BB28C8" w:rsidP="00BB28C8">
      <w:pPr>
        <w:widowControl w:val="0"/>
        <w:spacing w:after="160" w:line="360" w:lineRule="auto"/>
        <w:ind w:firstLine="567"/>
        <w:jc w:val="right"/>
        <w:rPr>
          <w:rFonts w:ascii="GHEA Grapalat" w:hAnsi="GHEA Grapalat"/>
          <w:i/>
        </w:rPr>
      </w:pPr>
    </w:p>
    <w:p w:rsidR="00BB28C8" w:rsidRDefault="00BB28C8" w:rsidP="00BB28C8">
      <w:pPr>
        <w:widowControl w:val="0"/>
        <w:spacing w:after="160" w:line="360" w:lineRule="auto"/>
        <w:ind w:firstLine="567"/>
        <w:jc w:val="center"/>
        <w:rPr>
          <w:rFonts w:ascii="Sylfaen" w:hAnsi="Sylfaen"/>
          <w:lang w:val="hy-AM"/>
        </w:rPr>
      </w:pPr>
      <w:r w:rsidRPr="009F3DC7">
        <w:rPr>
          <w:rFonts w:ascii="GHEA Grapalat" w:hAnsi="GHEA Grapalat"/>
          <w:b/>
        </w:rPr>
        <w:t>ВЫПОЛНЕНИЯ РАБОТ</w:t>
      </w:r>
      <w:r w:rsidRPr="009F3DC7">
        <w:rPr>
          <w:rFonts w:ascii="GHEA Grapalat" w:hAnsi="GHEA Grapalat"/>
        </w:rPr>
        <w:t xml:space="preserve"> "наименование работ"</w:t>
      </w: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Pr="000A359E" w:rsidRDefault="000A359E" w:rsidP="00BB28C8">
      <w:pPr>
        <w:widowControl w:val="0"/>
        <w:spacing w:after="160" w:line="360" w:lineRule="auto"/>
        <w:ind w:firstLine="567"/>
        <w:jc w:val="center"/>
        <w:rPr>
          <w:rFonts w:ascii="Sylfaen" w:hAnsi="Sylfaen"/>
          <w:b/>
          <w:lang w:val="hy-AM"/>
        </w:rPr>
      </w:pPr>
    </w:p>
    <w:p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t>* Подрядчик выполняет работы по адресу</w:t>
      </w:r>
      <w:r w:rsidRPr="00517562">
        <w:rPr>
          <w:rFonts w:ascii="GHEA Grapalat" w:hAnsi="GHEA Grapalat"/>
        </w:rPr>
        <w:t xml:space="preserve"> _________________________</w:t>
      </w:r>
      <w:r w:rsidRPr="009F3DC7">
        <w:rPr>
          <w:rFonts w:ascii="GHEA Grapalat" w:hAnsi="GHEA Grapalat"/>
        </w:rPr>
        <w:t>.</w:t>
      </w:r>
    </w:p>
    <w:p w:rsidR="00BB28C8" w:rsidRPr="009F3DC7" w:rsidRDefault="00BB28C8" w:rsidP="00BB28C8">
      <w:pPr>
        <w:widowControl w:val="0"/>
        <w:spacing w:after="160" w:line="360" w:lineRule="auto"/>
        <w:ind w:firstLine="567"/>
        <w:jc w:val="right"/>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ЗАКАЗЧИК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firstLine="34"/>
              <w:jc w:val="center"/>
              <w:rPr>
                <w:rFonts w:ascii="GHEA Grapalat" w:hAnsi="GHEA Grapalat"/>
              </w:rPr>
            </w:pPr>
          </w:p>
        </w:tc>
        <w:tc>
          <w:tcPr>
            <w:tcW w:w="4343"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r>
    </w:tbl>
    <w:p w:rsidR="00BB28C8" w:rsidRDefault="00BB28C8" w:rsidP="00BB28C8">
      <w:pPr>
        <w:widowControl w:val="0"/>
        <w:spacing w:after="160" w:line="360" w:lineRule="auto"/>
        <w:ind w:firstLine="567"/>
        <w:jc w:val="right"/>
        <w:rPr>
          <w:rFonts w:ascii="GHEA Grapalat" w:hAnsi="GHEA Grapalat"/>
          <w:i/>
        </w:rPr>
      </w:pPr>
    </w:p>
    <w:p w:rsidR="00BB28C8" w:rsidRDefault="00BB28C8" w:rsidP="00BB28C8">
      <w:pPr>
        <w:rPr>
          <w:rFonts w:ascii="GHEA Grapalat" w:hAnsi="GHEA Grapalat"/>
          <w:i/>
        </w:rPr>
      </w:pPr>
      <w:r>
        <w:rPr>
          <w:rFonts w:ascii="GHEA Grapalat" w:hAnsi="GHEA Grapalat"/>
          <w:i/>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Приложение № 2</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CD2E1D" w:rsidRDefault="00BB28C8" w:rsidP="00BB28C8">
      <w:pPr>
        <w:widowControl w:val="0"/>
        <w:spacing w:after="160" w:line="360" w:lineRule="auto"/>
        <w:ind w:firstLine="567"/>
        <w:jc w:val="center"/>
        <w:rPr>
          <w:rFonts w:ascii="GHEA Grapalat" w:hAnsi="GHEA Grapalat"/>
          <w:b/>
          <w:lang w:val="hy-AM"/>
        </w:rPr>
      </w:pPr>
      <w:r w:rsidRPr="009F3DC7">
        <w:rPr>
          <w:rFonts w:ascii="GHEA Grapalat" w:hAnsi="GHEA Grapalat"/>
          <w:b/>
        </w:rPr>
        <w:t>КАЛЕНДАРНЫЙ ГРАФИК</w:t>
      </w:r>
      <w:r w:rsidR="00CD2E1D">
        <w:rPr>
          <w:rFonts w:ascii="GHEA Grapalat" w:hAnsi="GHEA Grapalat"/>
          <w:b/>
          <w:lang w:val="hy-AM"/>
        </w:rPr>
        <w:t>*</w:t>
      </w:r>
    </w:p>
    <w:p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ВЫПОЛНЕНИЯ РАБОТ</w:t>
      </w:r>
      <w:r w:rsidRPr="009F3DC7">
        <w:rPr>
          <w:rFonts w:ascii="GHEA Grapalat" w:hAnsi="GHEA Grapalat"/>
        </w:rPr>
        <w:t xml:space="preserve"> "наименование работ"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962"/>
        <w:gridCol w:w="1216"/>
        <w:gridCol w:w="1440"/>
      </w:tblGrid>
      <w:tr w:rsidR="00BB28C8" w:rsidRPr="009F3DC7" w:rsidTr="003D2146">
        <w:trPr>
          <w:cantSplit/>
          <w:jc w:val="center"/>
        </w:trPr>
        <w:tc>
          <w:tcPr>
            <w:tcW w:w="816"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 п/п</w:t>
            </w:r>
          </w:p>
        </w:tc>
        <w:tc>
          <w:tcPr>
            <w:tcW w:w="4962"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2656" w:type="dxa"/>
            <w:gridSpan w:val="2"/>
            <w:vAlign w:val="center"/>
          </w:tcPr>
          <w:p w:rsidR="00BB28C8" w:rsidRPr="00517562" w:rsidRDefault="00BB28C8" w:rsidP="003D2146">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Style w:val="af6"/>
                <w:rFonts w:ascii="GHEA Grapalat" w:hAnsi="GHEA Grapalat"/>
                <w:sz w:val="20"/>
                <w:szCs w:val="20"/>
              </w:rPr>
              <w:footnoteReference w:customMarkFollows="1" w:id="41"/>
              <w:t>**</w:t>
            </w:r>
          </w:p>
        </w:tc>
      </w:tr>
      <w:tr w:rsidR="00BB28C8" w:rsidRPr="009F3DC7" w:rsidTr="003D2146">
        <w:trPr>
          <w:cantSplit/>
          <w:trHeight w:val="586"/>
          <w:jc w:val="center"/>
        </w:trPr>
        <w:tc>
          <w:tcPr>
            <w:tcW w:w="816" w:type="dxa"/>
            <w:vMerge/>
            <w:vAlign w:val="center"/>
          </w:tcPr>
          <w:p w:rsidR="00BB28C8" w:rsidRPr="00517562" w:rsidRDefault="00BB28C8" w:rsidP="003D2146">
            <w:pPr>
              <w:widowControl w:val="0"/>
              <w:spacing w:after="120"/>
              <w:jc w:val="both"/>
              <w:rPr>
                <w:rFonts w:ascii="GHEA Grapalat" w:hAnsi="GHEA Grapalat"/>
                <w:sz w:val="20"/>
                <w:szCs w:val="20"/>
              </w:rPr>
            </w:pPr>
          </w:p>
        </w:tc>
        <w:tc>
          <w:tcPr>
            <w:tcW w:w="4962" w:type="dxa"/>
            <w:vMerge/>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1440"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1</w:t>
            </w:r>
          </w:p>
        </w:tc>
        <w:tc>
          <w:tcPr>
            <w:tcW w:w="4962" w:type="dxa"/>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2</w:t>
            </w:r>
          </w:p>
        </w:tc>
        <w:tc>
          <w:tcPr>
            <w:tcW w:w="4962" w:type="dxa"/>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3</w:t>
            </w:r>
          </w:p>
        </w:tc>
        <w:tc>
          <w:tcPr>
            <w:tcW w:w="4962" w:type="dxa"/>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4</w:t>
            </w:r>
          </w:p>
        </w:tc>
        <w:tc>
          <w:tcPr>
            <w:tcW w:w="4962" w:type="dxa"/>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5</w:t>
            </w:r>
          </w:p>
        </w:tc>
        <w:tc>
          <w:tcPr>
            <w:tcW w:w="4962" w:type="dxa"/>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w:t>
            </w:r>
          </w:p>
        </w:tc>
        <w:tc>
          <w:tcPr>
            <w:tcW w:w="4962" w:type="dxa"/>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2146">
        <w:trPr>
          <w:cantSplit/>
          <w:trHeight w:val="586"/>
          <w:jc w:val="center"/>
        </w:trPr>
        <w:tc>
          <w:tcPr>
            <w:tcW w:w="5778" w:type="dxa"/>
            <w:gridSpan w:val="2"/>
            <w:vAlign w:val="center"/>
          </w:tcPr>
          <w:p w:rsidR="00BB28C8" w:rsidRPr="00517562" w:rsidRDefault="00BB28C8" w:rsidP="003D2146">
            <w:pPr>
              <w:widowControl w:val="0"/>
              <w:spacing w:after="120"/>
              <w:rPr>
                <w:rFonts w:ascii="GHEA Grapalat" w:hAnsi="GHEA Grapalat"/>
                <w:b/>
                <w:sz w:val="20"/>
                <w:szCs w:val="20"/>
              </w:rPr>
            </w:pPr>
            <w:r w:rsidRPr="00517562">
              <w:rPr>
                <w:rFonts w:ascii="GHEA Grapalat" w:hAnsi="GHEA Grapalat"/>
                <w:b/>
                <w:sz w:val="20"/>
                <w:szCs w:val="20"/>
              </w:rPr>
              <w:t>ВСЕГО</w:t>
            </w:r>
          </w:p>
        </w:tc>
        <w:tc>
          <w:tcPr>
            <w:tcW w:w="1216" w:type="dxa"/>
            <w:vAlign w:val="center"/>
          </w:tcPr>
          <w:p w:rsidR="00BB28C8" w:rsidRPr="00517562" w:rsidRDefault="00BB28C8" w:rsidP="003D2146">
            <w:pPr>
              <w:widowControl w:val="0"/>
              <w:spacing w:after="120"/>
              <w:jc w:val="center"/>
              <w:rPr>
                <w:rFonts w:ascii="GHEA Grapalat" w:hAnsi="GHEA Grapalat"/>
                <w:b/>
                <w:sz w:val="20"/>
                <w:szCs w:val="20"/>
              </w:rPr>
            </w:pPr>
          </w:p>
        </w:tc>
        <w:tc>
          <w:tcPr>
            <w:tcW w:w="1440" w:type="dxa"/>
            <w:vAlign w:val="center"/>
          </w:tcPr>
          <w:p w:rsidR="00BB28C8" w:rsidRPr="00517562" w:rsidRDefault="00BB28C8" w:rsidP="003D2146">
            <w:pPr>
              <w:widowControl w:val="0"/>
              <w:spacing w:after="120"/>
              <w:jc w:val="center"/>
              <w:rPr>
                <w:rFonts w:ascii="GHEA Grapalat" w:hAnsi="GHEA Grapalat"/>
                <w:b/>
                <w:sz w:val="20"/>
                <w:szCs w:val="20"/>
              </w:rPr>
            </w:pPr>
          </w:p>
        </w:tc>
      </w:tr>
    </w:tbl>
    <w:p w:rsidR="00BB28C8" w:rsidRPr="009F3DC7" w:rsidRDefault="00BB28C8" w:rsidP="00BB28C8">
      <w:pPr>
        <w:widowControl w:val="0"/>
        <w:spacing w:after="160" w:line="360" w:lineRule="auto"/>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08563D" w:rsidRPr="00124BE9" w:rsidRDefault="0008563D" w:rsidP="0008563D">
      <w:pPr>
        <w:pStyle w:val="af2"/>
        <w:widowControl w:val="0"/>
        <w:jc w:val="both"/>
      </w:pPr>
      <w:r>
        <w:rPr>
          <w:rFonts w:ascii="GHEA Grapalat" w:hAnsi="GHEA Grapalat"/>
          <w:i/>
          <w:lang w:val="hy-AM"/>
        </w:rPr>
        <w:t>*</w:t>
      </w:r>
      <w:r w:rsidRPr="00D97342">
        <w:rPr>
          <w:rFonts w:ascii="GHEA Grapalat" w:hAnsi="GHEA Grapalat"/>
          <w:i/>
        </w:rPr>
        <w:t xml:space="preserve">Срок </w:t>
      </w:r>
      <w:r>
        <w:rPr>
          <w:rFonts w:ascii="GHEA Grapalat" w:hAnsi="GHEA Grapalat"/>
          <w:i/>
        </w:rPr>
        <w:t>выполнения работ</w:t>
      </w:r>
      <w:r w:rsidRPr="00D97342">
        <w:rPr>
          <w:rFonts w:ascii="GHEA Grapalat" w:hAnsi="GHEA Grapalat"/>
          <w:i/>
        </w:rPr>
        <w:t>, а в случае поэтапн</w:t>
      </w:r>
      <w:r>
        <w:rPr>
          <w:rFonts w:ascii="GHEA Grapalat" w:hAnsi="GHEA Grapalat"/>
          <w:i/>
        </w:rPr>
        <w:t>ого выполнения</w:t>
      </w:r>
      <w:r w:rsidRPr="00D97342">
        <w:rPr>
          <w:rFonts w:ascii="GHEA Grapalat" w:hAnsi="GHEA Grapalat"/>
          <w:i/>
        </w:rPr>
        <w:t>—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w:t>
      </w:r>
      <w:r>
        <w:rPr>
          <w:rFonts w:ascii="GHEA Grapalat" w:hAnsi="GHEA Grapalat"/>
          <w:i/>
        </w:rPr>
        <w:t>м</w:t>
      </w:r>
      <w:r w:rsidRPr="00D97342">
        <w:rPr>
          <w:rFonts w:ascii="GHEA Grapalat" w:hAnsi="GHEA Grapalat"/>
          <w:i/>
        </w:rPr>
        <w:t xml:space="preserve"> прав и обязанностей сторон, за исключением случая, когда отобранный участник соглашается </w:t>
      </w:r>
      <w:r>
        <w:rPr>
          <w:rFonts w:ascii="GHEA Grapalat" w:hAnsi="GHEA Grapalat"/>
          <w:i/>
        </w:rPr>
        <w:t xml:space="preserve">выполненить работу </w:t>
      </w:r>
      <w:r w:rsidRPr="00D97342">
        <w:rPr>
          <w:rFonts w:ascii="GHEA Grapalat" w:hAnsi="GHEA Grapalat"/>
          <w:i/>
        </w:rPr>
        <w:t>в более короткий срок</w:t>
      </w:r>
      <w:r>
        <w:rPr>
          <w:rFonts w:ascii="GHEA Grapalat" w:hAnsi="GHEA Grapalat"/>
          <w:i/>
        </w:rPr>
        <w:t>.</w:t>
      </w:r>
      <w:r w:rsidRPr="00124BE9">
        <w:rPr>
          <w:rFonts w:ascii="GHEA Grapalat" w:hAnsi="GHEA Grapalat"/>
          <w:i/>
        </w:rPr>
        <w:t>.</w:t>
      </w:r>
    </w:p>
    <w:p w:rsidR="00BB28C8" w:rsidRPr="009F3DC7" w:rsidRDefault="00BB28C8" w:rsidP="00BB28C8">
      <w:pPr>
        <w:widowControl w:val="0"/>
        <w:tabs>
          <w:tab w:val="left" w:pos="8789"/>
        </w:tabs>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rPr>
          <w:rFonts w:ascii="GHEA Grapalat" w:hAnsi="GHEA Grapalat"/>
          <w:i/>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Приложение № 3</w:t>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9540"/>
        </w:tabs>
        <w:spacing w:after="160" w:line="360" w:lineRule="auto"/>
        <w:ind w:firstLine="567"/>
        <w:jc w:val="center"/>
        <w:rPr>
          <w:rFonts w:ascii="GHEA Grapalat" w:hAnsi="GHEA Grapalat"/>
        </w:rPr>
      </w:pPr>
    </w:p>
    <w:p w:rsidR="00BB28C8" w:rsidRPr="00685FDC"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42"/>
        <w:t>*</w:t>
      </w:r>
    </w:p>
    <w:p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238"/>
        <w:gridCol w:w="1019"/>
        <w:gridCol w:w="582"/>
        <w:gridCol w:w="700"/>
        <w:gridCol w:w="431"/>
        <w:gridCol w:w="556"/>
        <w:gridCol w:w="436"/>
        <w:gridCol w:w="515"/>
        <w:gridCol w:w="477"/>
        <w:gridCol w:w="531"/>
        <w:gridCol w:w="729"/>
        <w:gridCol w:w="663"/>
        <w:gridCol w:w="594"/>
        <w:gridCol w:w="644"/>
        <w:gridCol w:w="581"/>
      </w:tblGrid>
      <w:tr w:rsidR="00BB28C8" w:rsidRPr="00685FDC" w:rsidTr="003D2146">
        <w:trPr>
          <w:jc w:val="center"/>
        </w:trPr>
        <w:tc>
          <w:tcPr>
            <w:tcW w:w="10955" w:type="dxa"/>
            <w:gridSpan w:val="16"/>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Работа</w:t>
            </w:r>
          </w:p>
        </w:tc>
      </w:tr>
      <w:tr w:rsidR="00BB28C8" w:rsidRPr="00685FDC" w:rsidTr="003D2146">
        <w:trPr>
          <w:jc w:val="center"/>
        </w:trPr>
        <w:tc>
          <w:tcPr>
            <w:tcW w:w="1259"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238"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019"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наименование</w:t>
            </w:r>
          </w:p>
        </w:tc>
        <w:tc>
          <w:tcPr>
            <w:tcW w:w="7439" w:type="dxa"/>
            <w:gridSpan w:val="13"/>
            <w:vAlign w:val="center"/>
          </w:tcPr>
          <w:p w:rsidR="00BB28C8" w:rsidRPr="00685FDC" w:rsidRDefault="00BB28C8" w:rsidP="003D2146">
            <w:pPr>
              <w:widowControl w:val="0"/>
              <w:spacing w:after="120"/>
              <w:jc w:val="both"/>
              <w:rPr>
                <w:rFonts w:ascii="GHEA Grapalat" w:hAnsi="GHEA Grapalat"/>
                <w:sz w:val="14"/>
                <w:szCs w:val="16"/>
              </w:rPr>
            </w:pPr>
            <w:r w:rsidRPr="00685FDC">
              <w:rPr>
                <w:rFonts w:ascii="GHEA Grapalat" w:hAnsi="GHEA Grapalat"/>
                <w:sz w:val="14"/>
                <w:szCs w:val="16"/>
              </w:rPr>
              <w:t>Оплату работы предусматривается произвести в 20 г., по месяцам, в том числе</w:t>
            </w:r>
            <w:r w:rsidRPr="00685FDC">
              <w:rPr>
                <w:rStyle w:val="af6"/>
                <w:rFonts w:ascii="GHEA Grapalat" w:hAnsi="GHEA Grapalat"/>
                <w:sz w:val="14"/>
                <w:szCs w:val="16"/>
              </w:rPr>
              <w:footnoteReference w:customMarkFollows="1" w:id="43"/>
              <w:t>**</w:t>
            </w:r>
          </w:p>
        </w:tc>
      </w:tr>
      <w:tr w:rsidR="00BB28C8" w:rsidRPr="00685FDC" w:rsidTr="003D2146">
        <w:trPr>
          <w:cantSplit/>
          <w:trHeight w:val="1134"/>
          <w:jc w:val="center"/>
        </w:trPr>
        <w:tc>
          <w:tcPr>
            <w:tcW w:w="1259" w:type="dxa"/>
          </w:tcPr>
          <w:p w:rsidR="00BB28C8" w:rsidRPr="00685FDC" w:rsidRDefault="00BB28C8" w:rsidP="003D2146">
            <w:pPr>
              <w:widowControl w:val="0"/>
              <w:spacing w:after="120"/>
              <w:jc w:val="center"/>
              <w:rPr>
                <w:rFonts w:ascii="GHEA Grapalat" w:hAnsi="GHEA Grapalat"/>
                <w:sz w:val="14"/>
                <w:szCs w:val="16"/>
              </w:rPr>
            </w:pPr>
          </w:p>
        </w:tc>
        <w:tc>
          <w:tcPr>
            <w:tcW w:w="1238" w:type="dxa"/>
          </w:tcPr>
          <w:p w:rsidR="00BB28C8" w:rsidRPr="00685FDC" w:rsidRDefault="00BB28C8" w:rsidP="003D2146">
            <w:pPr>
              <w:widowControl w:val="0"/>
              <w:spacing w:after="120"/>
              <w:jc w:val="center"/>
              <w:rPr>
                <w:rFonts w:ascii="GHEA Grapalat" w:hAnsi="GHEA Grapalat"/>
                <w:sz w:val="14"/>
                <w:szCs w:val="16"/>
              </w:rPr>
            </w:pPr>
          </w:p>
        </w:tc>
        <w:tc>
          <w:tcPr>
            <w:tcW w:w="1019" w:type="dxa"/>
          </w:tcPr>
          <w:p w:rsidR="00BB28C8" w:rsidRPr="00685FDC" w:rsidRDefault="00BB28C8" w:rsidP="003D2146">
            <w:pPr>
              <w:widowControl w:val="0"/>
              <w:spacing w:after="120"/>
              <w:jc w:val="center"/>
              <w:rPr>
                <w:rFonts w:ascii="GHEA Grapalat" w:hAnsi="GHEA Grapalat"/>
                <w:sz w:val="14"/>
                <w:szCs w:val="16"/>
              </w:rPr>
            </w:pPr>
          </w:p>
        </w:tc>
        <w:tc>
          <w:tcPr>
            <w:tcW w:w="582"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январь</w:t>
            </w:r>
          </w:p>
        </w:tc>
        <w:tc>
          <w:tcPr>
            <w:tcW w:w="700"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август</w:t>
            </w:r>
          </w:p>
        </w:tc>
        <w:tc>
          <w:tcPr>
            <w:tcW w:w="729"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декабрь</w:t>
            </w:r>
          </w:p>
        </w:tc>
        <w:tc>
          <w:tcPr>
            <w:tcW w:w="581" w:type="dxa"/>
            <w:vAlign w:val="center"/>
          </w:tcPr>
          <w:p w:rsidR="00BB28C8" w:rsidRPr="00685FDC" w:rsidRDefault="00BB28C8" w:rsidP="003D2146">
            <w:pPr>
              <w:widowControl w:val="0"/>
              <w:spacing w:after="120"/>
              <w:ind w:left="-95" w:right="-88"/>
              <w:jc w:val="center"/>
              <w:rPr>
                <w:rFonts w:ascii="GHEA Grapalat" w:hAnsi="GHEA Grapalat"/>
                <w:sz w:val="14"/>
                <w:szCs w:val="16"/>
                <w:lang w:val="en-US"/>
              </w:rPr>
            </w:pPr>
            <w:r w:rsidRPr="00685FDC">
              <w:rPr>
                <w:rFonts w:ascii="GHEA Grapalat" w:hAnsi="GHEA Grapalat"/>
                <w:sz w:val="14"/>
                <w:szCs w:val="16"/>
              </w:rPr>
              <w:t>Всего</w:t>
            </w:r>
          </w:p>
        </w:tc>
      </w:tr>
      <w:tr w:rsidR="00BB28C8" w:rsidRPr="00685FDC" w:rsidTr="003D2146">
        <w:trPr>
          <w:cantSplit/>
          <w:trHeight w:val="1134"/>
          <w:jc w:val="center"/>
        </w:trPr>
        <w:tc>
          <w:tcPr>
            <w:tcW w:w="1259" w:type="dxa"/>
          </w:tcPr>
          <w:p w:rsidR="00BB28C8" w:rsidRPr="00685FDC" w:rsidRDefault="00BB28C8" w:rsidP="003D2146">
            <w:pPr>
              <w:widowControl w:val="0"/>
              <w:spacing w:after="120"/>
              <w:jc w:val="center"/>
              <w:rPr>
                <w:rFonts w:ascii="GHEA Grapalat" w:hAnsi="GHEA Grapalat"/>
                <w:sz w:val="14"/>
                <w:szCs w:val="16"/>
              </w:rPr>
            </w:pPr>
          </w:p>
        </w:tc>
        <w:tc>
          <w:tcPr>
            <w:tcW w:w="1238" w:type="dxa"/>
          </w:tcPr>
          <w:p w:rsidR="00BB28C8" w:rsidRPr="00685FDC" w:rsidRDefault="00BB28C8" w:rsidP="003D2146">
            <w:pPr>
              <w:widowControl w:val="0"/>
              <w:spacing w:after="120"/>
              <w:jc w:val="center"/>
              <w:rPr>
                <w:rFonts w:ascii="GHEA Grapalat" w:hAnsi="GHEA Grapalat"/>
                <w:sz w:val="14"/>
                <w:szCs w:val="16"/>
              </w:rPr>
            </w:pPr>
          </w:p>
        </w:tc>
        <w:tc>
          <w:tcPr>
            <w:tcW w:w="1019" w:type="dxa"/>
          </w:tcPr>
          <w:p w:rsidR="00BB28C8" w:rsidRPr="00685FDC" w:rsidRDefault="00BB28C8" w:rsidP="003D2146">
            <w:pPr>
              <w:widowControl w:val="0"/>
              <w:spacing w:after="120"/>
              <w:jc w:val="center"/>
              <w:rPr>
                <w:rFonts w:ascii="GHEA Grapalat" w:hAnsi="GHEA Grapalat"/>
                <w:sz w:val="14"/>
                <w:szCs w:val="16"/>
              </w:rPr>
            </w:pPr>
          </w:p>
        </w:tc>
        <w:tc>
          <w:tcPr>
            <w:tcW w:w="582"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700"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431"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56"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36"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15"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77"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31"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729"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63"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94"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44"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81" w:type="dxa"/>
            <w:vAlign w:val="center"/>
          </w:tcPr>
          <w:p w:rsidR="00BB28C8" w:rsidRPr="00685FDC" w:rsidRDefault="00BB28C8" w:rsidP="003D2146">
            <w:pPr>
              <w:widowControl w:val="0"/>
              <w:spacing w:after="120"/>
              <w:ind w:left="-95" w:right="-88"/>
              <w:jc w:val="center"/>
              <w:rPr>
                <w:rFonts w:ascii="GHEA Grapalat" w:hAnsi="GHEA Grapalat"/>
                <w:b/>
                <w:sz w:val="14"/>
                <w:szCs w:val="16"/>
              </w:rPr>
            </w:pPr>
            <w:r w:rsidRPr="00685FDC">
              <w:rPr>
                <w:rFonts w:ascii="GHEA Grapalat" w:hAnsi="GHEA Grapalat"/>
                <w:sz w:val="14"/>
                <w:szCs w:val="16"/>
              </w:rPr>
              <w:t>... %</w:t>
            </w:r>
          </w:p>
        </w:tc>
      </w:tr>
    </w:tbl>
    <w:p w:rsidR="00BB28C8" w:rsidRPr="00685FDC" w:rsidRDefault="00BB28C8" w:rsidP="00BB28C8">
      <w:pPr>
        <w:widowControl w:val="0"/>
        <w:spacing w:after="160" w:line="360" w:lineRule="auto"/>
        <w:jc w:val="both"/>
        <w:rPr>
          <w:rFonts w:ascii="GHEA Grapalat" w:hAnsi="GHEA Grapalat" w:cs="Sylfaen"/>
          <w:i/>
          <w:lang w:val="en-US"/>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166832">
          <w:footnotePr>
            <w:pos w:val="beneathText"/>
          </w:footnotePr>
          <w:type w:val="nextColumn"/>
          <w:pgSz w:w="11907" w:h="16840" w:code="9"/>
          <w:pgMar w:top="993" w:right="1418" w:bottom="1418" w:left="1418" w:header="561" w:footer="561" w:gutter="0"/>
          <w:cols w:space="720"/>
          <w:docGrid w:linePitch="326"/>
        </w:sectPr>
      </w:pP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Приложение № 4</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rsidTr="003D2146">
        <w:trPr>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124BE9"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Заказчик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УНН___________________________</w:t>
            </w:r>
          </w:p>
        </w:tc>
      </w:tr>
    </w:tbl>
    <w:p w:rsidR="00BB28C8" w:rsidRPr="009F3DC7" w:rsidRDefault="00BB28C8" w:rsidP="00BB28C8">
      <w:pPr>
        <w:widowControl w:val="0"/>
        <w:spacing w:after="160" w:line="360" w:lineRule="auto"/>
        <w:ind w:left="567" w:right="566"/>
        <w:rPr>
          <w:rFonts w:ascii="GHEA Grapalat" w:hAnsi="GHEA Grapalat"/>
          <w:iCs/>
          <w:color w:val="000000"/>
        </w:rPr>
      </w:pP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A55DC4" w:rsidRDefault="00BB28C8" w:rsidP="00BB28C8">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rsidR="00BB28C8" w:rsidRPr="009F3DC7" w:rsidRDefault="00BB28C8" w:rsidP="00BB28C8">
      <w:pPr>
        <w:pStyle w:val="a3"/>
        <w:widowControl w:val="0"/>
        <w:spacing w:after="160"/>
        <w:ind w:left="567" w:right="566" w:firstLine="0"/>
        <w:jc w:val="center"/>
        <w:rPr>
          <w:rFonts w:ascii="GHEA Grapalat" w:hAnsi="GHEA Grapalat"/>
          <w:b/>
          <w:bCs/>
          <w:iCs/>
          <w:sz w:val="24"/>
          <w:szCs w:val="24"/>
        </w:rPr>
      </w:pPr>
    </w:p>
    <w:p w:rsidR="00BB28C8" w:rsidRPr="009F3DC7" w:rsidRDefault="00BB28C8" w:rsidP="00BB28C8">
      <w:pPr>
        <w:pStyle w:val="a3"/>
        <w:widowControl w:val="0"/>
        <w:tabs>
          <w:tab w:val="left" w:pos="1134"/>
          <w:tab w:val="left" w:pos="2268"/>
          <w:tab w:val="left" w:pos="3402"/>
        </w:tabs>
        <w:spacing w:after="160"/>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rsidR="00BB28C8" w:rsidRPr="009F3DC7"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rsidR="00BB28C8" w:rsidRPr="009F3DC7" w:rsidRDefault="00BB28C8" w:rsidP="00BB28C8">
      <w:pPr>
        <w:pStyle w:val="af4"/>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rsidR="00BB28C8" w:rsidRPr="009F3DC7"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rsidR="00BB28C8" w:rsidRPr="009F3DC7" w:rsidRDefault="00BB28C8" w:rsidP="00BB28C8">
      <w:pPr>
        <w:widowControl w:val="0"/>
        <w:spacing w:after="160" w:line="360" w:lineRule="auto"/>
        <w:ind w:firstLine="567"/>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rsidTr="003D2146">
        <w:trPr>
          <w:trHeight w:val="345"/>
          <w:jc w:val="center"/>
        </w:trPr>
        <w:tc>
          <w:tcPr>
            <w:tcW w:w="379" w:type="dxa"/>
            <w:vMerge w:val="restart"/>
            <w:shd w:val="clear" w:color="auto" w:fill="auto"/>
            <w:vAlign w:val="center"/>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rsidR="00BB28C8" w:rsidRPr="007347E7"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rsidTr="003D2146">
        <w:trPr>
          <w:trHeight w:val="152"/>
          <w:jc w:val="center"/>
        </w:trPr>
        <w:tc>
          <w:tcPr>
            <w:tcW w:w="379" w:type="dxa"/>
            <w:vMerge/>
            <w:shd w:val="clear" w:color="auto" w:fill="auto"/>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rsidTr="003D2146">
        <w:trPr>
          <w:trHeight w:val="152"/>
          <w:jc w:val="center"/>
        </w:trPr>
        <w:tc>
          <w:tcPr>
            <w:tcW w:w="379" w:type="dxa"/>
            <w:vMerge/>
            <w:tcBorders>
              <w:bottom w:val="single" w:sz="4" w:space="0" w:color="auto"/>
            </w:tcBorders>
            <w:shd w:val="clear" w:color="auto" w:fill="auto"/>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vAlign w:val="center"/>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bl>
    <w:p w:rsidR="00BB28C8" w:rsidRPr="007347E7" w:rsidRDefault="00BB28C8" w:rsidP="00BB28C8">
      <w:pPr>
        <w:widowControl w:val="0"/>
        <w:spacing w:after="160" w:line="360" w:lineRule="auto"/>
        <w:ind w:firstLine="567"/>
        <w:jc w:val="both"/>
        <w:rPr>
          <w:rFonts w:ascii="GHEA Grapalat" w:hAnsi="GHEA Grapalat" w:cs="Arial"/>
          <w:iCs/>
          <w:color w:val="000000"/>
          <w:lang w:val="en-US"/>
        </w:rPr>
      </w:pP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rsidTr="003D2146">
        <w:trPr>
          <w:trHeight w:val="266"/>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rsidTr="003D2146">
        <w:trPr>
          <w:trHeight w:val="50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rsidTr="003D2146">
        <w:trPr>
          <w:trHeight w:val="281"/>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rsidR="00BB28C8" w:rsidRPr="009F3DC7" w:rsidRDefault="00BB28C8" w:rsidP="00BB28C8">
      <w:pPr>
        <w:widowControl w:val="0"/>
        <w:spacing w:after="160" w:line="360" w:lineRule="auto"/>
        <w:ind w:firstLine="567"/>
        <w:jc w:val="center"/>
        <w:rPr>
          <w:rFonts w:ascii="GHEA Grapalat" w:hAnsi="GHEA Grapalat" w:cs="Sylfaen"/>
          <w:b/>
        </w:rPr>
      </w:pPr>
    </w:p>
    <w:p w:rsidR="00BB28C8" w:rsidRDefault="00BB28C8" w:rsidP="00BB28C8">
      <w:pPr>
        <w:rPr>
          <w:rFonts w:ascii="GHEA Grapalat" w:hAnsi="GHEA Grapalat" w:cs="Sylfaen"/>
          <w:b/>
        </w:rPr>
      </w:pPr>
      <w:r>
        <w:rPr>
          <w:rFonts w:ascii="GHEA Grapalat" w:hAnsi="GHEA Grapalat" w:cs="Sylfaen"/>
          <w:b/>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Приложение № 4.1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jc w:val="center"/>
        <w:rPr>
          <w:rFonts w:ascii="GHEA Grapalat" w:hAnsi="GHEA Grapalat" w:cs="Sylfaen"/>
        </w:rPr>
      </w:pPr>
    </w:p>
    <w:p w:rsidR="00BB28C8" w:rsidRPr="008A435E"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rsidR="00BB28C8" w:rsidRPr="00C8328C"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8A435E" w:rsidRDefault="00BB28C8" w:rsidP="00BB28C8">
      <w:pPr>
        <w:widowControl w:val="0"/>
        <w:tabs>
          <w:tab w:val="left" w:pos="360"/>
          <w:tab w:val="left" w:pos="540"/>
        </w:tabs>
        <w:spacing w:after="160" w:line="360" w:lineRule="auto"/>
        <w:ind w:firstLine="567"/>
        <w:jc w:val="both"/>
        <w:rPr>
          <w:rFonts w:ascii="GHEA Grapalat" w:hAnsi="GHEA Grapalat"/>
        </w:rPr>
      </w:pPr>
    </w:p>
    <w:p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rsidR="00BB28C8" w:rsidRPr="000C342E" w:rsidRDefault="00BB28C8" w:rsidP="00BB28C8">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C8328C" w:rsidRDefault="00BB28C8" w:rsidP="003D2146">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bl>
    <w:p w:rsidR="00BB28C8" w:rsidRPr="009F3DC7" w:rsidRDefault="00BB28C8" w:rsidP="00BB28C8">
      <w:pPr>
        <w:widowControl w:val="0"/>
        <w:tabs>
          <w:tab w:val="left" w:pos="360"/>
          <w:tab w:val="left" w:pos="540"/>
        </w:tabs>
        <w:spacing w:after="160" w:line="360" w:lineRule="auto"/>
        <w:ind w:firstLine="567"/>
        <w:jc w:val="both"/>
        <w:rPr>
          <w:rFonts w:ascii="GHEA Grapalat" w:hAnsi="GHEA Grapalat" w:cs="Sylfaen"/>
        </w:rPr>
      </w:pPr>
    </w:p>
    <w:p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rsidR="00BB28C8" w:rsidRDefault="00BB28C8" w:rsidP="00BB28C8">
      <w:pPr>
        <w:rPr>
          <w:rFonts w:ascii="GHEA Grapalat" w:hAnsi="GHEA Grapalat"/>
        </w:rPr>
      </w:pPr>
      <w:r>
        <w:rPr>
          <w:rFonts w:ascii="GHEA Grapalat" w:hAnsi="GHEA Grapalat"/>
        </w:rPr>
        <w:br w:type="page"/>
      </w:r>
    </w:p>
    <w:p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t>СТОРОНЫ</w:t>
      </w:r>
    </w:p>
    <w:p w:rsidR="00BB28C8" w:rsidRPr="009F3DC7" w:rsidRDefault="00BB28C8" w:rsidP="00BB28C8">
      <w:pPr>
        <w:widowControl w:val="0"/>
        <w:tabs>
          <w:tab w:val="left" w:pos="360"/>
          <w:tab w:val="left" w:pos="540"/>
        </w:tabs>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rsidTr="003D2146">
        <w:tc>
          <w:tcPr>
            <w:tcW w:w="4785"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Передал</w:t>
            </w:r>
          </w:p>
        </w:tc>
        <w:tc>
          <w:tcPr>
            <w:tcW w:w="5223"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BB28C8">
      <w:pPr>
        <w:widowControl w:val="0"/>
        <w:tabs>
          <w:tab w:val="left" w:pos="360"/>
          <w:tab w:val="left" w:pos="540"/>
        </w:tabs>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BB28C8">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_________________________</w:t>
            </w:r>
          </w:p>
          <w:p w:rsidR="00BB28C8" w:rsidRPr="0006766C" w:rsidRDefault="00BB28C8" w:rsidP="003D2146">
            <w:pPr>
              <w:widowControl w:val="0"/>
              <w:spacing w:after="160"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rsidR="00BB28C8" w:rsidRPr="009F3DC7" w:rsidRDefault="00BB28C8" w:rsidP="00BB28C8">
      <w:pPr>
        <w:widowControl w:val="0"/>
        <w:tabs>
          <w:tab w:val="left" w:pos="360"/>
          <w:tab w:val="left" w:pos="540"/>
        </w:tabs>
        <w:spacing w:after="160" w:line="360" w:lineRule="auto"/>
        <w:jc w:val="center"/>
        <w:rPr>
          <w:rFonts w:ascii="GHEA Grapalat" w:hAnsi="GHEA Grapalat" w:cs="Sylfaen"/>
          <w:b/>
          <w:bCs/>
        </w:rPr>
      </w:pPr>
    </w:p>
    <w:p w:rsidR="00BB28C8" w:rsidRPr="009F3DC7" w:rsidRDefault="00BB28C8" w:rsidP="00BB28C8">
      <w:pPr>
        <w:pStyle w:val="norm"/>
        <w:widowControl w:val="0"/>
        <w:spacing w:after="160" w:line="360" w:lineRule="auto"/>
        <w:ind w:firstLine="567"/>
        <w:jc w:val="center"/>
        <w:rPr>
          <w:rFonts w:ascii="GHEA Grapalat" w:hAnsi="GHEA Grapalat"/>
          <w:b/>
          <w:sz w:val="24"/>
          <w:szCs w:val="24"/>
        </w:rPr>
      </w:pPr>
    </w:p>
    <w:p w:rsidR="00684668" w:rsidRDefault="00684668">
      <w:pPr>
        <w:rPr>
          <w:rFonts w:ascii="GHEA Grapalat" w:hAnsi="GHEA Grapalat"/>
          <w:i/>
        </w:rPr>
      </w:pPr>
      <w:r>
        <w:rPr>
          <w:rFonts w:ascii="GHEA Grapalat" w:hAnsi="GHEA Grapalat"/>
          <w:i/>
        </w:rPr>
        <w:br w:type="page"/>
      </w:r>
    </w:p>
    <w:p w:rsidR="00684668" w:rsidRPr="0005376A" w:rsidRDefault="00684668" w:rsidP="00684668">
      <w:pPr>
        <w:widowControl w:val="0"/>
        <w:jc w:val="right"/>
        <w:rPr>
          <w:rFonts w:ascii="GHEA Grapalat" w:hAnsi="GHEA Grapalat" w:cs="Sylfaen"/>
          <w:i/>
        </w:rPr>
      </w:pPr>
      <w:r w:rsidRPr="0005376A">
        <w:rPr>
          <w:rFonts w:ascii="GHEA Grapalat" w:hAnsi="GHEA Grapalat"/>
          <w:i/>
        </w:rPr>
        <w:t>Приложение № 5</w:t>
      </w:r>
    </w:p>
    <w:p w:rsidR="00684668" w:rsidRPr="0005376A" w:rsidRDefault="00684668" w:rsidP="00684668">
      <w:pPr>
        <w:widowControl w:val="0"/>
        <w:jc w:val="right"/>
        <w:rPr>
          <w:rFonts w:ascii="GHEA Grapalat" w:hAnsi="GHEA Grapalat" w:cs="Sylfaen"/>
          <w:i/>
        </w:rPr>
      </w:pPr>
      <w:r w:rsidRPr="0005376A">
        <w:rPr>
          <w:rFonts w:ascii="GHEA Grapalat" w:hAnsi="GHEA Grapalat"/>
          <w:i/>
        </w:rPr>
        <w:t>к Договору под кодом</w:t>
      </w:r>
      <w:r w:rsidRPr="0005376A">
        <w:rPr>
          <w:rFonts w:ascii="GHEA Grapalat" w:hAnsi="GHEA Grapalat"/>
          <w:i/>
          <w:lang w:val="hy-AM"/>
        </w:rPr>
        <w:t xml:space="preserve"> «      »</w:t>
      </w:r>
      <w:r w:rsidRPr="0005376A">
        <w:rPr>
          <w:rFonts w:ascii="GHEA Grapalat" w:hAnsi="GHEA Grapalat"/>
          <w:i/>
        </w:rPr>
        <w:t xml:space="preserve"> </w:t>
      </w:r>
      <w:r w:rsidRPr="0005376A">
        <w:rPr>
          <w:rFonts w:ascii="GHEA Grapalat" w:hAnsi="GHEA Grapalat" w:cs="Sylfaen"/>
          <w:i/>
        </w:rPr>
        <w:br/>
      </w:r>
      <w:r w:rsidRPr="0005376A">
        <w:rPr>
          <w:rFonts w:ascii="GHEA Grapalat" w:hAnsi="GHEA Grapalat"/>
          <w:i/>
        </w:rPr>
        <w:t>заключенному "</w:t>
      </w:r>
      <w:r w:rsidRPr="0005376A">
        <w:rPr>
          <w:rFonts w:ascii="GHEA Grapalat" w:hAnsi="GHEA Grapalat"/>
          <w:i/>
        </w:rPr>
        <w:tab/>
        <w:t xml:space="preserve"> "</w:t>
      </w:r>
      <w:r w:rsidRPr="0005376A">
        <w:rPr>
          <w:rFonts w:ascii="GHEA Grapalat" w:hAnsi="GHEA Grapalat"/>
          <w:i/>
        </w:rPr>
        <w:tab/>
        <w:t>20</w:t>
      </w:r>
      <w:r w:rsidRPr="0005376A">
        <w:rPr>
          <w:rFonts w:ascii="GHEA Grapalat" w:hAnsi="GHEA Grapalat"/>
          <w:i/>
        </w:rPr>
        <w:tab/>
        <w:t xml:space="preserve">  г.</w:t>
      </w:r>
    </w:p>
    <w:p w:rsidR="00684668" w:rsidRPr="0005376A" w:rsidRDefault="00684668" w:rsidP="00684668">
      <w:pPr>
        <w:jc w:val="center"/>
        <w:rPr>
          <w:rFonts w:ascii="GHEA Grapalat" w:hAnsi="GHEA Grapalat" w:cs="GHEA Grapalat"/>
        </w:rPr>
      </w:pPr>
    </w:p>
    <w:p w:rsidR="00684668" w:rsidRPr="0005376A" w:rsidRDefault="00684668" w:rsidP="00684668">
      <w:pPr>
        <w:jc w:val="center"/>
        <w:rPr>
          <w:rFonts w:ascii="GHEA Grapalat" w:hAnsi="GHEA Grapalat" w:cs="GHEA Grapalat"/>
        </w:rPr>
      </w:pPr>
      <w:r w:rsidRPr="0005376A">
        <w:rPr>
          <w:rFonts w:ascii="GHEA Grapalat" w:hAnsi="GHEA Grapalat" w:cs="GHEA Grapalat"/>
        </w:rPr>
        <w:t>УВЕДОМЛЕНИЕ</w:t>
      </w:r>
    </w:p>
    <w:p w:rsidR="00684668" w:rsidRPr="0005376A" w:rsidRDefault="00684668" w:rsidP="00684668">
      <w:pPr>
        <w:jc w:val="center"/>
        <w:rPr>
          <w:rFonts w:ascii="GHEA Grapalat" w:hAnsi="GHEA Grapalat" w:cs="GHEA Grapalat"/>
          <w:lang w:val="hy-AM"/>
        </w:rPr>
      </w:pPr>
    </w:p>
    <w:p w:rsidR="00684668" w:rsidRPr="0005376A" w:rsidRDefault="00684668" w:rsidP="00684668">
      <w:pPr>
        <w:rPr>
          <w:rFonts w:ascii="GHEA Grapalat" w:hAnsi="GHEA Grapalat" w:cs="Arial"/>
          <w:sz w:val="20"/>
          <w:szCs w:val="20"/>
          <w:lang w:val="es-ES"/>
        </w:rPr>
      </w:pPr>
      <w:r w:rsidRPr="0005376A">
        <w:rPr>
          <w:rFonts w:ascii="GHEA Grapalat" w:hAnsi="GHEA Grapalat"/>
          <w:u w:val="single"/>
          <w:lang w:val="es-ES"/>
        </w:rPr>
        <w:t xml:space="preserve">                                                             </w:t>
      </w:r>
      <w:r w:rsidRPr="0005376A">
        <w:rPr>
          <w:rFonts w:ascii="GHEA Grapalat" w:hAnsi="GHEA Grapalat"/>
          <w:u w:val="single"/>
          <w:lang w:val="es-ES"/>
        </w:rPr>
        <w:tab/>
      </w:r>
      <w:r w:rsidRPr="0005376A">
        <w:rPr>
          <w:rFonts w:ascii="GHEA Grapalat" w:hAnsi="GHEA Grapalat"/>
          <w:u w:val="single"/>
          <w:lang w:val="es-ES"/>
        </w:rPr>
        <w:tab/>
        <w:t xml:space="preserve">       </w:t>
      </w:r>
      <w:r w:rsidRPr="0005376A">
        <w:rPr>
          <w:rFonts w:ascii="GHEA Grapalat" w:hAnsi="GHEA Grapalat"/>
          <w:lang w:val="es-ES"/>
        </w:rPr>
        <w:t xml:space="preserve"> </w:t>
      </w:r>
      <w:r w:rsidRPr="0005376A">
        <w:rPr>
          <w:rFonts w:ascii="GHEA Grapalat" w:hAnsi="GHEA Grapalat"/>
        </w:rPr>
        <w:t>з</w:t>
      </w:r>
      <w:r w:rsidRPr="0005376A">
        <w:rPr>
          <w:rFonts w:ascii="GHEA Grapalat" w:hAnsi="GHEA Grapalat" w:cs="Sylfaen"/>
          <w:sz w:val="20"/>
          <w:szCs w:val="20"/>
        </w:rPr>
        <w:t>аявляет, что</w:t>
      </w:r>
      <w:r w:rsidRPr="0005376A">
        <w:rPr>
          <w:rFonts w:ascii="GHEA Grapalat" w:hAnsi="GHEA Grapalat" w:cs="Arial"/>
          <w:sz w:val="20"/>
          <w:szCs w:val="20"/>
        </w:rPr>
        <w:t>:</w:t>
      </w:r>
      <w:r w:rsidRPr="0005376A">
        <w:rPr>
          <w:rFonts w:ascii="GHEA Grapalat" w:hAnsi="GHEA Grapalat" w:cs="Arial"/>
          <w:sz w:val="20"/>
          <w:szCs w:val="20"/>
          <w:lang w:val="es-ES"/>
        </w:rPr>
        <w:t xml:space="preserve">  </w:t>
      </w:r>
    </w:p>
    <w:p w:rsidR="00684668" w:rsidRPr="0005376A" w:rsidRDefault="00684668" w:rsidP="00684668">
      <w:pPr>
        <w:rPr>
          <w:rFonts w:ascii="GHEA Grapalat" w:hAnsi="GHEA Grapalat" w:cs="Arial"/>
          <w:vertAlign w:val="superscript"/>
          <w:lang w:val="es-ES"/>
        </w:rPr>
      </w:pPr>
      <w:r w:rsidRPr="0005376A">
        <w:rPr>
          <w:rFonts w:ascii="GHEA Grapalat" w:hAnsi="GHEA Grapalat"/>
          <w:vertAlign w:val="superscript"/>
          <w:lang w:val="es-ES"/>
        </w:rPr>
        <w:t xml:space="preserve">               </w:t>
      </w:r>
      <w:r w:rsidRPr="0005376A">
        <w:rPr>
          <w:rFonts w:ascii="GHEA Grapalat" w:hAnsi="GHEA Grapalat"/>
          <w:lang w:val="es-ES"/>
        </w:rPr>
        <w:t xml:space="preserve">     </w:t>
      </w:r>
      <w:r w:rsidRPr="0005376A">
        <w:rPr>
          <w:rFonts w:ascii="GHEA Grapalat" w:hAnsi="GHEA Grapalat" w:cs="Sylfaen"/>
          <w:vertAlign w:val="superscript"/>
        </w:rPr>
        <w:t>название</w:t>
      </w:r>
      <w:r w:rsidRPr="0005376A">
        <w:rPr>
          <w:rFonts w:ascii="GHEA Grapalat" w:hAnsi="GHEA Grapalat" w:cs="Sylfaen"/>
          <w:vertAlign w:val="superscript"/>
          <w:lang w:val="es-ES"/>
        </w:rPr>
        <w:t xml:space="preserve"> финансового агента</w:t>
      </w:r>
    </w:p>
    <w:p w:rsidR="00684668" w:rsidRPr="0005376A" w:rsidRDefault="00684668" w:rsidP="00684668">
      <w:pPr>
        <w:rPr>
          <w:rFonts w:ascii="GHEA Grapalat" w:hAnsi="GHEA Grapalat"/>
          <w:vertAlign w:val="superscript"/>
          <w:lang w:val="es-ES"/>
        </w:rPr>
      </w:pPr>
    </w:p>
    <w:p w:rsidR="00684668" w:rsidRPr="0005376A" w:rsidRDefault="00684668" w:rsidP="00684668">
      <w:pPr>
        <w:pStyle w:val="aff3"/>
        <w:numPr>
          <w:ilvl w:val="0"/>
          <w:numId w:val="37"/>
        </w:numPr>
        <w:contextualSpacing/>
        <w:jc w:val="both"/>
        <w:rPr>
          <w:rFonts w:ascii="GHEA Grapalat" w:hAnsi="GHEA Grapalat"/>
          <w:u w:val="single"/>
          <w:lang w:val="es-ES"/>
        </w:rPr>
      </w:pPr>
      <w:r w:rsidRPr="0005376A">
        <w:rPr>
          <w:rFonts w:ascii="GHEA Grapalat" w:hAnsi="GHEA Grapalat"/>
          <w:sz w:val="20"/>
          <w:szCs w:val="20"/>
        </w:rPr>
        <w:t>В рамках заключенного между</w:t>
      </w:r>
      <w:r w:rsidRPr="0005376A">
        <w:rPr>
          <w:rFonts w:ascii="GHEA Grapalat" w:hAnsi="GHEA Grapalat"/>
        </w:rPr>
        <w:t xml:space="preserve">   ----------------------</w:t>
      </w:r>
      <w:r w:rsidRPr="0005376A">
        <w:rPr>
          <w:rFonts w:ascii="GHEA Grapalat" w:hAnsi="GHEA Grapalat"/>
          <w:lang w:val="hy-AM"/>
        </w:rPr>
        <w:t xml:space="preserve"> </w:t>
      </w:r>
      <w:r w:rsidRPr="0005376A">
        <w:rPr>
          <w:rFonts w:ascii="GHEA Grapalat" w:hAnsi="GHEA Grapalat"/>
          <w:sz w:val="20"/>
          <w:szCs w:val="20"/>
        </w:rPr>
        <w:t>- ом   и</w:t>
      </w:r>
      <w:r w:rsidRPr="0005376A">
        <w:rPr>
          <w:rFonts w:ascii="GHEA Grapalat" w:hAnsi="GHEA Grapalat"/>
        </w:rPr>
        <w:t xml:space="preserve"> ---------------------------- </w:t>
      </w:r>
      <w:r w:rsidRPr="0005376A">
        <w:rPr>
          <w:rFonts w:ascii="GHEA Grapalat" w:hAnsi="GHEA Grapalat"/>
          <w:sz w:val="20"/>
          <w:szCs w:val="20"/>
        </w:rPr>
        <w:t>-ом</w:t>
      </w:r>
      <w:r w:rsidRPr="0005376A">
        <w:rPr>
          <w:rFonts w:ascii="GHEA Grapalat" w:hAnsi="GHEA Grapalat"/>
        </w:rPr>
        <w:t xml:space="preserve">                              </w:t>
      </w:r>
    </w:p>
    <w:p w:rsidR="00684668" w:rsidRPr="0005376A" w:rsidRDefault="00684668" w:rsidP="00684668">
      <w:pPr>
        <w:rPr>
          <w:rFonts w:ascii="GHEA Grapalat" w:hAnsi="GHEA Grapalat" w:cs="Sylfaen"/>
          <w:vertAlign w:val="superscript"/>
        </w:rPr>
      </w:pPr>
      <w:r w:rsidRPr="0005376A">
        <w:rPr>
          <w:rFonts w:ascii="GHEA Grapalat" w:hAnsi="GHEA Grapalat" w:cs="Sylfaen"/>
          <w:vertAlign w:val="superscript"/>
          <w:lang w:val="es-ES"/>
        </w:rPr>
        <w:t xml:space="preserve">                                                                                     </w:t>
      </w:r>
      <w:r w:rsidRPr="0005376A">
        <w:rPr>
          <w:rFonts w:ascii="GHEA Grapalat" w:hAnsi="GHEA Grapalat" w:cs="Sylfaen"/>
          <w:vertAlign w:val="superscript"/>
        </w:rPr>
        <w:t xml:space="preserve">      название</w:t>
      </w:r>
      <w:r w:rsidRPr="0005376A">
        <w:rPr>
          <w:rFonts w:ascii="GHEA Grapalat" w:hAnsi="GHEA Grapalat" w:cs="Sylfaen"/>
          <w:vertAlign w:val="superscript"/>
          <w:lang w:val="es-ES"/>
        </w:rPr>
        <w:t xml:space="preserve"> </w:t>
      </w:r>
      <w:r w:rsidR="0005376A">
        <w:rPr>
          <w:rFonts w:ascii="GHEA Grapalat" w:hAnsi="GHEA Grapalat" w:cs="Sylfaen"/>
          <w:vertAlign w:val="superscript"/>
        </w:rPr>
        <w:t>заказчика</w:t>
      </w:r>
      <w:r w:rsidRPr="0005376A">
        <w:rPr>
          <w:rFonts w:ascii="GHEA Grapalat" w:hAnsi="GHEA Grapalat" w:cs="Sylfaen"/>
          <w:vertAlign w:val="superscript"/>
        </w:rPr>
        <w:t xml:space="preserve">                      </w:t>
      </w:r>
      <w:r w:rsidRPr="0005376A">
        <w:rPr>
          <w:rFonts w:ascii="GHEA Grapalat" w:hAnsi="GHEA Grapalat" w:cs="Sylfaen"/>
          <w:vertAlign w:val="superscript"/>
          <w:lang w:val="hy-AM"/>
        </w:rPr>
        <w:t xml:space="preserve">            </w:t>
      </w:r>
      <w:r w:rsidRPr="0005376A">
        <w:rPr>
          <w:rFonts w:ascii="GHEA Grapalat" w:hAnsi="GHEA Grapalat" w:cs="Sylfaen"/>
          <w:vertAlign w:val="superscript"/>
        </w:rPr>
        <w:t>название</w:t>
      </w:r>
      <w:r w:rsidRPr="0005376A">
        <w:rPr>
          <w:rFonts w:ascii="GHEA Grapalat" w:hAnsi="GHEA Grapalat" w:cs="Sylfaen"/>
          <w:vertAlign w:val="superscript"/>
          <w:lang w:val="es-ES"/>
        </w:rPr>
        <w:t xml:space="preserve"> </w:t>
      </w:r>
      <w:r w:rsidR="00B05EC7">
        <w:rPr>
          <w:rFonts w:ascii="GHEA Grapalat" w:hAnsi="GHEA Grapalat" w:cs="Sylfaen"/>
          <w:vertAlign w:val="superscript"/>
        </w:rPr>
        <w:t>подрядчика</w:t>
      </w:r>
    </w:p>
    <w:p w:rsidR="00684668" w:rsidRPr="0005376A" w:rsidRDefault="00684668" w:rsidP="00684668">
      <w:pPr>
        <w:rPr>
          <w:rFonts w:ascii="GHEA Grapalat" w:hAnsi="GHEA Grapalat" w:cs="Sylfaen"/>
          <w:vertAlign w:val="superscript"/>
        </w:rPr>
      </w:pPr>
      <w:r w:rsidRPr="0005376A">
        <w:rPr>
          <w:rFonts w:ascii="GHEA Grapalat" w:hAnsi="GHEA Grapalat" w:cs="Sylfaen"/>
          <w:sz w:val="20"/>
          <w:szCs w:val="20"/>
          <w:lang w:val="es-ES"/>
        </w:rPr>
        <w:t xml:space="preserve">   «--»</w:t>
      </w:r>
      <w:r w:rsidRPr="0005376A">
        <w:rPr>
          <w:rFonts w:ascii="GHEA Grapalat" w:hAnsi="GHEA Grapalat" w:cs="Sylfaen"/>
          <w:sz w:val="20"/>
          <w:szCs w:val="20"/>
        </w:rPr>
        <w:t xml:space="preserve"> </w:t>
      </w:r>
      <w:r w:rsidRPr="0005376A">
        <w:rPr>
          <w:rFonts w:ascii="GHEA Grapalat" w:hAnsi="GHEA Grapalat" w:cs="Sylfaen"/>
          <w:sz w:val="20"/>
          <w:szCs w:val="20"/>
          <w:lang w:val="es-ES"/>
        </w:rPr>
        <w:t>20</w:t>
      </w:r>
      <w:r w:rsidRPr="0005376A">
        <w:rPr>
          <w:rFonts w:ascii="GHEA Grapalat" w:hAnsi="GHEA Grapalat" w:cs="Sylfaen"/>
          <w:sz w:val="20"/>
          <w:szCs w:val="20"/>
        </w:rPr>
        <w:t>г</w:t>
      </w:r>
      <w:r w:rsidRPr="0005376A">
        <w:rPr>
          <w:rFonts w:ascii="GHEA Grapalat" w:hAnsi="GHEA Grapalat" w:cs="Sylfaen"/>
          <w:sz w:val="20"/>
          <w:szCs w:val="20"/>
          <w:lang w:val="es-ES"/>
        </w:rPr>
        <w:t>.</w:t>
      </w:r>
      <w:r w:rsidRPr="0005376A">
        <w:rPr>
          <w:rFonts w:ascii="GHEA Grapalat" w:hAnsi="GHEA Grapalat" w:cs="Sylfaen"/>
          <w:sz w:val="20"/>
          <w:szCs w:val="20"/>
        </w:rPr>
        <w:t xml:space="preserve">договора под кодом </w:t>
      </w:r>
      <w:r w:rsidRPr="0005376A">
        <w:rPr>
          <w:rFonts w:ascii="GHEA Grapalat" w:hAnsi="GHEA Grapalat" w:cs="Sylfaen"/>
          <w:sz w:val="20"/>
          <w:szCs w:val="20"/>
          <w:lang w:val="es-ES"/>
        </w:rPr>
        <w:t xml:space="preserve"> </w:t>
      </w:r>
      <w:r w:rsidRPr="0005376A">
        <w:rPr>
          <w:rFonts w:ascii="GHEA Grapalat" w:hAnsi="GHEA Grapalat"/>
          <w:i/>
          <w:sz w:val="20"/>
          <w:szCs w:val="20"/>
          <w:lang w:val="af-ZA"/>
        </w:rPr>
        <w:t>___</w:t>
      </w:r>
      <w:r w:rsidRPr="0005376A">
        <w:rPr>
          <w:rFonts w:ascii="GHEA Grapalat" w:hAnsi="GHEA Grapalat" w:cs="Arial"/>
          <w:i/>
          <w:sz w:val="20"/>
          <w:szCs w:val="20"/>
          <w:shd w:val="clear" w:color="auto" w:fill="FFFFFF"/>
          <w:lang w:val="hy-AM"/>
        </w:rPr>
        <w:t>«________»</w:t>
      </w:r>
      <w:r w:rsidRPr="0005376A">
        <w:rPr>
          <w:rFonts w:ascii="GHEA Grapalat" w:hAnsi="GHEA Grapalat"/>
          <w:i/>
          <w:sz w:val="20"/>
          <w:szCs w:val="20"/>
          <w:u w:val="single"/>
        </w:rPr>
        <w:t xml:space="preserve">__ </w:t>
      </w:r>
      <w:r w:rsidRPr="0005376A">
        <w:rPr>
          <w:rFonts w:ascii="GHEA Grapalat" w:hAnsi="GHEA Grapalat"/>
          <w:sz w:val="20"/>
          <w:szCs w:val="20"/>
        </w:rPr>
        <w:t>(</w:t>
      </w:r>
      <w:r w:rsidRPr="0005376A">
        <w:rPr>
          <w:rFonts w:ascii="GHEA Grapalat" w:hAnsi="GHEA Grapalat" w:cs="Sylfaen"/>
          <w:sz w:val="20"/>
          <w:szCs w:val="20"/>
        </w:rPr>
        <w:t>далее-Договор</w:t>
      </w:r>
      <w:r w:rsidRPr="0005376A">
        <w:rPr>
          <w:rFonts w:ascii="GHEA Grapalat" w:hAnsi="GHEA Grapalat" w:cs="Sylfaen"/>
          <w:sz w:val="20"/>
          <w:szCs w:val="20"/>
          <w:lang w:val="es-ES"/>
        </w:rPr>
        <w:t>)</w:t>
      </w:r>
      <w:r w:rsidRPr="0005376A">
        <w:rPr>
          <w:rFonts w:ascii="GHEA Grapalat" w:hAnsi="GHEA Grapalat" w:cs="Sylfaen"/>
          <w:sz w:val="20"/>
          <w:szCs w:val="20"/>
        </w:rPr>
        <w:t xml:space="preserve">, между мной </w:t>
      </w:r>
      <w:r w:rsidRPr="0005376A">
        <w:rPr>
          <w:rFonts w:ascii="GHEA Grapalat" w:hAnsi="GHEA Grapalat" w:cs="Sylfaen"/>
          <w:sz w:val="20"/>
          <w:szCs w:val="20"/>
          <w:lang w:val="hy-AM"/>
        </w:rPr>
        <w:t xml:space="preserve"> </w:t>
      </w:r>
      <w:r w:rsidRPr="0005376A">
        <w:rPr>
          <w:rFonts w:ascii="GHEA Grapalat" w:hAnsi="GHEA Grapalat" w:cs="Sylfaen"/>
          <w:sz w:val="20"/>
          <w:szCs w:val="20"/>
        </w:rPr>
        <w:t>и -------------- - ом</w:t>
      </w:r>
    </w:p>
    <w:p w:rsidR="00684668" w:rsidRPr="0005376A" w:rsidRDefault="00684668" w:rsidP="00684668">
      <w:pPr>
        <w:rPr>
          <w:rFonts w:ascii="GHEA Grapalat" w:hAnsi="GHEA Grapalat"/>
          <w:u w:val="single"/>
          <w:lang w:val="es-ES"/>
        </w:rPr>
      </w:pPr>
      <w:r w:rsidRPr="0005376A">
        <w:rPr>
          <w:rFonts w:ascii="GHEA Grapalat" w:hAnsi="GHEA Grapalat" w:cs="Sylfaen"/>
          <w:vertAlign w:val="superscript"/>
        </w:rPr>
        <w:t xml:space="preserve">                                                                                                                                                               </w:t>
      </w:r>
      <w:r w:rsidRPr="0005376A">
        <w:rPr>
          <w:rFonts w:ascii="GHEA Grapalat" w:hAnsi="GHEA Grapalat" w:cs="Sylfaen"/>
          <w:vertAlign w:val="superscript"/>
          <w:lang w:val="hy-AM"/>
        </w:rPr>
        <w:t xml:space="preserve">            </w:t>
      </w:r>
      <w:r w:rsidRPr="0005376A">
        <w:rPr>
          <w:rFonts w:ascii="GHEA Grapalat" w:hAnsi="GHEA Grapalat" w:cs="Sylfaen"/>
          <w:vertAlign w:val="superscript"/>
        </w:rPr>
        <w:t>название</w:t>
      </w:r>
      <w:r w:rsidRPr="0005376A">
        <w:rPr>
          <w:rFonts w:ascii="GHEA Grapalat" w:hAnsi="GHEA Grapalat" w:cs="Sylfaen"/>
          <w:vertAlign w:val="superscript"/>
          <w:lang w:val="es-ES"/>
        </w:rPr>
        <w:t xml:space="preserve"> </w:t>
      </w:r>
      <w:r w:rsidR="00B05EC7">
        <w:rPr>
          <w:rFonts w:ascii="GHEA Grapalat" w:hAnsi="GHEA Grapalat" w:cs="Sylfaen"/>
          <w:vertAlign w:val="superscript"/>
        </w:rPr>
        <w:t>подрядчика</w:t>
      </w:r>
    </w:p>
    <w:p w:rsidR="00684668" w:rsidRPr="0005376A" w:rsidRDefault="00684668" w:rsidP="00684668">
      <w:pPr>
        <w:ind w:firstLine="709"/>
        <w:rPr>
          <w:rFonts w:ascii="GHEA Grapalat" w:hAnsi="GHEA Grapalat" w:cs="Sylfaen"/>
          <w:sz w:val="20"/>
          <w:szCs w:val="20"/>
          <w:lang w:val="es-ES"/>
        </w:rPr>
      </w:pPr>
      <w:r w:rsidRPr="0005376A">
        <w:rPr>
          <w:rFonts w:ascii="GHEA Grapalat" w:hAnsi="GHEA Grapalat"/>
          <w:u w:val="single"/>
          <w:lang w:val="es-ES"/>
        </w:rPr>
        <w:tab/>
      </w:r>
      <w:r w:rsidRPr="0005376A">
        <w:rPr>
          <w:rFonts w:ascii="GHEA Grapalat" w:hAnsi="GHEA Grapalat" w:cs="Sylfaen"/>
          <w:sz w:val="20"/>
          <w:szCs w:val="20"/>
          <w:lang w:val="es-ES"/>
        </w:rPr>
        <w:t xml:space="preserve"> «--»   20  </w:t>
      </w:r>
      <w:r w:rsidRPr="0005376A">
        <w:rPr>
          <w:rFonts w:ascii="GHEA Grapalat" w:hAnsi="GHEA Grapalat" w:cs="Sylfaen"/>
          <w:sz w:val="20"/>
          <w:szCs w:val="20"/>
        </w:rPr>
        <w:t xml:space="preserve">года </w:t>
      </w:r>
      <w:r w:rsidRPr="0005376A">
        <w:rPr>
          <w:rFonts w:ascii="GHEA Grapalat" w:hAnsi="GHEA Grapalat" w:cs="Sylfaen"/>
          <w:sz w:val="20"/>
          <w:szCs w:val="20"/>
          <w:lang w:val="es-ES"/>
        </w:rPr>
        <w:t xml:space="preserve"> </w:t>
      </w:r>
      <w:r w:rsidRPr="0005376A">
        <w:rPr>
          <w:rFonts w:ascii="GHEA Grapalat" w:hAnsi="GHEA Grapalat"/>
          <w:sz w:val="20"/>
          <w:szCs w:val="20"/>
        </w:rPr>
        <w:t>заключен</w:t>
      </w:r>
      <w:r w:rsidRPr="0005376A">
        <w:rPr>
          <w:rFonts w:ascii="GHEA Grapalat" w:hAnsi="GHEA Grapalat" w:cs="Sylfaen"/>
          <w:sz w:val="20"/>
          <w:szCs w:val="20"/>
          <w:lang w:val="es-ES"/>
        </w:rPr>
        <w:t xml:space="preserve"> </w:t>
      </w:r>
      <w:r w:rsidRPr="0005376A">
        <w:rPr>
          <w:rFonts w:ascii="GHEA Grapalat" w:hAnsi="GHEA Grapalat" w:cs="Sylfaen"/>
          <w:sz w:val="20"/>
          <w:szCs w:val="20"/>
        </w:rPr>
        <w:t xml:space="preserve">договор факторинга под кодом </w:t>
      </w:r>
      <w:r w:rsidRPr="0005376A">
        <w:rPr>
          <w:rFonts w:ascii="GHEA Grapalat" w:hAnsi="GHEA Grapalat"/>
          <w:lang w:val="es-ES"/>
        </w:rPr>
        <w:t>«</w:t>
      </w:r>
      <w:r w:rsidRPr="0005376A">
        <w:rPr>
          <w:rFonts w:ascii="GHEA Grapalat" w:hAnsi="GHEA Grapalat"/>
          <w:sz w:val="20"/>
          <w:szCs w:val="20"/>
          <w:lang w:val="es-ES"/>
        </w:rPr>
        <w:t>---</w:t>
      </w:r>
      <w:r w:rsidRPr="0005376A">
        <w:rPr>
          <w:rFonts w:ascii="GHEA Grapalat" w:hAnsi="GHEA Grapalat" w:cs="Sylfaen"/>
          <w:sz w:val="20"/>
          <w:szCs w:val="20"/>
          <w:lang w:val="es-ES"/>
        </w:rPr>
        <w:t>------------------</w:t>
      </w:r>
      <w:r w:rsidRPr="0005376A">
        <w:rPr>
          <w:rFonts w:ascii="GHEA Grapalat" w:hAnsi="GHEA Grapalat"/>
          <w:lang w:val="es-ES"/>
        </w:rPr>
        <w:t>»</w:t>
      </w:r>
      <w:r w:rsidRPr="0005376A">
        <w:rPr>
          <w:rFonts w:ascii="GHEA Grapalat" w:hAnsi="GHEA Grapalat"/>
        </w:rPr>
        <w:t>.</w:t>
      </w:r>
      <w:r w:rsidRPr="0005376A">
        <w:rPr>
          <w:rFonts w:ascii="GHEA Grapalat" w:hAnsi="GHEA Grapalat" w:cs="Sylfaen"/>
          <w:sz w:val="20"/>
          <w:szCs w:val="20"/>
          <w:lang w:val="es-ES"/>
        </w:rPr>
        <w:t xml:space="preserve"> </w:t>
      </w:r>
    </w:p>
    <w:p w:rsidR="00684668" w:rsidRPr="0005376A" w:rsidRDefault="00684668" w:rsidP="00684668">
      <w:pPr>
        <w:rPr>
          <w:rFonts w:ascii="GHEA Grapalat" w:hAnsi="GHEA Grapalat" w:cs="Sylfaen"/>
          <w:sz w:val="20"/>
          <w:szCs w:val="20"/>
          <w:lang w:val="es-ES"/>
        </w:rPr>
      </w:pPr>
    </w:p>
    <w:p w:rsidR="00684668" w:rsidRPr="0005376A" w:rsidRDefault="00684668" w:rsidP="00684668">
      <w:pPr>
        <w:pStyle w:val="aff3"/>
        <w:numPr>
          <w:ilvl w:val="0"/>
          <w:numId w:val="37"/>
        </w:numPr>
        <w:contextualSpacing/>
        <w:jc w:val="both"/>
        <w:rPr>
          <w:rFonts w:ascii="GHEA Grapalat" w:hAnsi="GHEA Grapalat" w:cs="Sylfaen"/>
          <w:sz w:val="20"/>
          <w:szCs w:val="20"/>
        </w:rPr>
      </w:pPr>
      <w:r w:rsidRPr="0005376A">
        <w:rPr>
          <w:rFonts w:ascii="GHEA Grapalat" w:hAnsi="GHEA Grapalat" w:cs="Sylfaen"/>
          <w:sz w:val="20"/>
          <w:szCs w:val="20"/>
        </w:rPr>
        <w:t>Согласен с условиями изложенными в пункте 8.12 .</w:t>
      </w:r>
    </w:p>
    <w:p w:rsidR="00684668" w:rsidRPr="0005376A" w:rsidRDefault="00684668" w:rsidP="00684668">
      <w:pPr>
        <w:jc w:val="center"/>
        <w:rPr>
          <w:rFonts w:ascii="GHEA Grapalat" w:hAnsi="GHEA Grapalat" w:cs="GHEA Grapalat"/>
          <w:lang w:val="es-ES"/>
        </w:rPr>
      </w:pPr>
    </w:p>
    <w:p w:rsidR="00684668" w:rsidRPr="0005376A" w:rsidRDefault="00684668" w:rsidP="00684668">
      <w:pPr>
        <w:jc w:val="center"/>
        <w:rPr>
          <w:rFonts w:ascii="GHEA Grapalat" w:hAnsi="GHEA Grapalat" w:cs="Sylfaen"/>
          <w:b/>
          <w:lang w:val="es-ES"/>
        </w:rPr>
      </w:pPr>
    </w:p>
    <w:p w:rsidR="00684668" w:rsidRPr="0005376A" w:rsidRDefault="00684668" w:rsidP="00684668">
      <w:pPr>
        <w:ind w:left="720" w:firstLine="720"/>
        <w:rPr>
          <w:rFonts w:ascii="GHEA Grapalat" w:hAnsi="GHEA Grapalat"/>
          <w:sz w:val="20"/>
          <w:lang w:val="hy-AM"/>
        </w:rPr>
      </w:pPr>
      <w:r w:rsidRPr="0005376A">
        <w:rPr>
          <w:rFonts w:ascii="GHEA Grapalat" w:hAnsi="GHEA Grapalat"/>
          <w:sz w:val="20"/>
          <w:lang w:val="es-ES"/>
        </w:rPr>
        <w:t xml:space="preserve">     </w:t>
      </w:r>
      <w:r w:rsidRPr="0005376A">
        <w:rPr>
          <w:rFonts w:ascii="GHEA Grapalat" w:hAnsi="GHEA Grapalat"/>
          <w:sz w:val="20"/>
          <w:lang w:val="hy-AM"/>
        </w:rPr>
        <w:t xml:space="preserve">___________________________________________ </w:t>
      </w:r>
      <w:r w:rsidRPr="0005376A">
        <w:rPr>
          <w:rFonts w:ascii="GHEA Grapalat" w:hAnsi="GHEA Grapalat"/>
          <w:sz w:val="20"/>
          <w:lang w:val="hy-AM"/>
        </w:rPr>
        <w:tab/>
        <w:t xml:space="preserve">        </w:t>
      </w:r>
      <w:r w:rsidRPr="0005376A">
        <w:rPr>
          <w:rFonts w:ascii="GHEA Grapalat" w:hAnsi="GHEA Grapalat"/>
          <w:sz w:val="20"/>
          <w:lang w:val="es-ES"/>
        </w:rPr>
        <w:t xml:space="preserve">      </w:t>
      </w:r>
      <w:r w:rsidRPr="0005376A">
        <w:rPr>
          <w:rFonts w:ascii="GHEA Grapalat" w:hAnsi="GHEA Grapalat"/>
          <w:sz w:val="20"/>
          <w:lang w:val="hy-AM"/>
        </w:rPr>
        <w:t xml:space="preserve">_____________ </w:t>
      </w:r>
    </w:p>
    <w:p w:rsidR="00684668" w:rsidRPr="0005376A" w:rsidRDefault="00684668" w:rsidP="00684668">
      <w:pPr>
        <w:rPr>
          <w:rFonts w:ascii="GHEA Grapalat" w:hAnsi="GHEA Grapalat"/>
          <w:sz w:val="20"/>
          <w:vertAlign w:val="superscript"/>
          <w:lang w:val="hy-AM"/>
        </w:rPr>
      </w:pPr>
      <w:r w:rsidRPr="0005376A">
        <w:rPr>
          <w:rFonts w:ascii="GHEA Grapalat" w:hAnsi="GHEA Grapalat"/>
          <w:sz w:val="20"/>
          <w:vertAlign w:val="superscript"/>
        </w:rPr>
        <w:t xml:space="preserve">                                                </w:t>
      </w:r>
      <w:r w:rsidRPr="0005376A">
        <w:rPr>
          <w:rFonts w:ascii="GHEA Grapalat" w:hAnsi="GHEA Grapalat"/>
          <w:sz w:val="20"/>
          <w:vertAlign w:val="superscript"/>
          <w:lang w:val="hy-AM"/>
        </w:rPr>
        <w:t>название финансового агента (должность руководителя, имя, фамилия)</w:t>
      </w:r>
      <w:r w:rsidRPr="0005376A">
        <w:rPr>
          <w:rFonts w:ascii="GHEA Grapalat" w:hAnsi="GHEA Grapalat"/>
          <w:sz w:val="20"/>
          <w:vertAlign w:val="superscript"/>
        </w:rPr>
        <w:t xml:space="preserve">                                                         подпись</w:t>
      </w:r>
      <w:r w:rsidRPr="0005376A">
        <w:rPr>
          <w:rFonts w:ascii="GHEA Grapalat" w:hAnsi="GHEA Grapalat"/>
          <w:sz w:val="20"/>
          <w:vertAlign w:val="superscript"/>
          <w:lang w:val="hy-AM"/>
        </w:rPr>
        <w:t xml:space="preserve">                                                                                                                                                                                                                       </w:t>
      </w:r>
    </w:p>
    <w:p w:rsidR="00684668" w:rsidRPr="0005376A" w:rsidRDefault="00684668" w:rsidP="00684668">
      <w:pPr>
        <w:jc w:val="right"/>
        <w:rPr>
          <w:rFonts w:ascii="GHEA Grapalat" w:hAnsi="GHEA Grapalat"/>
          <w:sz w:val="20"/>
          <w:lang w:val="hy-AM"/>
        </w:rPr>
      </w:pPr>
      <w:r w:rsidRPr="0005376A">
        <w:rPr>
          <w:rFonts w:ascii="GHEA Grapalat" w:hAnsi="GHEA Grapalat"/>
          <w:sz w:val="20"/>
          <w:lang w:val="hy-AM"/>
        </w:rPr>
        <w:t xml:space="preserve">    </w:t>
      </w:r>
    </w:p>
    <w:p w:rsidR="00684668" w:rsidRPr="0005376A" w:rsidRDefault="00684668" w:rsidP="00684668">
      <w:pPr>
        <w:jc w:val="center"/>
        <w:rPr>
          <w:rFonts w:ascii="GHEA Grapalat" w:hAnsi="GHEA Grapalat" w:cs="Sylfaen"/>
          <w:sz w:val="16"/>
          <w:szCs w:val="16"/>
          <w:lang w:val="es-ES"/>
        </w:rPr>
      </w:pPr>
      <w:r w:rsidRPr="0005376A">
        <w:rPr>
          <w:rFonts w:ascii="GHEA Grapalat" w:hAnsi="GHEA Grapalat"/>
          <w:sz w:val="16"/>
          <w:szCs w:val="16"/>
        </w:rPr>
        <w:t xml:space="preserve">                                                                                                      М. П.</w:t>
      </w:r>
      <w:r w:rsidRPr="0005376A">
        <w:rPr>
          <w:rFonts w:ascii="GHEA Grapalat" w:hAnsi="GHEA Grapalat" w:cs="Sylfaen"/>
          <w:sz w:val="16"/>
          <w:szCs w:val="16"/>
          <w:lang w:val="es-ES"/>
        </w:rPr>
        <w:t xml:space="preserve"> (</w:t>
      </w:r>
      <w:r w:rsidRPr="0005376A">
        <w:rPr>
          <w:rFonts w:ascii="GHEA Grapalat" w:hAnsi="GHEA Grapalat" w:cs="Sylfaen"/>
          <w:sz w:val="16"/>
          <w:szCs w:val="16"/>
        </w:rPr>
        <w:t>при наличии</w:t>
      </w:r>
      <w:r w:rsidRPr="0005376A">
        <w:rPr>
          <w:rFonts w:ascii="GHEA Grapalat" w:hAnsi="GHEA Grapalat" w:cs="Sylfaen"/>
          <w:sz w:val="16"/>
          <w:szCs w:val="16"/>
          <w:lang w:val="es-ES"/>
        </w:rPr>
        <w:t>)</w:t>
      </w:r>
    </w:p>
    <w:p w:rsidR="00684668" w:rsidRPr="0005376A" w:rsidRDefault="00684668" w:rsidP="00684668">
      <w:pPr>
        <w:jc w:val="center"/>
        <w:rPr>
          <w:rFonts w:ascii="GHEA Grapalat" w:hAnsi="GHEA Grapalat" w:cs="Sylfaen"/>
          <w:sz w:val="16"/>
          <w:szCs w:val="16"/>
          <w:lang w:val="es-ES"/>
        </w:rPr>
      </w:pPr>
      <w:r w:rsidRPr="0005376A">
        <w:rPr>
          <w:rFonts w:ascii="GHEA Grapalat" w:hAnsi="GHEA Grapalat" w:cs="Sylfaen"/>
          <w:sz w:val="16"/>
          <w:szCs w:val="16"/>
          <w:lang w:val="es-ES"/>
        </w:rPr>
        <w:t xml:space="preserve">                                               </w:t>
      </w:r>
    </w:p>
    <w:p w:rsidR="00684668" w:rsidRPr="0005376A" w:rsidRDefault="00684668" w:rsidP="00684668">
      <w:pPr>
        <w:jc w:val="center"/>
        <w:rPr>
          <w:rFonts w:ascii="GHEA Grapalat" w:hAnsi="GHEA Grapalat" w:cs="Sylfaen"/>
          <w:sz w:val="16"/>
          <w:szCs w:val="16"/>
          <w:lang w:val="es-ES"/>
        </w:rPr>
      </w:pPr>
    </w:p>
    <w:p w:rsidR="00684668" w:rsidRPr="0005376A" w:rsidRDefault="00684668" w:rsidP="00684668">
      <w:pPr>
        <w:jc w:val="right"/>
        <w:rPr>
          <w:rFonts w:ascii="GHEA Grapalat" w:hAnsi="GHEA Grapalat"/>
          <w:sz w:val="20"/>
          <w:lang w:val="hy-AM"/>
        </w:rPr>
      </w:pPr>
      <w:r w:rsidRPr="0005376A">
        <w:rPr>
          <w:rFonts w:ascii="GHEA Grapalat" w:hAnsi="GHEA Grapalat" w:cs="Sylfaen"/>
          <w:sz w:val="20"/>
          <w:szCs w:val="20"/>
          <w:lang w:val="es-ES"/>
        </w:rPr>
        <w:t xml:space="preserve">«--»         20  </w:t>
      </w:r>
      <w:r w:rsidRPr="0005376A">
        <w:rPr>
          <w:rFonts w:ascii="GHEA Grapalat" w:hAnsi="GHEA Grapalat" w:cs="Sylfaen"/>
          <w:sz w:val="20"/>
          <w:szCs w:val="20"/>
        </w:rPr>
        <w:t>г.</w:t>
      </w:r>
      <w:r w:rsidRPr="0005376A">
        <w:rPr>
          <w:rFonts w:ascii="GHEA Grapalat" w:hAnsi="GHEA Grapalat"/>
          <w:sz w:val="20"/>
          <w:lang w:val="hy-AM"/>
        </w:rPr>
        <w:tab/>
        <w:t xml:space="preserve"> </w:t>
      </w:r>
    </w:p>
    <w:p w:rsidR="008D352C" w:rsidRPr="00B138F3" w:rsidRDefault="008D352C" w:rsidP="00BB28C8">
      <w:pPr>
        <w:widowControl w:val="0"/>
        <w:spacing w:after="160"/>
        <w:ind w:left="-142" w:firstLine="142"/>
        <w:jc w:val="both"/>
        <w:rPr>
          <w:rFonts w:ascii="GHEA Grapalat" w:hAnsi="GHEA Grapalat"/>
          <w:i/>
        </w:rPr>
      </w:pPr>
    </w:p>
    <w:sectPr w:rsidR="008D352C"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30B7" w:rsidRDefault="00E930B7">
      <w:r>
        <w:separator/>
      </w:r>
    </w:p>
  </w:endnote>
  <w:endnote w:type="continuationSeparator" w:id="0">
    <w:p w:rsidR="00E930B7" w:rsidRDefault="00E93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Unicode">
    <w:altName w:val="Arial"/>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87" w:usb1="00000000" w:usb2="00000000" w:usb3="00000000" w:csb0="0000001B"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03841"/>
      <w:docPartObj>
        <w:docPartGallery w:val="Page Numbers (Bottom of Page)"/>
        <w:docPartUnique/>
      </w:docPartObj>
    </w:sdtPr>
    <w:sdtEndPr>
      <w:rPr>
        <w:rFonts w:ascii="GHEA Grapalat" w:hAnsi="GHEA Grapalat"/>
        <w:sz w:val="24"/>
        <w:szCs w:val="24"/>
      </w:rPr>
    </w:sdtEndPr>
    <w:sdtContent>
      <w:p w:rsidR="00B14897" w:rsidRPr="003E450C" w:rsidRDefault="00B14897">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3F73C7">
          <w:rPr>
            <w:rFonts w:ascii="GHEA Grapalat" w:hAnsi="GHEA Grapalat"/>
            <w:noProof/>
            <w:sz w:val="24"/>
            <w:szCs w:val="24"/>
          </w:rPr>
          <w:t>2</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30B7" w:rsidRDefault="00E930B7">
      <w:r>
        <w:separator/>
      </w:r>
    </w:p>
  </w:footnote>
  <w:footnote w:type="continuationSeparator" w:id="0">
    <w:p w:rsidR="00E930B7" w:rsidRDefault="00E930B7">
      <w:r>
        <w:continuationSeparator/>
      </w:r>
    </w:p>
  </w:footnote>
  <w:footnote w:id="1">
    <w:p w:rsidR="00B14897" w:rsidRPr="00793343" w:rsidRDefault="00B14897" w:rsidP="007A5F50">
      <w:pPr>
        <w:pStyle w:val="af2"/>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rsidR="00B14897" w:rsidRPr="008842CE" w:rsidRDefault="00B14897" w:rsidP="008842CE">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rsidR="00B14897" w:rsidRPr="00803069" w:rsidRDefault="00B14897"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803069">
        <w:rPr>
          <w:i/>
          <w:sz w:val="20"/>
          <w:szCs w:val="20"/>
        </w:rPr>
        <w:footnoteRef/>
      </w:r>
      <w:r w:rsidRPr="00803069">
        <w:rPr>
          <w:rFonts w:ascii="GHEA Grapalat" w:hAnsi="GHEA Grapalat"/>
          <w:i/>
          <w:sz w:val="20"/>
          <w:szCs w:val="20"/>
        </w:rPr>
        <w:t xml:space="preserve">   Настоящий пункт, а также 7-й раздел первой части приглашения  исключаются из приглашения, если :</w:t>
      </w:r>
    </w:p>
    <w:p w:rsidR="00B14897" w:rsidRPr="00803069" w:rsidDel="0014408D" w:rsidRDefault="00B14897" w:rsidP="00541313">
      <w:pPr>
        <w:widowControl w:val="0"/>
        <w:ind w:firstLine="142"/>
        <w:jc w:val="both"/>
        <w:rPr>
          <w:del w:id="1" w:author="Inesa Kocharyan" w:date="2022-10-24T15:49:00Z"/>
          <w:rFonts w:ascii="GHEA Grapalat" w:hAnsi="GHEA Grapalat"/>
          <w:i/>
          <w:sz w:val="20"/>
          <w:szCs w:val="20"/>
        </w:rPr>
      </w:pPr>
      <w:r w:rsidRPr="00803069">
        <w:rPr>
          <w:rFonts w:ascii="GHEA Grapalat" w:hAnsi="GHEA Grapalat"/>
          <w:i/>
          <w:sz w:val="20"/>
          <w:szCs w:val="20"/>
        </w:rPr>
        <w:t xml:space="preserve">- процедура закупки организована на основании </w:t>
      </w:r>
      <w:r>
        <w:rPr>
          <w:rFonts w:ascii="GHEA Grapalat" w:hAnsi="GHEA Grapalat"/>
          <w:i/>
          <w:sz w:val="20"/>
          <w:szCs w:val="20"/>
        </w:rPr>
        <w:t xml:space="preserve">пункта 1 </w:t>
      </w:r>
      <w:r w:rsidRPr="00803069">
        <w:rPr>
          <w:rFonts w:ascii="GHEA Grapalat" w:hAnsi="GHEA Grapalat"/>
          <w:i/>
          <w:sz w:val="20"/>
          <w:szCs w:val="20"/>
        </w:rPr>
        <w:t>части 6 статьи 15 Закона РА "О закупках</w:t>
      </w:r>
      <w:r w:rsidRPr="00EA4AE7">
        <w:rPr>
          <w:rFonts w:ascii="GHEA Grapalat" w:hAnsi="GHEA Grapalat"/>
          <w:i/>
          <w:sz w:val="20"/>
          <w:szCs w:val="20"/>
        </w:rPr>
        <w:t>"</w:t>
      </w:r>
      <w:r w:rsidRPr="00803069">
        <w:rPr>
          <w:rFonts w:ascii="GHEA Grapalat" w:hAnsi="GHEA Grapalat"/>
          <w:i/>
          <w:sz w:val="20"/>
          <w:szCs w:val="20"/>
        </w:rPr>
        <w:t>,</w:t>
      </w:r>
    </w:p>
    <w:p w:rsidR="00B14897" w:rsidRPr="00803069" w:rsidRDefault="00B14897" w:rsidP="00541313">
      <w:pPr>
        <w:widowControl w:val="0"/>
        <w:ind w:firstLine="142"/>
        <w:jc w:val="both"/>
        <w:rPr>
          <w:rFonts w:ascii="GHEA Grapalat" w:hAnsi="GHEA Grapalat"/>
          <w:i/>
          <w:sz w:val="20"/>
          <w:szCs w:val="20"/>
        </w:rPr>
      </w:pPr>
      <w:r w:rsidRPr="00803069">
        <w:rPr>
          <w:rFonts w:ascii="GHEA Grapalat" w:hAnsi="GHEA Grapalat"/>
          <w:i/>
          <w:sz w:val="20"/>
          <w:szCs w:val="20"/>
        </w:rPr>
        <w:t>-</w:t>
      </w:r>
      <w:r w:rsidRPr="00EA4AE7">
        <w:rPr>
          <w:rFonts w:ascii="GHEA Grapalat" w:hAnsi="GHEA Grapalat"/>
          <w:i/>
          <w:sz w:val="20"/>
          <w:szCs w:val="20"/>
        </w:rPr>
        <w:t xml:space="preserve">  запланированная (прогнозируемая) общая цена закупки в рамках данной процедуры по заявке на закупку не превышает 25 млн. </w:t>
      </w:r>
      <w:r w:rsidRPr="00553DC6">
        <w:rPr>
          <w:rFonts w:ascii="GHEA Grapalat" w:hAnsi="GHEA Grapalat"/>
          <w:i/>
          <w:sz w:val="20"/>
          <w:szCs w:val="20"/>
        </w:rPr>
        <w:t>драмов РА</w:t>
      </w:r>
    </w:p>
    <w:p w:rsidR="00B14897" w:rsidRPr="00803069" w:rsidRDefault="00B14897" w:rsidP="00541313">
      <w:pPr>
        <w:widowControl w:val="0"/>
        <w:jc w:val="both"/>
        <w:rPr>
          <w:rFonts w:ascii="GHEA Grapalat" w:hAnsi="GHEA Grapalat"/>
          <w:i/>
          <w:sz w:val="20"/>
          <w:szCs w:val="20"/>
        </w:rPr>
      </w:pPr>
      <w:r w:rsidRPr="00803069">
        <w:rPr>
          <w:rFonts w:ascii="GHEA Grapalat" w:hAnsi="GHEA Grapalat"/>
          <w:i/>
          <w:sz w:val="20"/>
          <w:szCs w:val="20"/>
        </w:rPr>
        <w:t xml:space="preserve">  -</w:t>
      </w:r>
      <w:r w:rsidRPr="00EA4AE7">
        <w:rPr>
          <w:rFonts w:ascii="GHEA Grapalat" w:hAnsi="GHEA Grapalat"/>
          <w:i/>
          <w:sz w:val="20"/>
          <w:szCs w:val="20"/>
        </w:rPr>
        <w:t xml:space="preserve"> </w:t>
      </w:r>
      <w:r w:rsidRPr="00803069">
        <w:rPr>
          <w:rFonts w:ascii="GHEA Grapalat" w:hAnsi="GHEA Grapalat"/>
          <w:i/>
          <w:sz w:val="20"/>
          <w:szCs w:val="20"/>
        </w:rPr>
        <w:t>закупка осуществляется в форме закупки у одного лица, обусловленная безотлагательностью.</w:t>
      </w:r>
    </w:p>
    <w:p w:rsidR="00B14897" w:rsidRPr="00D3436F" w:rsidRDefault="00B14897" w:rsidP="00541313">
      <w:pPr>
        <w:widowControl w:val="0"/>
        <w:ind w:firstLine="142"/>
        <w:jc w:val="both"/>
        <w:rPr>
          <w:rFonts w:ascii="GHEA Grapalat" w:hAnsi="GHEA Grapalat"/>
          <w:i/>
          <w:sz w:val="20"/>
          <w:szCs w:val="20"/>
        </w:rPr>
      </w:pPr>
      <w:r w:rsidRPr="00803069">
        <w:rPr>
          <w:rFonts w:ascii="GHEA Grapalat" w:hAnsi="GHEA Grapalat"/>
          <w:i/>
          <w:sz w:val="20"/>
          <w:szCs w:val="20"/>
        </w:rPr>
        <w:t>При применении данного условия редактируются пункты и разделы приглашения, и  соответствующие к ним ссылки.</w:t>
      </w:r>
    </w:p>
    <w:p w:rsidR="00B14897" w:rsidRPr="008842CE" w:rsidRDefault="00B14897" w:rsidP="001831C4">
      <w:pPr>
        <w:pStyle w:val="af2"/>
        <w:widowControl w:val="0"/>
        <w:jc w:val="both"/>
        <w:rPr>
          <w:rFonts w:ascii="GHEA Grapalat" w:hAnsi="GHEA Grapalat"/>
          <w:lang w:val="af-ZA"/>
        </w:rPr>
      </w:pPr>
    </w:p>
    <w:p w:rsidR="00B14897" w:rsidRPr="008842CE" w:rsidRDefault="00B14897" w:rsidP="008842CE">
      <w:pPr>
        <w:pStyle w:val="af2"/>
        <w:widowControl w:val="0"/>
        <w:jc w:val="both"/>
        <w:rPr>
          <w:rFonts w:ascii="GHEA Grapalat" w:hAnsi="GHEA Grapalat"/>
          <w:lang w:val="af-ZA"/>
        </w:rPr>
      </w:pPr>
    </w:p>
  </w:footnote>
  <w:footnote w:id="4">
    <w:p w:rsidR="00B14897" w:rsidRPr="00695E6D" w:rsidRDefault="00B14897" w:rsidP="003B1B10">
      <w:pPr>
        <w:jc w:val="both"/>
        <w:rPr>
          <w:rFonts w:ascii="GHEA Grapalat" w:hAnsi="GHEA Grapalat" w:cs="Sylfaen"/>
          <w:i/>
          <w:sz w:val="16"/>
          <w:szCs w:val="16"/>
          <w:lang w:val="hy-AM"/>
        </w:rPr>
      </w:pPr>
      <w:r w:rsidRPr="00C86FCD">
        <w:rPr>
          <w:rFonts w:cs="Sylfaen"/>
          <w:i/>
          <w:sz w:val="16"/>
          <w:szCs w:val="16"/>
        </w:rPr>
        <w:footnoteRef/>
      </w:r>
      <w:r w:rsidRPr="00695E6D">
        <w:rPr>
          <w:rFonts w:ascii="GHEA Grapalat" w:hAnsi="GHEA Grapalat" w:cs="Sylfaen"/>
          <w:i/>
          <w:sz w:val="16"/>
          <w:szCs w:val="16"/>
          <w:lang w:val="hy-AM"/>
        </w:rPr>
        <w:t xml:space="preserve"> Որակավորման չափանիշները /չափանիշը/ սահմանվում են պատվիրատուի կողմից՝ ըստ անհրաժեշտության:</w:t>
      </w:r>
    </w:p>
  </w:footnote>
  <w:footnote w:id="5">
    <w:p w:rsidR="00B14897" w:rsidRPr="00CD6B60" w:rsidRDefault="00B14897"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B14897" w:rsidRPr="00CD6B60" w:rsidRDefault="00B14897"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B14897" w:rsidRPr="002E4BC5" w:rsidRDefault="00B14897"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B14897" w:rsidRPr="003F2273" w:rsidRDefault="00B14897" w:rsidP="003F2273">
      <w:pPr>
        <w:widowControl w:val="0"/>
        <w:tabs>
          <w:tab w:val="left" w:pos="1134"/>
        </w:tabs>
        <w:spacing w:after="160"/>
        <w:ind w:firstLine="142"/>
        <w:contextualSpacing/>
        <w:jc w:val="both"/>
        <w:rPr>
          <w:rFonts w:ascii="GHEA Grapalat" w:hAnsi="GHEA Grapalat"/>
          <w:i/>
          <w:sz w:val="20"/>
          <w:szCs w:val="20"/>
        </w:rPr>
      </w:pPr>
      <w:r w:rsidRPr="003F2273">
        <w:rPr>
          <w:rFonts w:ascii="GHEA Grapalat" w:hAnsi="GHEA Grapalat"/>
          <w:i/>
          <w:sz w:val="20"/>
          <w:szCs w:val="20"/>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6">
    <w:p w:rsidR="00B14897" w:rsidRDefault="00B14897"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B14897" w:rsidRPr="00831D6D" w:rsidRDefault="00B14897"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пункта 1 </w:t>
      </w:r>
      <w:r w:rsidRPr="00BC07EB">
        <w:rPr>
          <w:rFonts w:ascii="GHEA Grapalat" w:hAnsi="GHEA Grapalat"/>
          <w:i/>
          <w:sz w:val="20"/>
          <w:szCs w:val="20"/>
        </w:rPr>
        <w:t>части 6 статьи 15 Закона</w:t>
      </w:r>
      <w:r>
        <w:rPr>
          <w:rFonts w:ascii="GHEA Grapalat" w:hAnsi="GHEA Grapalat"/>
          <w:i/>
          <w:sz w:val="20"/>
          <w:szCs w:val="20"/>
        </w:rPr>
        <w:t xml:space="preserve"> ,</w:t>
      </w:r>
    </w:p>
    <w:p w:rsidR="00B14897" w:rsidRPr="00831D6D" w:rsidRDefault="00B14897" w:rsidP="005B2723">
      <w:pPr>
        <w:widowControl w:val="0"/>
        <w:tabs>
          <w:tab w:val="left" w:pos="142"/>
        </w:tabs>
        <w:ind w:left="142" w:hanging="142"/>
        <w:jc w:val="both"/>
        <w:rPr>
          <w:rFonts w:ascii="GHEA Grapalat" w:hAnsi="GHEA Grapalat"/>
          <w:i/>
          <w:sz w:val="20"/>
          <w:szCs w:val="20"/>
        </w:rPr>
      </w:pPr>
      <w:r w:rsidRPr="00831D6D">
        <w:rPr>
          <w:rFonts w:ascii="GHEA Grapalat" w:hAnsi="GHEA Grapalat"/>
          <w:i/>
          <w:sz w:val="20"/>
          <w:szCs w:val="20"/>
        </w:rPr>
        <w:t>-</w:t>
      </w:r>
      <w:r w:rsidRPr="00831D6D">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работы</w:t>
      </w:r>
      <w:r w:rsidRPr="00831D6D">
        <w:rPr>
          <w:rFonts w:ascii="GHEA Grapalat" w:hAnsi="GHEA Grapalat"/>
          <w:i/>
          <w:sz w:val="20"/>
          <w:szCs w:val="20"/>
        </w:rPr>
        <w:t xml:space="preserve"> по заявке на закупку в рамках данной процедуры не превышает 25 млн. драмов РА</w:t>
      </w:r>
    </w:p>
  </w:footnote>
  <w:footnote w:id="7">
    <w:p w:rsidR="00B14897" w:rsidRPr="00C24DBE" w:rsidRDefault="00B14897" w:rsidP="00365501">
      <w:pPr>
        <w:pStyle w:val="af2"/>
        <w:widowControl w:val="0"/>
        <w:jc w:val="both"/>
        <w:rPr>
          <w:rFonts w:ascii="GHEA Grapalat" w:hAnsi="GHEA Grapalat"/>
          <w:i/>
          <w:lang w:val="hy-AM"/>
        </w:rPr>
      </w:pPr>
      <w:r w:rsidRPr="00EA1641">
        <w:rPr>
          <w:rFonts w:ascii="GHEA Grapalat" w:hAnsi="GHEA Grapalat"/>
          <w:i/>
          <w:vertAlign w:val="superscript"/>
          <w:lang w:val="hy-AM"/>
        </w:rPr>
        <w:t>6.1</w:t>
      </w:r>
      <w:r w:rsidRPr="00EA1641">
        <w:rPr>
          <w:rFonts w:ascii="GHEA Grapalat" w:hAnsi="GHEA Grapalat"/>
          <w:i/>
          <w:lang w:val="hy-AM"/>
        </w:rPr>
        <w:t xml:space="preserve"> </w:t>
      </w:r>
      <w:r w:rsidRPr="00EA1641">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EA1641">
        <w:rPr>
          <w:rFonts w:ascii="GHEA Grapalat" w:hAnsi="GHEA Grapalat"/>
          <w:i/>
          <w:lang w:val="hy-AM"/>
        </w:rPr>
        <w:t>.</w:t>
      </w:r>
    </w:p>
    <w:p w:rsidR="00B14897" w:rsidRPr="00365501" w:rsidRDefault="00B14897" w:rsidP="00AF1F59">
      <w:pPr>
        <w:pStyle w:val="af2"/>
        <w:jc w:val="both"/>
        <w:rPr>
          <w:rFonts w:asciiTheme="minorHAnsi" w:hAnsiTheme="minorHAnsi"/>
        </w:rPr>
      </w:pPr>
    </w:p>
    <w:p w:rsidR="00B14897" w:rsidRPr="00D3436F" w:rsidRDefault="00B14897" w:rsidP="00AF1F59">
      <w:pPr>
        <w:pStyle w:val="af2"/>
        <w:jc w:val="both"/>
        <w:rPr>
          <w:rFonts w:ascii="GHEA Grapalat" w:hAnsi="GHEA Grapalat"/>
          <w:i/>
        </w:rPr>
      </w:pPr>
      <w:r>
        <w:rPr>
          <w:rStyle w:val="af6"/>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B14897" w:rsidRPr="000811C1" w:rsidRDefault="00B14897">
      <w:pPr>
        <w:pStyle w:val="af2"/>
        <w:rPr>
          <w:rFonts w:asciiTheme="minorHAnsi" w:hAnsiTheme="minorHAnsi"/>
        </w:rPr>
      </w:pPr>
    </w:p>
  </w:footnote>
  <w:footnote w:id="8">
    <w:p w:rsidR="00B14897" w:rsidRPr="00810F23" w:rsidRDefault="00B14897">
      <w:pPr>
        <w:pStyle w:val="af2"/>
        <w:rPr>
          <w:rFonts w:ascii="Times New Roman" w:hAnsi="Times New Roman"/>
        </w:rPr>
      </w:pPr>
      <w:r>
        <w:rPr>
          <w:rStyle w:val="af6"/>
        </w:rPr>
        <w:t>8</w:t>
      </w:r>
      <w:r>
        <w:t xml:space="preserve"> </w:t>
      </w:r>
      <w:r w:rsidRPr="00D3436F">
        <w:rPr>
          <w:rFonts w:ascii="GHEA Grapalat" w:hAnsi="GHEA Grapalat"/>
          <w:i/>
        </w:rPr>
        <w:t xml:space="preserve">Подпункт </w:t>
      </w:r>
      <w:r>
        <w:rPr>
          <w:rFonts w:ascii="GHEA Grapalat" w:hAnsi="GHEA Grapalat"/>
          <w:i/>
        </w:rPr>
        <w:t xml:space="preserve">и абзац </w:t>
      </w:r>
      <w:r w:rsidRPr="008842CE">
        <w:rPr>
          <w:rFonts w:ascii="GHEA Grapalat" w:hAnsi="GHEA Grapalat"/>
          <w:i/>
        </w:rPr>
        <w:t>исключа</w:t>
      </w:r>
      <w:r>
        <w:rPr>
          <w:rFonts w:ascii="GHEA Grapalat" w:hAnsi="GHEA Grapalat"/>
          <w:i/>
        </w:rPr>
        <w:t>ю</w:t>
      </w:r>
      <w:r w:rsidRPr="008842CE">
        <w:rPr>
          <w:rFonts w:ascii="GHEA Grapalat" w:hAnsi="GHEA Grapalat"/>
          <w:i/>
        </w:rPr>
        <w:t>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9">
    <w:p w:rsidR="00B14897" w:rsidRPr="00035859" w:rsidRDefault="00B14897" w:rsidP="00035859">
      <w:pPr>
        <w:pStyle w:val="af2"/>
        <w:jc w:val="both"/>
        <w:rPr>
          <w:sz w:val="18"/>
          <w:szCs w:val="18"/>
        </w:rPr>
      </w:pPr>
      <w:r w:rsidRPr="00035859">
        <w:rPr>
          <w:rStyle w:val="af6"/>
          <w:sz w:val="18"/>
          <w:szCs w:val="18"/>
        </w:rPr>
        <w:t>9</w:t>
      </w:r>
      <w:r w:rsidRPr="00035859">
        <w:rPr>
          <w:sz w:val="18"/>
          <w:szCs w:val="18"/>
        </w:rPr>
        <w:t xml:space="preserve"> </w:t>
      </w:r>
      <w:r w:rsidRPr="00035859">
        <w:rPr>
          <w:rFonts w:ascii="GHEA Grapalat" w:hAnsi="GHEA Grapalat"/>
          <w:i/>
          <w:sz w:val="18"/>
          <w:szCs w:val="18"/>
        </w:rPr>
        <w:t>Настоящий пункт исключается из приглашения, если процедура закупки не организуется по лотам</w:t>
      </w:r>
    </w:p>
    <w:p w:rsidR="00B14897" w:rsidRPr="00035859" w:rsidRDefault="00B14897" w:rsidP="00035859">
      <w:pPr>
        <w:pStyle w:val="af2"/>
        <w:jc w:val="both"/>
        <w:rPr>
          <w:rFonts w:ascii="GHEA Grapalat" w:hAnsi="GHEA Grapalat"/>
          <w:i/>
          <w:sz w:val="18"/>
          <w:szCs w:val="18"/>
        </w:rPr>
      </w:pPr>
      <w:r w:rsidRPr="00035859">
        <w:rPr>
          <w:rFonts w:ascii="GHEA Grapalat" w:hAnsi="GHEA Grapalat"/>
          <w:i/>
          <w:sz w:val="18"/>
          <w:szCs w:val="18"/>
          <w:vertAlign w:val="superscript"/>
        </w:rPr>
        <w:t>9.1</w:t>
      </w:r>
      <w:r w:rsidRPr="00035859">
        <w:rPr>
          <w:rFonts w:ascii="GHEA Grapalat" w:hAnsi="GHEA Grapalat"/>
          <w:i/>
          <w:sz w:val="18"/>
          <w:szCs w:val="18"/>
        </w:rPr>
        <w:t>П</w:t>
      </w:r>
      <w:r>
        <w:rPr>
          <w:rFonts w:ascii="GHEA Grapalat" w:hAnsi="GHEA Grapalat"/>
          <w:i/>
          <w:sz w:val="18"/>
          <w:szCs w:val="18"/>
        </w:rPr>
        <w:t>редп</w:t>
      </w:r>
      <w:r w:rsidRPr="00035859">
        <w:rPr>
          <w:rFonts w:ascii="GHEA Grapalat" w:hAnsi="GHEA Grapalat"/>
          <w:i/>
          <w:sz w:val="18"/>
          <w:szCs w:val="18"/>
        </w:rPr>
        <w:t>оследний абзац пункта 7.1 снимается из приглашения, если процедура закупки не организована на основании пункта 2 части 6 статьи 15 Закона.</w:t>
      </w:r>
    </w:p>
    <w:p w:rsidR="00B14897" w:rsidRPr="00035859" w:rsidRDefault="00B14897" w:rsidP="00035859">
      <w:pPr>
        <w:pStyle w:val="af2"/>
        <w:jc w:val="both"/>
        <w:rPr>
          <w:rFonts w:asciiTheme="minorHAnsi" w:hAnsiTheme="minorHAnsi"/>
          <w:sz w:val="18"/>
          <w:szCs w:val="18"/>
        </w:rPr>
      </w:pPr>
      <w:r w:rsidRPr="00035859">
        <w:rPr>
          <w:rFonts w:ascii="GHEA Grapalat" w:hAnsi="GHEA Grapalat"/>
          <w:i/>
          <w:sz w:val="18"/>
          <w:szCs w:val="18"/>
          <w:vertAlign w:val="superscript"/>
        </w:rPr>
        <w:t>9.2</w:t>
      </w:r>
      <w:r w:rsidRPr="00035859">
        <w:rPr>
          <w:rFonts w:ascii="GHEA Grapalat" w:hAnsi="GHEA Grapalat"/>
          <w:i/>
          <w:sz w:val="18"/>
          <w:szCs w:val="18"/>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 закупаем</w:t>
      </w:r>
      <w:r>
        <w:rPr>
          <w:rFonts w:ascii="GHEA Grapalat" w:hAnsi="GHEA Grapalat"/>
          <w:i/>
          <w:sz w:val="18"/>
          <w:szCs w:val="18"/>
        </w:rPr>
        <w:t>ых</w:t>
      </w:r>
      <w:r w:rsidRPr="00035859">
        <w:rPr>
          <w:rFonts w:ascii="GHEA Grapalat" w:hAnsi="GHEA Grapalat"/>
          <w:i/>
          <w:sz w:val="18"/>
          <w:szCs w:val="18"/>
        </w:rPr>
        <w:t xml:space="preserve"> в рамках данной процедуры </w:t>
      </w:r>
      <w:r>
        <w:rPr>
          <w:rFonts w:ascii="GHEA Grapalat" w:hAnsi="GHEA Grapalat"/>
          <w:i/>
          <w:sz w:val="18"/>
          <w:szCs w:val="18"/>
        </w:rPr>
        <w:t>работ</w:t>
      </w:r>
      <w:r w:rsidRPr="00035859">
        <w:rPr>
          <w:rFonts w:ascii="GHEA Grapalat" w:hAnsi="GHEA Grapalat"/>
          <w:i/>
          <w:sz w:val="18"/>
          <w:szCs w:val="18"/>
        </w:rPr>
        <w:t xml:space="preserve"> превышает 25 млн. драмов РА, то в пункте 7.4 слова &lt;&lt;90</w:t>
      </w:r>
      <w:r w:rsidRPr="00035859">
        <w:rPr>
          <w:rFonts w:ascii="Courier New" w:hAnsi="Courier New" w:cs="Courier New"/>
          <w:i/>
          <w:sz w:val="18"/>
          <w:szCs w:val="18"/>
        </w:rPr>
        <w:t> </w:t>
      </w:r>
      <w:r w:rsidRPr="00035859">
        <w:rPr>
          <w:rFonts w:ascii="GHEA Grapalat" w:hAnsi="GHEA Grapalat"/>
          <w:i/>
          <w:sz w:val="18"/>
          <w:szCs w:val="18"/>
        </w:rPr>
        <w:t>(девяноста) рабочих дней&gt;&gt; заменяются  словами &lt;&lt; 120 (сто двадцати) рабочих дней&gt;&gt; .</w:t>
      </w:r>
    </w:p>
    <w:p w:rsidR="00B14897" w:rsidRPr="000811C1" w:rsidRDefault="00B14897">
      <w:pPr>
        <w:pStyle w:val="af2"/>
        <w:rPr>
          <w:rFonts w:asciiTheme="minorHAnsi" w:hAnsiTheme="minorHAnsi"/>
        </w:rPr>
      </w:pPr>
    </w:p>
  </w:footnote>
  <w:footnote w:id="10">
    <w:p w:rsidR="00B14897" w:rsidRPr="008842CE" w:rsidRDefault="00B14897"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B14897" w:rsidRPr="000811C1" w:rsidRDefault="00B14897">
      <w:pPr>
        <w:pStyle w:val="af2"/>
        <w:rPr>
          <w:lang w:val="af-ZA"/>
        </w:rPr>
      </w:pPr>
    </w:p>
  </w:footnote>
  <w:footnote w:id="11">
    <w:p w:rsidR="00B14897" w:rsidRPr="00F41D1E" w:rsidRDefault="00B14897" w:rsidP="00791FCA">
      <w:pPr>
        <w:pStyle w:val="af2"/>
        <w:jc w:val="both"/>
        <w:rPr>
          <w:rFonts w:ascii="GHEA Grapalat" w:hAnsi="GHEA Grapalat"/>
          <w:i/>
          <w:sz w:val="18"/>
          <w:szCs w:val="18"/>
        </w:rPr>
      </w:pPr>
      <w:r w:rsidRPr="005455E8">
        <w:rPr>
          <w:rFonts w:asciiTheme="minorHAnsi" w:hAnsiTheme="minorHAnsi"/>
          <w:i/>
          <w:vertAlign w:val="superscript"/>
        </w:rPr>
        <w:t>11,1</w:t>
      </w:r>
      <w:r>
        <w:rPr>
          <w:rFonts w:asciiTheme="minorHAnsi" w:hAnsiTheme="minorHAnsi"/>
          <w:i/>
          <w:vertAlign w:val="superscript"/>
        </w:rPr>
        <w:t xml:space="preserve">  </w:t>
      </w:r>
      <w:r w:rsidRPr="00F41D1E">
        <w:rPr>
          <w:rFonts w:ascii="GHEA Grapalat" w:hAnsi="GHEA Grapalat"/>
          <w:i/>
          <w:sz w:val="18"/>
          <w:szCs w:val="18"/>
        </w:rPr>
        <w:t xml:space="preserve">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B14897" w:rsidRPr="00F41D1E" w:rsidRDefault="00B14897" w:rsidP="00791FCA">
      <w:pPr>
        <w:pStyle w:val="af2"/>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B14897" w:rsidRPr="00F41D1E" w:rsidRDefault="00B14897" w:rsidP="00791FCA">
      <w:pPr>
        <w:pStyle w:val="af2"/>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rsidR="00B14897" w:rsidRPr="00791FCA" w:rsidRDefault="00B14897" w:rsidP="00C457A7">
      <w:pPr>
        <w:pStyle w:val="af2"/>
        <w:jc w:val="both"/>
        <w:rPr>
          <w:rFonts w:asciiTheme="minorHAnsi" w:hAnsiTheme="minorHAnsi"/>
          <w:i/>
        </w:rPr>
      </w:pPr>
    </w:p>
    <w:p w:rsidR="00B14897" w:rsidRPr="00D44813" w:rsidRDefault="00B14897" w:rsidP="00C457A7">
      <w:pPr>
        <w:pStyle w:val="af2"/>
        <w:jc w:val="both"/>
        <w:rPr>
          <w:rFonts w:asciiTheme="minorHAnsi" w:hAnsiTheme="minorHAnsi"/>
          <w:i/>
        </w:rPr>
      </w:pPr>
      <w:r>
        <w:rPr>
          <w:rFonts w:asciiTheme="minorHAnsi" w:hAnsiTheme="minorHAnsi"/>
          <w:i/>
        </w:rPr>
        <w:t>11.2</w:t>
      </w:r>
      <w:r w:rsidRPr="00D44813">
        <w:rPr>
          <w:rFonts w:asciiTheme="minorHAnsi" w:hAnsiTheme="minorHAnsi"/>
          <w:i/>
        </w:rPr>
        <w:t xml:space="preserve"> Если цена данного лота по заявке на закупку․</w:t>
      </w:r>
    </w:p>
    <w:p w:rsidR="00B14897" w:rsidRPr="00D44813" w:rsidRDefault="00B14897" w:rsidP="00C457A7">
      <w:pPr>
        <w:pStyle w:val="af2"/>
        <w:jc w:val="both"/>
        <w:rPr>
          <w:rFonts w:asciiTheme="minorHAnsi" w:hAnsiTheme="minorHAnsi"/>
          <w:i/>
        </w:rPr>
      </w:pPr>
      <w:r w:rsidRPr="00D44813">
        <w:rPr>
          <w:rFonts w:asciiTheme="minorHAnsi" w:hAnsiTheme="minorHAnsi"/>
          <w:i/>
        </w:rPr>
        <w:t xml:space="preserve">- не превышает двадцатипятикратный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"или гарантий, предоставленных банками "․</w:t>
      </w:r>
    </w:p>
    <w:p w:rsidR="00B14897" w:rsidRPr="00D44813" w:rsidRDefault="00B14897" w:rsidP="00C457A7">
      <w:pPr>
        <w:pStyle w:val="af2"/>
        <w:jc w:val="both"/>
        <w:rPr>
          <w:rFonts w:asciiTheme="minorHAnsi" w:hAnsiTheme="minorHAnsi"/>
          <w:i/>
        </w:rPr>
      </w:pPr>
      <w:r w:rsidRPr="00D44813">
        <w:rPr>
          <w:rFonts w:asciiTheme="minorHAnsi" w:hAnsiTheme="minorHAnsi"/>
          <w:i/>
        </w:rPr>
        <w:t xml:space="preserve">- не превышает </w:t>
      </w:r>
      <w:r>
        <w:rPr>
          <w:rFonts w:asciiTheme="minorHAnsi" w:hAnsiTheme="minorHAnsi"/>
          <w:i/>
        </w:rPr>
        <w:t>вось</w:t>
      </w:r>
      <w:r w:rsidRPr="00D44813">
        <w:rPr>
          <w:rFonts w:asciiTheme="minorHAnsi" w:hAnsiTheme="minorHAnsi"/>
          <w:i/>
        </w:rPr>
        <w:t xml:space="preserve">мидесятикратный размер базовой единицы закупок, но более двадцатипятикратного размера,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 xml:space="preserve"> соглашения о неустойке</w:t>
      </w:r>
      <w:r w:rsidRPr="00D44813">
        <w:rPr>
          <w:rFonts w:asciiTheme="minorHAnsi" w:hAnsiTheme="minorHAnsi"/>
          <w:i/>
        </w:rPr>
        <w:t xml:space="preserve"> (приложение 4,2) или", а число " 20 " заменяется  числом " 90",</w:t>
      </w:r>
    </w:p>
    <w:p w:rsidR="00B14897" w:rsidRDefault="00B14897" w:rsidP="00C457A7">
      <w:pPr>
        <w:pStyle w:val="af2"/>
        <w:jc w:val="both"/>
        <w:rPr>
          <w:rFonts w:asciiTheme="minorHAnsi" w:hAnsiTheme="minorHAnsi"/>
          <w:i/>
        </w:rPr>
      </w:pPr>
      <w:r w:rsidRPr="00D44813">
        <w:rPr>
          <w:rFonts w:asciiTheme="minorHAnsi" w:hAnsiTheme="minorHAnsi"/>
          <w:i/>
        </w:rPr>
        <w:t xml:space="preserve">- превышает </w:t>
      </w:r>
      <w:r>
        <w:rPr>
          <w:rFonts w:asciiTheme="minorHAnsi" w:hAnsiTheme="minorHAnsi"/>
          <w:i/>
        </w:rPr>
        <w:t>вось</w:t>
      </w:r>
      <w:r w:rsidRPr="00D44813">
        <w:rPr>
          <w:rFonts w:asciiTheme="minorHAnsi" w:hAnsiTheme="minorHAnsi"/>
          <w:i/>
        </w:rPr>
        <w:t xml:space="preserve">мидесятикратный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соглашения о неустойке</w:t>
      </w:r>
      <w:r w:rsidRPr="00D44813">
        <w:rPr>
          <w:rFonts w:asciiTheme="minorHAnsi" w:hAnsiTheme="minorHAnsi"/>
          <w:i/>
        </w:rPr>
        <w:t xml:space="preserve"> (приложение 4. 2) или", число " 15 "заменяется числом "30", а число " 20 "- числом "90"</w:t>
      </w:r>
      <w:r>
        <w:rPr>
          <w:rFonts w:asciiTheme="minorHAnsi" w:hAnsiTheme="minorHAnsi"/>
          <w:i/>
        </w:rPr>
        <w:t>.</w:t>
      </w:r>
    </w:p>
    <w:p w:rsidR="00B14897" w:rsidRPr="00D44813" w:rsidRDefault="00B14897" w:rsidP="00C457A7">
      <w:pPr>
        <w:pStyle w:val="af2"/>
        <w:jc w:val="both"/>
        <w:rPr>
          <w:rFonts w:asciiTheme="minorHAnsi" w:hAnsiTheme="minorHAnsi"/>
          <w:i/>
        </w:rPr>
      </w:pPr>
    </w:p>
    <w:p w:rsidR="00B14897" w:rsidRDefault="00B14897" w:rsidP="00C67FAB">
      <w:pPr>
        <w:pStyle w:val="af2"/>
        <w:jc w:val="both"/>
        <w:rPr>
          <w:rFonts w:asciiTheme="minorHAnsi" w:hAnsiTheme="minorHAnsi"/>
        </w:rPr>
      </w:pPr>
    </w:p>
    <w:p w:rsidR="00B14897" w:rsidRPr="002B487D" w:rsidRDefault="00B14897" w:rsidP="00C67FAB">
      <w:pPr>
        <w:pStyle w:val="af2"/>
        <w:jc w:val="both"/>
        <w:rPr>
          <w:ins w:id="4" w:author="Vardan" w:date="2020-06-03T18:23:00Z"/>
          <w:rFonts w:asciiTheme="minorHAnsi" w:hAnsiTheme="minorHAnsi"/>
          <w:i/>
        </w:rPr>
      </w:pPr>
      <w:r w:rsidRPr="002B487D">
        <w:rPr>
          <w:rFonts w:asciiTheme="minorHAnsi" w:hAnsiTheme="minorHAnsi"/>
          <w:i/>
        </w:rPr>
        <w:t>12 Если:</w:t>
      </w:r>
    </w:p>
    <w:p w:rsidR="00B14897" w:rsidRPr="002B487D" w:rsidRDefault="00B14897" w:rsidP="008F43E8">
      <w:pPr>
        <w:pStyle w:val="af2"/>
        <w:jc w:val="both"/>
        <w:rPr>
          <w:rFonts w:asciiTheme="minorHAnsi" w:hAnsiTheme="minorHAnsi"/>
          <w:i/>
        </w:rPr>
      </w:pPr>
      <w:r w:rsidRPr="002B487D">
        <w:rPr>
          <w:rFonts w:asciiTheme="minorHAnsi" w:hAnsiTheme="minorHAnsi"/>
          <w:i/>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rsidR="00B14897" w:rsidRPr="002B487D" w:rsidRDefault="00B14897" w:rsidP="008F43E8">
      <w:pPr>
        <w:pStyle w:val="af2"/>
        <w:jc w:val="both"/>
        <w:rPr>
          <w:rFonts w:asciiTheme="minorHAnsi" w:hAnsiTheme="minorHAnsi"/>
          <w:i/>
        </w:rPr>
      </w:pPr>
      <w:r w:rsidRPr="002B487D">
        <w:rPr>
          <w:rFonts w:asciiTheme="minorHAnsi" w:hAnsiTheme="minorHAnsi"/>
          <w:i/>
        </w:rPr>
        <w:t>-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4.1.", а приложение 4 исключается из приглашения.</w:t>
      </w:r>
    </w:p>
    <w:p w:rsidR="00B14897" w:rsidRPr="002B487D" w:rsidRDefault="00B14897" w:rsidP="00C67FAB">
      <w:pPr>
        <w:pStyle w:val="af2"/>
        <w:jc w:val="both"/>
        <w:rPr>
          <w:rFonts w:asciiTheme="minorHAnsi" w:hAnsiTheme="minorHAnsi"/>
          <w:i/>
        </w:rPr>
      </w:pPr>
    </w:p>
  </w:footnote>
  <w:footnote w:id="12">
    <w:p w:rsidR="00B14897" w:rsidRPr="002B487D" w:rsidRDefault="00B14897" w:rsidP="00C67FAB">
      <w:pPr>
        <w:pStyle w:val="af2"/>
        <w:jc w:val="both"/>
        <w:rPr>
          <w:rFonts w:asciiTheme="minorHAnsi" w:hAnsiTheme="minorHAnsi"/>
          <w:i/>
        </w:rPr>
      </w:pPr>
      <w:r w:rsidRPr="002B487D">
        <w:rPr>
          <w:rFonts w:asciiTheme="minorHAnsi" w:hAnsiTheme="minorHAnsi"/>
          <w:i/>
        </w:rPr>
        <w:t>13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 а число "90", указанное в абзаце 3, заменяется числом " 20".</w:t>
      </w:r>
    </w:p>
  </w:footnote>
  <w:footnote w:id="13">
    <w:p w:rsidR="00B14897" w:rsidRPr="008E4439" w:rsidRDefault="00B14897"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B14897" w:rsidRPr="000811C1" w:rsidRDefault="00B14897" w:rsidP="0027573B">
      <w:pPr>
        <w:pStyle w:val="af2"/>
        <w:rPr>
          <w:rFonts w:ascii="Sylfaen" w:hAnsi="Sylfaen"/>
          <w:sz w:val="18"/>
          <w:szCs w:val="18"/>
        </w:rPr>
      </w:pPr>
    </w:p>
  </w:footnote>
  <w:footnote w:id="14">
    <w:p w:rsidR="00B14897" w:rsidRPr="00A31673" w:rsidRDefault="00B14897">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5">
    <w:p w:rsidR="00B14897" w:rsidRPr="00900E5A" w:rsidRDefault="00B14897">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r w:rsidRPr="00CB0EE3">
        <w:rPr>
          <w:rFonts w:ascii="GHEA Grapalat" w:hAnsi="GHEA Grapalat"/>
          <w:i/>
        </w:rPr>
        <w:t>.</w:t>
      </w:r>
    </w:p>
  </w:footnote>
  <w:footnote w:id="16">
    <w:p w:rsidR="00B14897" w:rsidRPr="00810F23" w:rsidRDefault="00B14897" w:rsidP="00A41F94">
      <w:pPr>
        <w:pStyle w:val="af2"/>
        <w:rPr>
          <w:rFonts w:ascii="Times New Roman" w:hAnsi="Times New Roman"/>
        </w:rPr>
      </w:pPr>
      <w:r>
        <w:rPr>
          <w:rStyle w:val="af6"/>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rsidR="00B14897" w:rsidRPr="005F2C25" w:rsidRDefault="00B14897">
      <w:pPr>
        <w:pStyle w:val="af2"/>
        <w:rPr>
          <w:rFonts w:ascii="Times New Roman" w:hAnsi="Times New Roman"/>
        </w:rPr>
      </w:pPr>
    </w:p>
  </w:footnote>
  <w:footnote w:id="17">
    <w:p w:rsidR="00B14897" w:rsidRDefault="00B14897" w:rsidP="006B3E56">
      <w:pPr>
        <w:jc w:val="both"/>
      </w:pPr>
    </w:p>
    <w:p w:rsidR="00B14897" w:rsidRPr="00FC561F" w:rsidRDefault="00B14897" w:rsidP="006B3E56">
      <w:pPr>
        <w:jc w:val="both"/>
        <w:rPr>
          <w:rFonts w:ascii="GHEA Grapalat" w:hAnsi="GHEA Grapalat"/>
          <w:i/>
          <w:sz w:val="20"/>
          <w:szCs w:val="20"/>
        </w:rPr>
      </w:pPr>
    </w:p>
    <w:p w:rsidR="00B14897" w:rsidRDefault="00B14897" w:rsidP="00DB6244">
      <w:pPr>
        <w:jc w:val="both"/>
        <w:rPr>
          <w:rFonts w:ascii="GHEA Grapalat" w:hAnsi="GHEA Grapalat"/>
          <w:i/>
          <w:sz w:val="20"/>
          <w:szCs w:val="20"/>
        </w:rPr>
      </w:pPr>
      <w:r w:rsidRPr="007D41A3">
        <w:rPr>
          <w:rFonts w:ascii="GHEA Grapalat" w:hAnsi="GHEA Grapalat"/>
          <w:i/>
          <w:sz w:val="20"/>
          <w:szCs w:val="20"/>
        </w:rPr>
        <w:t>** -</w:t>
      </w:r>
      <w:r>
        <w:rPr>
          <w:rFonts w:ascii="GHEA Grapalat" w:hAnsi="GHEA Grapalat"/>
          <w:i/>
          <w:sz w:val="20"/>
          <w:szCs w:val="20"/>
        </w:rPr>
        <w:t xml:space="preserve"> </w:t>
      </w:r>
      <w:r w:rsidRPr="007D41A3">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7D41A3">
        <w:rPr>
          <w:rFonts w:ascii="GHEA Grapalat" w:hAnsi="GHEA Grapalat"/>
          <w:i/>
          <w:sz w:val="20"/>
          <w:szCs w:val="20"/>
        </w:rPr>
        <w:t>;</w:t>
      </w:r>
    </w:p>
    <w:p w:rsidR="00B14897" w:rsidRPr="00E7182E" w:rsidRDefault="00B14897" w:rsidP="00E7182E">
      <w:pPr>
        <w:jc w:val="both"/>
        <w:rPr>
          <w:rFonts w:ascii="GHEA Grapalat" w:hAnsi="GHEA Grapalat"/>
          <w:i/>
          <w:sz w:val="20"/>
          <w:szCs w:val="20"/>
        </w:rPr>
      </w:pPr>
      <w:r w:rsidRPr="00E7182E">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E7182E">
        <w:rPr>
          <w:rFonts w:ascii="GHEA Grapalat" w:hAnsi="GHEA Grapalat"/>
          <w:i/>
          <w:sz w:val="20"/>
          <w:szCs w:val="20"/>
        </w:rPr>
        <w:t>";</w:t>
      </w:r>
    </w:p>
    <w:p w:rsidR="00B14897" w:rsidRPr="007D41A3" w:rsidRDefault="00B14897" w:rsidP="00DB6244">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B14897" w:rsidRPr="001849D9" w:rsidRDefault="00B14897" w:rsidP="006B3E56">
      <w:pPr>
        <w:jc w:val="both"/>
        <w:rPr>
          <w:rFonts w:ascii="GHEA Grapalat" w:hAnsi="GHEA Grapalat"/>
          <w:i/>
          <w:sz w:val="20"/>
          <w:szCs w:val="20"/>
          <w:lang w:val="af-ZA"/>
        </w:rPr>
      </w:pPr>
      <w:r w:rsidRPr="001849D9">
        <w:rPr>
          <w:rFonts w:ascii="GHEA Grapalat" w:hAnsi="GHEA Grapalat"/>
          <w:i/>
          <w:sz w:val="20"/>
          <w:szCs w:val="20"/>
        </w:rPr>
        <w:t xml:space="preserve"> </w:t>
      </w:r>
    </w:p>
    <w:p w:rsidR="00B14897" w:rsidRPr="001849D9" w:rsidRDefault="00B14897" w:rsidP="006B3E56">
      <w:pPr>
        <w:pStyle w:val="af2"/>
        <w:rPr>
          <w:rFonts w:asciiTheme="minorHAnsi" w:hAnsiTheme="minorHAnsi"/>
          <w:i/>
          <w:lang w:val="af-ZA"/>
        </w:rPr>
      </w:pPr>
    </w:p>
  </w:footnote>
  <w:footnote w:id="18">
    <w:p w:rsidR="00B14897" w:rsidRPr="00990559" w:rsidRDefault="00B14897">
      <w:pPr>
        <w:pStyle w:val="af2"/>
        <w:rPr>
          <w:rFonts w:ascii="Sylfaen" w:hAnsi="Sylfaen"/>
          <w:lang w:val="hy-AM"/>
        </w:rPr>
      </w:pPr>
      <w:r>
        <w:rPr>
          <w:rStyle w:val="af6"/>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19">
    <w:p w:rsidR="00B14897" w:rsidRPr="00D3436F" w:rsidRDefault="00B14897"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B14897" w:rsidRPr="00D3436F" w:rsidRDefault="00B14897">
      <w:pPr>
        <w:pStyle w:val="af2"/>
        <w:rPr>
          <w:lang w:val="es-ES"/>
        </w:rPr>
      </w:pPr>
    </w:p>
  </w:footnote>
  <w:footnote w:id="20">
    <w:p w:rsidR="00B14897" w:rsidRPr="008842CE" w:rsidRDefault="00B14897" w:rsidP="003D2FE2">
      <w:pPr>
        <w:pStyle w:val="af2"/>
        <w:jc w:val="both"/>
      </w:pPr>
    </w:p>
  </w:footnote>
  <w:footnote w:id="21">
    <w:p w:rsidR="00B14897" w:rsidRPr="008842CE" w:rsidRDefault="00B14897" w:rsidP="000A214C">
      <w:pPr>
        <w:pStyle w:val="af2"/>
        <w:jc w:val="both"/>
      </w:pPr>
    </w:p>
  </w:footnote>
  <w:footnote w:id="22">
    <w:p w:rsidR="00B14897" w:rsidRPr="00124BE9" w:rsidRDefault="00B14897" w:rsidP="00BB28C8">
      <w:pPr>
        <w:pStyle w:val="af2"/>
        <w:widowControl w:val="0"/>
        <w:jc w:val="both"/>
        <w:rPr>
          <w:rFonts w:ascii="GHEA Grapalat" w:hAnsi="GHEA Grapalat"/>
          <w:lang w:val="hy-AM"/>
        </w:rPr>
      </w:pPr>
      <w:r>
        <w:rPr>
          <w:rStyle w:val="af6"/>
        </w:rPr>
        <w:t>18</w:t>
      </w:r>
      <w:r w:rsidRPr="00124BE9">
        <w:rPr>
          <w:rFonts w:ascii="GHEA Grapalat" w:hAnsi="GHEA Grapalat"/>
        </w:rPr>
        <w:t xml:space="preserve"> </w:t>
      </w:r>
      <w:r w:rsidRPr="00124BE9">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23">
    <w:p w:rsidR="00B14897" w:rsidRDefault="00B14897" w:rsidP="00BB28C8">
      <w:pPr>
        <w:widowControl w:val="0"/>
        <w:spacing w:after="160"/>
        <w:jc w:val="both"/>
        <w:rPr>
          <w:rFonts w:ascii="GHEA Grapalat" w:hAnsi="GHEA Grapalat"/>
          <w:i/>
        </w:rPr>
      </w:pPr>
      <w:r>
        <w:rPr>
          <w:rStyle w:val="af6"/>
          <w:rFonts w:ascii="Times Armenian" w:hAnsi="Times Armenian"/>
          <w:sz w:val="20"/>
          <w:szCs w:val="20"/>
        </w:rPr>
        <w:t>19</w:t>
      </w:r>
      <w:r w:rsidRPr="00D66E0C">
        <w:rPr>
          <w:sz w:val="20"/>
          <w:szCs w:val="20"/>
        </w:rPr>
        <w:t xml:space="preserve"> </w:t>
      </w:r>
      <w:r w:rsidRPr="00D66E0C">
        <w:rPr>
          <w:rFonts w:ascii="GHEA Grapalat" w:hAnsi="GHEA Grapalat"/>
          <w:i/>
          <w:sz w:val="20"/>
          <w:szCs w:val="20"/>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r w:rsidRPr="00124BE9">
        <w:rPr>
          <w:rFonts w:ascii="GHEA Grapalat" w:hAnsi="GHEA Grapalat"/>
          <w:i/>
        </w:rPr>
        <w:t>.</w:t>
      </w:r>
    </w:p>
    <w:p w:rsidR="00B14897" w:rsidRPr="00EB336B" w:rsidRDefault="00B14897" w:rsidP="00A45057">
      <w:pPr>
        <w:pStyle w:val="af2"/>
        <w:widowControl w:val="0"/>
        <w:jc w:val="both"/>
        <w:rPr>
          <w:rFonts w:ascii="GHEA Grapalat" w:hAnsi="GHEA Grapalat"/>
          <w:sz w:val="18"/>
          <w:szCs w:val="18"/>
          <w:lang w:val="hy-AM"/>
        </w:rPr>
      </w:pPr>
      <w:r>
        <w:rPr>
          <w:rFonts w:ascii="GHEA Grapalat" w:hAnsi="GHEA Grapalat"/>
          <w:sz w:val="18"/>
          <w:szCs w:val="18"/>
          <w:vertAlign w:val="superscript"/>
        </w:rPr>
        <w:t>19</w:t>
      </w:r>
      <w:r>
        <w:rPr>
          <w:rFonts w:ascii="GHEA Grapalat" w:hAnsi="GHEA Grapalat"/>
          <w:sz w:val="18"/>
          <w:szCs w:val="18"/>
          <w:vertAlign w:val="superscript"/>
          <w:lang w:val="hy-AM"/>
        </w:rPr>
        <w:t>,1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B14897" w:rsidRPr="00F21C0D" w:rsidRDefault="00B14897" w:rsidP="00A45057">
      <w:pPr>
        <w:pStyle w:val="af2"/>
        <w:widowControl w:val="0"/>
        <w:jc w:val="both"/>
        <w:rPr>
          <w:lang w:val="hy-AM"/>
        </w:rPr>
      </w:pPr>
    </w:p>
    <w:p w:rsidR="00B14897" w:rsidRPr="004D38C0" w:rsidRDefault="00B14897" w:rsidP="00BB28C8">
      <w:pPr>
        <w:pStyle w:val="af2"/>
      </w:pPr>
    </w:p>
  </w:footnote>
  <w:footnote w:id="24">
    <w:p w:rsidR="00B14897" w:rsidRPr="00AA52B7" w:rsidRDefault="00B14897" w:rsidP="00BB28C8">
      <w:pPr>
        <w:pStyle w:val="af2"/>
        <w:jc w:val="both"/>
        <w:rPr>
          <w:rFonts w:ascii="GHEA Grapalat" w:hAnsi="GHEA Grapalat"/>
          <w:i/>
        </w:rPr>
      </w:pPr>
      <w:r>
        <w:rPr>
          <w:rStyle w:val="af6"/>
        </w:rPr>
        <w:t>20</w:t>
      </w:r>
      <w: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AA52B7">
        <w:rPr>
          <w:rFonts w:ascii="GHEA Grapalat" w:hAnsi="GHEA Grapalat"/>
          <w:i/>
        </w:rPr>
        <w:t>.</w:t>
      </w:r>
    </w:p>
    <w:p w:rsidR="00B14897" w:rsidRPr="00552088" w:rsidRDefault="00B14897" w:rsidP="00BB28C8">
      <w:pPr>
        <w:pStyle w:val="af2"/>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B14897" w:rsidRPr="00124BE9" w:rsidRDefault="00B14897" w:rsidP="00BB28C8">
      <w:pPr>
        <w:pStyle w:val="af2"/>
        <w:widowControl w:val="0"/>
        <w:jc w:val="both"/>
        <w:rPr>
          <w:rFonts w:ascii="GHEA Grapalat" w:hAnsi="GHEA Grapalat"/>
          <w:lang w:val="hy-AM"/>
        </w:rPr>
      </w:pPr>
      <w:r w:rsidRPr="00124BE9">
        <w:rPr>
          <w:rFonts w:ascii="GHEA Grapalat" w:hAnsi="GHEA Grapalat"/>
          <w:i/>
        </w:rPr>
        <w:t>.</w:t>
      </w:r>
    </w:p>
  </w:footnote>
  <w:footnote w:id="25">
    <w:p w:rsidR="00B14897" w:rsidRPr="00124BE9" w:rsidRDefault="00B14897" w:rsidP="00BB28C8">
      <w:pPr>
        <w:pStyle w:val="af2"/>
        <w:widowControl w:val="0"/>
        <w:jc w:val="both"/>
        <w:rPr>
          <w:rFonts w:ascii="GHEA Grapalat" w:hAnsi="GHEA Grapalat"/>
          <w:lang w:val="hy-AM"/>
        </w:rPr>
      </w:pPr>
      <w:r>
        <w:rPr>
          <w:rStyle w:val="af6"/>
        </w:rPr>
        <w:t>21</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6">
    <w:p w:rsidR="00B14897" w:rsidRPr="00124BE9" w:rsidRDefault="00B14897" w:rsidP="00BB28C8">
      <w:pPr>
        <w:pStyle w:val="af2"/>
        <w:widowControl w:val="0"/>
        <w:jc w:val="both"/>
        <w:rPr>
          <w:rFonts w:ascii="GHEA Grapalat" w:hAnsi="GHEA Grapalat"/>
          <w:lang w:val="hy-AM"/>
        </w:rPr>
      </w:pPr>
      <w:r>
        <w:rPr>
          <w:rStyle w:val="af6"/>
        </w:rPr>
        <w:t>22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7">
    <w:p w:rsidR="00B14897" w:rsidRPr="00124BE9" w:rsidRDefault="00B14897" w:rsidP="00BB28C8">
      <w:pPr>
        <w:pStyle w:val="af2"/>
        <w:widowControl w:val="0"/>
        <w:jc w:val="both"/>
        <w:rPr>
          <w:rFonts w:ascii="GHEA Grapalat" w:hAnsi="GHEA Grapalat"/>
          <w:lang w:val="hy-AM"/>
        </w:rPr>
      </w:pPr>
      <w:r>
        <w:rPr>
          <w:rStyle w:val="af6"/>
        </w:rPr>
        <w:t>23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8">
    <w:p w:rsidR="00B14897" w:rsidRPr="00124BE9" w:rsidRDefault="00B14897" w:rsidP="00BB28C8">
      <w:pPr>
        <w:pStyle w:val="af2"/>
        <w:widowControl w:val="0"/>
        <w:jc w:val="both"/>
      </w:pPr>
      <w:r w:rsidRPr="00124BE9">
        <w:rPr>
          <w:rStyle w:val="af6"/>
        </w:rPr>
        <w:t>*</w:t>
      </w:r>
      <w:r w:rsidRPr="00124BE9">
        <w:t xml:space="preserve"> </w:t>
      </w:r>
      <w:r w:rsidRPr="00D97342">
        <w:rPr>
          <w:rFonts w:ascii="GHEA Grapalat" w:hAnsi="GHEA Grapalat"/>
          <w:i/>
        </w:rPr>
        <w:t xml:space="preserve">Срок </w:t>
      </w:r>
      <w:r>
        <w:rPr>
          <w:rFonts w:ascii="GHEA Grapalat" w:hAnsi="GHEA Grapalat"/>
          <w:i/>
        </w:rPr>
        <w:t>выполнения работ</w:t>
      </w:r>
      <w:r w:rsidRPr="00D97342">
        <w:rPr>
          <w:rFonts w:ascii="GHEA Grapalat" w:hAnsi="GHEA Grapalat"/>
          <w:i/>
        </w:rPr>
        <w:t>, а в случае поэтапн</w:t>
      </w:r>
      <w:r>
        <w:rPr>
          <w:rFonts w:ascii="GHEA Grapalat" w:hAnsi="GHEA Grapalat"/>
          <w:i/>
        </w:rPr>
        <w:t>ого выполнения</w:t>
      </w:r>
      <w:r w:rsidRPr="00D97342">
        <w:rPr>
          <w:rFonts w:ascii="GHEA Grapalat" w:hAnsi="GHEA Grapalat"/>
          <w:i/>
        </w:rPr>
        <w:t>—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w:t>
      </w:r>
      <w:r>
        <w:rPr>
          <w:rFonts w:ascii="GHEA Grapalat" w:hAnsi="GHEA Grapalat"/>
          <w:i/>
        </w:rPr>
        <w:t>м</w:t>
      </w:r>
      <w:r w:rsidRPr="00D97342">
        <w:rPr>
          <w:rFonts w:ascii="GHEA Grapalat" w:hAnsi="GHEA Grapalat"/>
          <w:i/>
        </w:rPr>
        <w:t xml:space="preserve"> прав и обязанностей сторон, за исключением случая, когда отобранный участник соглашается </w:t>
      </w:r>
      <w:r>
        <w:rPr>
          <w:rFonts w:ascii="GHEA Grapalat" w:hAnsi="GHEA Grapalat"/>
          <w:i/>
        </w:rPr>
        <w:t xml:space="preserve">выполненить работу </w:t>
      </w:r>
      <w:r w:rsidRPr="00D97342">
        <w:rPr>
          <w:rFonts w:ascii="GHEA Grapalat" w:hAnsi="GHEA Grapalat"/>
          <w:i/>
        </w:rPr>
        <w:t>в более короткий срок</w:t>
      </w:r>
      <w:r>
        <w:rPr>
          <w:rFonts w:ascii="GHEA Grapalat" w:hAnsi="GHEA Grapalat"/>
          <w:i/>
        </w:rPr>
        <w:t>.</w:t>
      </w:r>
      <w:r w:rsidRPr="00124BE9">
        <w:rPr>
          <w:rFonts w:ascii="GHEA Grapalat" w:hAnsi="GHEA Grapalat"/>
          <w:i/>
        </w:rPr>
        <w:t>.</w:t>
      </w:r>
    </w:p>
  </w:footnote>
  <w:footnote w:id="29">
    <w:p w:rsidR="00B14897" w:rsidRPr="00124BE9" w:rsidRDefault="00B14897" w:rsidP="00BB28C8">
      <w:pPr>
        <w:widowControl w:val="0"/>
        <w:jc w:val="both"/>
        <w:rPr>
          <w:rFonts w:ascii="GHEA Grapalat" w:hAnsi="GHEA Grapalat"/>
          <w:i/>
          <w:sz w:val="20"/>
          <w:szCs w:val="20"/>
        </w:rPr>
      </w:pPr>
      <w:r w:rsidRPr="00124BE9">
        <w:rPr>
          <w:rStyle w:val="af6"/>
          <w:sz w:val="20"/>
          <w:szCs w:val="20"/>
        </w:rPr>
        <w:t>**</w:t>
      </w:r>
      <w:r w:rsidRPr="00124BE9">
        <w:rPr>
          <w:sz w:val="20"/>
          <w:szCs w:val="20"/>
        </w:rPr>
        <w:t xml:space="preserve"> </w:t>
      </w:r>
      <w:r w:rsidRPr="00124BE9">
        <w:rPr>
          <w:rFonts w:ascii="GHEA Grapalat" w:hAnsi="GHEA Grapalat"/>
          <w:i/>
          <w:sz w:val="20"/>
          <w:szCs w:val="20"/>
        </w:rPr>
        <w:t xml:space="preserve">Если договор заключается на основании части 6 статьи 15 Закона РА "О закупках", то в 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124BE9">
        <w:rPr>
          <w:rFonts w:ascii="GHEA Grapalat" w:hAnsi="GHEA Grapalat"/>
          <w:i/>
          <w:sz w:val="20"/>
          <w:szCs w:val="20"/>
        </w:rPr>
        <w:t>исчисление осуществляется со дня вступления в силу заключаемого между сторонами соглашения в случае предусмотрения финансовых средств.</w:t>
      </w:r>
    </w:p>
    <w:p w:rsidR="00B14897" w:rsidRPr="00124BE9" w:rsidRDefault="00B14897" w:rsidP="00BB28C8">
      <w:pPr>
        <w:pStyle w:val="af2"/>
        <w:widowControl w:val="0"/>
        <w:jc w:val="both"/>
      </w:pPr>
    </w:p>
  </w:footnote>
  <w:footnote w:id="30">
    <w:p w:rsidR="00B14897" w:rsidRPr="00124BE9" w:rsidRDefault="00B14897" w:rsidP="00BB28C8">
      <w:pPr>
        <w:pStyle w:val="af2"/>
        <w:widowControl w:val="0"/>
        <w:jc w:val="both"/>
      </w:pPr>
      <w:r w:rsidRPr="00124BE9">
        <w:rPr>
          <w:rStyle w:val="af6"/>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1">
    <w:p w:rsidR="00B14897" w:rsidRPr="00124BE9" w:rsidRDefault="00B14897" w:rsidP="00BB28C8">
      <w:pPr>
        <w:pStyle w:val="af2"/>
        <w:widowControl w:val="0"/>
        <w:jc w:val="both"/>
      </w:pPr>
      <w:r w:rsidRPr="00124BE9">
        <w:rPr>
          <w:rStyle w:val="af6"/>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 w:id="32">
    <w:p w:rsidR="00B14897" w:rsidRPr="00124BE9" w:rsidRDefault="00B14897" w:rsidP="00BB28C8">
      <w:pPr>
        <w:pStyle w:val="af2"/>
        <w:widowControl w:val="0"/>
        <w:jc w:val="both"/>
        <w:rPr>
          <w:rFonts w:ascii="GHEA Grapalat" w:hAnsi="GHEA Grapalat"/>
          <w:lang w:val="hy-AM"/>
        </w:rPr>
      </w:pPr>
      <w:r>
        <w:rPr>
          <w:rStyle w:val="af6"/>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rsidR="00B14897" w:rsidRPr="00124BE9" w:rsidRDefault="00B14897" w:rsidP="00BB28C8">
      <w:pPr>
        <w:pStyle w:val="af2"/>
        <w:widowControl w:val="0"/>
        <w:jc w:val="both"/>
        <w:rPr>
          <w:rFonts w:ascii="GHEA Grapalat" w:hAnsi="GHEA Grapalat"/>
          <w:lang w:val="hy-AM"/>
        </w:rPr>
      </w:pPr>
    </w:p>
  </w:footnote>
  <w:footnote w:id="33">
    <w:p w:rsidR="00B14897" w:rsidRPr="00124BE9" w:rsidRDefault="00B14897" w:rsidP="00BB28C8">
      <w:pPr>
        <w:pStyle w:val="af2"/>
        <w:widowControl w:val="0"/>
        <w:jc w:val="both"/>
        <w:rPr>
          <w:rFonts w:ascii="GHEA Grapalat" w:hAnsi="GHEA Grapalat"/>
          <w:lang w:val="hy-AM"/>
        </w:rPr>
      </w:pPr>
      <w:r>
        <w:rPr>
          <w:rStyle w:val="af6"/>
        </w:rPr>
        <w:t>26</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34">
    <w:p w:rsidR="00B14897" w:rsidRDefault="00B14897" w:rsidP="00BB28C8">
      <w:pPr>
        <w:pStyle w:val="af2"/>
        <w:widowControl w:val="0"/>
        <w:jc w:val="both"/>
        <w:rPr>
          <w:rFonts w:ascii="GHEA Grapalat" w:hAnsi="GHEA Grapalat"/>
          <w:i/>
        </w:rPr>
      </w:pPr>
      <w:r>
        <w:rPr>
          <w:rStyle w:val="af6"/>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rsidR="00B14897" w:rsidRPr="00124BE9" w:rsidRDefault="00B14897" w:rsidP="00BB28C8">
      <w:pPr>
        <w:pStyle w:val="af2"/>
        <w:widowControl w:val="0"/>
        <w:jc w:val="both"/>
        <w:rPr>
          <w:rFonts w:ascii="GHEA Grapalat" w:hAnsi="GHEA Grapalat"/>
          <w:lang w:val="hy-AM"/>
        </w:rPr>
      </w:pPr>
      <w:r w:rsidRPr="003355DB">
        <w:rPr>
          <w:rFonts w:ascii="GHEA Grapalat" w:hAnsi="GHEA Grapalat"/>
          <w:i/>
          <w:vertAlign w:val="superscript"/>
        </w:rPr>
        <w:t>27.1</w:t>
      </w:r>
      <w:r>
        <w:rPr>
          <w:rFonts w:ascii="GHEA Grapalat" w:hAnsi="GHEA Grapalat"/>
          <w:i/>
        </w:rPr>
        <w:t xml:space="preserve"> </w:t>
      </w:r>
      <w:r w:rsidRPr="00477D2B">
        <w:rPr>
          <w:rFonts w:ascii="GHEA Grapalat" w:hAnsi="GHEA Grapalat"/>
          <w:i/>
        </w:rPr>
        <w:t xml:space="preserve">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477D2B">
        <w:rPr>
          <w:rFonts w:ascii="GHEA Grapalat" w:hAnsi="GHEA Grapalat"/>
          <w:i/>
        </w:rPr>
        <w:t>ная программа</w:t>
      </w:r>
      <w:r>
        <w:rPr>
          <w:rFonts w:ascii="GHEA Grapalat" w:hAnsi="GHEA Grapalat"/>
          <w:i/>
        </w:rPr>
        <w:t>.</w:t>
      </w:r>
    </w:p>
    <w:p w:rsidR="00B14897" w:rsidRPr="00124BE9" w:rsidRDefault="00B14897" w:rsidP="00BB28C8">
      <w:pPr>
        <w:pStyle w:val="af2"/>
        <w:widowControl w:val="0"/>
        <w:jc w:val="both"/>
        <w:rPr>
          <w:rFonts w:ascii="GHEA Grapalat" w:hAnsi="GHEA Grapalat"/>
          <w:lang w:val="hy-AM"/>
        </w:rPr>
      </w:pPr>
    </w:p>
  </w:footnote>
  <w:footnote w:id="35">
    <w:p w:rsidR="00B14897" w:rsidRDefault="00B14897" w:rsidP="00BB28C8">
      <w:pPr>
        <w:pStyle w:val="af2"/>
        <w:widowControl w:val="0"/>
        <w:jc w:val="both"/>
        <w:rPr>
          <w:rFonts w:ascii="GHEA Grapalat" w:hAnsi="GHEA Grapalat"/>
          <w:i/>
        </w:rPr>
      </w:pPr>
      <w:r>
        <w:rPr>
          <w:rStyle w:val="af6"/>
        </w:rPr>
        <w:t>28</w:t>
      </w:r>
      <w:r w:rsidRPr="00124BE9">
        <w:rPr>
          <w:rFonts w:ascii="GHEA Grapalat" w:hAnsi="GHEA Grapalat"/>
        </w:rPr>
        <w:t xml:space="preserve"> </w:t>
      </w:r>
      <w:r w:rsidRPr="00124BE9">
        <w:rPr>
          <w:rFonts w:ascii="GHEA Grapalat" w:hAnsi="GHEA Grapalat"/>
          <w:i/>
        </w:rPr>
        <w:t xml:space="preserve">Если Подрядчик представил ценовое предложение без НДС, то при заключении договора из настоящего пункта исключаются слова "из которых </w:t>
      </w:r>
      <w:r w:rsidRPr="00D5595C">
        <w:rPr>
          <w:rFonts w:ascii="GHEA Grapalat" w:hAnsi="GHEA Grapalat"/>
          <w:i/>
        </w:rPr>
        <w:t>______</w:t>
      </w:r>
      <w:r w:rsidRPr="00124BE9">
        <w:rPr>
          <w:rFonts w:ascii="GHEA Grapalat" w:hAnsi="GHEA Grapalat"/>
          <w:i/>
        </w:rPr>
        <w:t xml:space="preserve"> (</w:t>
      </w:r>
      <w:r w:rsidRPr="00D5595C">
        <w:rPr>
          <w:rFonts w:ascii="GHEA Grapalat" w:hAnsi="GHEA Grapalat"/>
          <w:i/>
        </w:rPr>
        <w:t>__________</w:t>
      </w:r>
      <w:r w:rsidRPr="00124BE9">
        <w:rPr>
          <w:rFonts w:ascii="GHEA Grapalat" w:hAnsi="GHEA Grapalat"/>
          <w:i/>
        </w:rPr>
        <w:t>) драмов РА составляют НДС".</w:t>
      </w:r>
    </w:p>
    <w:p w:rsidR="00B14897" w:rsidRPr="00EB336B" w:rsidRDefault="00B14897" w:rsidP="006A4B0D">
      <w:pPr>
        <w:pStyle w:val="af2"/>
        <w:widowControl w:val="0"/>
        <w:jc w:val="both"/>
        <w:rPr>
          <w:rFonts w:ascii="GHEA Grapalat" w:hAnsi="GHEA Grapalat"/>
          <w:sz w:val="18"/>
          <w:szCs w:val="18"/>
          <w:lang w:val="hy-AM"/>
        </w:rPr>
      </w:pPr>
      <w:r>
        <w:rPr>
          <w:rFonts w:ascii="GHEA Grapalat" w:hAnsi="GHEA Grapalat"/>
          <w:sz w:val="18"/>
          <w:szCs w:val="18"/>
          <w:vertAlign w:val="superscript"/>
        </w:rPr>
        <w:t>28</w:t>
      </w:r>
      <w:r>
        <w:rPr>
          <w:rFonts w:ascii="GHEA Grapalat" w:hAnsi="GHEA Grapalat"/>
          <w:sz w:val="18"/>
          <w:szCs w:val="18"/>
          <w:vertAlign w:val="superscript"/>
          <w:lang w:val="hy-AM"/>
        </w:rPr>
        <w:t>,1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B14897" w:rsidRPr="00124BE9" w:rsidRDefault="00B14897" w:rsidP="00BB28C8">
      <w:pPr>
        <w:pStyle w:val="af2"/>
        <w:widowControl w:val="0"/>
        <w:jc w:val="both"/>
        <w:rPr>
          <w:rFonts w:ascii="GHEA Grapalat" w:hAnsi="GHEA Grapalat"/>
          <w:lang w:val="hy-AM"/>
        </w:rPr>
      </w:pPr>
    </w:p>
  </w:footnote>
  <w:footnote w:id="36">
    <w:p w:rsidR="00B14897" w:rsidRDefault="00B14897" w:rsidP="00BB28C8">
      <w:pPr>
        <w:pStyle w:val="af2"/>
        <w:widowControl w:val="0"/>
        <w:jc w:val="both"/>
        <w:rPr>
          <w:rFonts w:ascii="GHEA Grapalat" w:hAnsi="GHEA Grapalat"/>
          <w:i/>
        </w:rPr>
      </w:pPr>
      <w:r>
        <w:rPr>
          <w:rStyle w:val="af6"/>
        </w:rPr>
        <w:t>29</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p w:rsidR="00B14897" w:rsidRPr="00124BE9" w:rsidRDefault="00B14897" w:rsidP="00BB28C8">
      <w:pPr>
        <w:pStyle w:val="af2"/>
        <w:widowControl w:val="0"/>
        <w:jc w:val="both"/>
        <w:rPr>
          <w:rFonts w:ascii="GHEA Grapalat" w:hAnsi="GHEA Grapalat"/>
          <w:lang w:val="hy-AM"/>
        </w:rPr>
      </w:pPr>
      <w:r w:rsidRPr="00477D2B">
        <w:rPr>
          <w:rFonts w:ascii="GHEA Grapalat" w:hAnsi="GHEA Grapalat"/>
          <w:i/>
          <w:vertAlign w:val="superscript"/>
        </w:rPr>
        <w:t>29.1</w:t>
      </w:r>
      <w:r w:rsidRPr="00477D2B">
        <w:rPr>
          <w:rFonts w:ascii="GHEA Grapalat" w:hAnsi="GHEA Grapalat"/>
          <w:i/>
        </w:rPr>
        <w:t xml:space="preserve"> </w:t>
      </w:r>
      <w:r w:rsidRPr="00C8334C">
        <w:rPr>
          <w:rFonts w:ascii="GHEA Grapalat" w:hAnsi="GHEA Grapalat"/>
          <w:i/>
        </w:rPr>
        <w:t xml:space="preserve">Пункт 2 пункта </w:t>
      </w:r>
      <w:r w:rsidRPr="00477D2B">
        <w:rPr>
          <w:rFonts w:ascii="GHEA Grapalat" w:hAnsi="GHEA Grapalat"/>
          <w:i/>
        </w:rPr>
        <w:t>5.1.1.</w:t>
      </w:r>
      <w:r w:rsidRPr="00C8334C">
        <w:rPr>
          <w:rFonts w:ascii="GHEA Grapalat" w:hAnsi="GHEA Grapalat"/>
          <w:i/>
        </w:rPr>
        <w:t xml:space="preserve"> исключается из проекта договора, если предметом закупки не</w:t>
      </w:r>
      <w:r>
        <w:rPr>
          <w:rFonts w:ascii="GHEA Grapalat" w:hAnsi="GHEA Grapalat"/>
          <w:i/>
        </w:rPr>
        <w:t xml:space="preserve"> </w:t>
      </w:r>
      <w:r w:rsidRPr="00C8334C">
        <w:rPr>
          <w:rFonts w:ascii="GHEA Grapalat" w:hAnsi="GHEA Grapalat"/>
          <w:i/>
        </w:rPr>
        <w:t xml:space="preserve">является </w:t>
      </w:r>
      <w:r w:rsidRPr="00D36820">
        <w:rPr>
          <w:rFonts w:ascii="GHEA Grapalat" w:hAnsi="GHEA Grapalat"/>
          <w:i/>
        </w:rPr>
        <w:t>строитель</w:t>
      </w:r>
      <w:r w:rsidRPr="00C8334C">
        <w:rPr>
          <w:rFonts w:ascii="GHEA Grapalat" w:hAnsi="GHEA Grapalat"/>
          <w:i/>
        </w:rPr>
        <w:t>ная программа</w:t>
      </w:r>
    </w:p>
  </w:footnote>
  <w:footnote w:id="37">
    <w:p w:rsidR="00B14897" w:rsidRPr="00AC7DC5" w:rsidRDefault="00B14897" w:rsidP="00BB28C8">
      <w:pPr>
        <w:pStyle w:val="af2"/>
        <w:jc w:val="both"/>
        <w:rPr>
          <w:rFonts w:ascii="GHEA Grapalat" w:hAnsi="GHEA Grapalat"/>
          <w:i/>
        </w:rPr>
      </w:pPr>
      <w:r>
        <w:rPr>
          <w:rStyle w:val="af6"/>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rsidR="00B14897" w:rsidRPr="00552088" w:rsidRDefault="00B14897" w:rsidP="00BB28C8">
      <w:pPr>
        <w:pStyle w:val="af2"/>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B14897" w:rsidRPr="004078D0" w:rsidRDefault="00B14897" w:rsidP="00BB28C8">
      <w:pPr>
        <w:pStyle w:val="af2"/>
        <w:widowControl w:val="0"/>
        <w:jc w:val="both"/>
        <w:rPr>
          <w:rFonts w:ascii="GHEA Grapalat" w:hAnsi="GHEA Grapalat"/>
          <w:sz w:val="2"/>
          <w:szCs w:val="2"/>
          <w:lang w:val="hy-AM"/>
        </w:rPr>
      </w:pPr>
    </w:p>
    <w:p w:rsidR="00B14897" w:rsidRPr="004078D0" w:rsidRDefault="00B14897" w:rsidP="00BB28C8">
      <w:pPr>
        <w:pStyle w:val="af2"/>
        <w:widowControl w:val="0"/>
        <w:jc w:val="both"/>
        <w:rPr>
          <w:rFonts w:ascii="GHEA Grapalat" w:hAnsi="GHEA Grapalat"/>
          <w:sz w:val="2"/>
          <w:szCs w:val="2"/>
          <w:lang w:val="hy-AM"/>
        </w:rPr>
      </w:pPr>
    </w:p>
  </w:footnote>
  <w:footnote w:id="38">
    <w:p w:rsidR="00B14897" w:rsidRDefault="00B14897" w:rsidP="00BB28C8">
      <w:pPr>
        <w:pStyle w:val="af2"/>
        <w:widowControl w:val="0"/>
        <w:jc w:val="both"/>
        <w:rPr>
          <w:rFonts w:ascii="GHEA Grapalat" w:hAnsi="GHEA Grapalat"/>
          <w:i/>
        </w:rPr>
      </w:pPr>
      <w:r w:rsidRPr="008B614F">
        <w:rPr>
          <w:rFonts w:ascii="GHEA Grapalat" w:hAnsi="GHEA Grapalat"/>
          <w:i/>
          <w:vertAlign w:val="superscript"/>
        </w:rPr>
        <w:t>31</w:t>
      </w:r>
      <w:r w:rsidRPr="00B92A78">
        <w:rPr>
          <w:rFonts w:ascii="GHEA Grapalat" w:hAnsi="GHEA Grapalat"/>
          <w:i/>
        </w:rPr>
        <w:t xml:space="preserve"> </w:t>
      </w:r>
      <w:r w:rsidRPr="00124BE9">
        <w:rPr>
          <w:rFonts w:ascii="GHEA Grapalat" w:hAnsi="GHEA Grapalat"/>
          <w:i/>
        </w:rPr>
        <w:t>В случае закупок, не создающих обязательств за счет средств государственного бюджета,</w:t>
      </w:r>
      <w:r w:rsidRPr="00B92A78">
        <w:rPr>
          <w:rFonts w:ascii="GHEA Grapalat" w:hAnsi="GHEA Grapalat"/>
          <w:i/>
        </w:rPr>
        <w:t xml:space="preserve"> </w:t>
      </w:r>
      <w:r w:rsidRPr="00124BE9">
        <w:rPr>
          <w:rFonts w:ascii="GHEA Grapalat" w:hAnsi="GHEA Grapalat"/>
          <w:i/>
        </w:rPr>
        <w:t>настоящее предложение исключается из договора.</w:t>
      </w:r>
    </w:p>
    <w:p w:rsidR="00B14897" w:rsidRPr="00124BE9" w:rsidRDefault="00B14897" w:rsidP="00BB28C8">
      <w:pPr>
        <w:pStyle w:val="af2"/>
        <w:widowControl w:val="0"/>
        <w:jc w:val="both"/>
        <w:rPr>
          <w:rFonts w:ascii="GHEA Grapalat" w:hAnsi="GHEA Grapalat"/>
          <w:lang w:val="hy-AM"/>
        </w:rPr>
      </w:pPr>
      <w:r w:rsidRPr="008B614F">
        <w:rPr>
          <w:rFonts w:ascii="GHEA Grapalat" w:hAnsi="GHEA Grapalat"/>
          <w:i/>
          <w:vertAlign w:val="superscript"/>
        </w:rPr>
        <w:t>31.1</w:t>
      </w:r>
      <w:r w:rsidRPr="00B92A78">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утвержденной проектно-сметной" и из пункта 6.4 исключается ссылка на пункт 6.5.1</w:t>
      </w:r>
      <w:r w:rsidRPr="00124BE9">
        <w:rPr>
          <w:rFonts w:ascii="GHEA Grapalat" w:hAnsi="GHEA Grapalat"/>
          <w:i/>
        </w:rPr>
        <w:t xml:space="preserve"> </w:t>
      </w:r>
      <w:r>
        <w:rPr>
          <w:rFonts w:ascii="GHEA Grapalat" w:hAnsi="GHEA Grapalat"/>
          <w:i/>
        </w:rPr>
        <w:t>.</w:t>
      </w:r>
    </w:p>
  </w:footnote>
  <w:footnote w:id="39">
    <w:p w:rsidR="00B14897" w:rsidRPr="00124BE9" w:rsidRDefault="00B14897" w:rsidP="00BB28C8">
      <w:pPr>
        <w:pStyle w:val="af2"/>
        <w:widowControl w:val="0"/>
        <w:jc w:val="both"/>
        <w:rPr>
          <w:rFonts w:ascii="GHEA Grapalat" w:hAnsi="GHEA Grapalat"/>
          <w:lang w:val="hy-AM"/>
        </w:rPr>
      </w:pPr>
      <w:r>
        <w:rPr>
          <w:rStyle w:val="af6"/>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40">
    <w:p w:rsidR="00B14897" w:rsidRPr="00124BE9" w:rsidRDefault="00B14897" w:rsidP="00BB28C8">
      <w:pPr>
        <w:pStyle w:val="af2"/>
        <w:widowControl w:val="0"/>
        <w:jc w:val="both"/>
        <w:rPr>
          <w:rFonts w:ascii="GHEA Grapalat" w:hAnsi="GHEA Grapalat"/>
          <w:lang w:val="hy-AM"/>
        </w:rPr>
      </w:pPr>
      <w:r>
        <w:rPr>
          <w:rStyle w:val="af6"/>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B14897" w:rsidRPr="001C4E24" w:rsidRDefault="00B14897" w:rsidP="00BB28C8">
      <w:pPr>
        <w:pStyle w:val="af2"/>
        <w:rPr>
          <w:lang w:val="hy-AM"/>
        </w:rPr>
      </w:pPr>
    </w:p>
  </w:footnote>
  <w:footnote w:id="41">
    <w:p w:rsidR="00B14897" w:rsidRPr="00124BE9" w:rsidRDefault="00B14897" w:rsidP="0042574B">
      <w:pPr>
        <w:pStyle w:val="af2"/>
        <w:widowControl w:val="0"/>
      </w:pPr>
      <w:r w:rsidRPr="00124BE9">
        <w:rPr>
          <w:rStyle w:val="af6"/>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ins w:id="27" w:author="Vardan" w:date="2022-10-29T23:35:00Z">
        <w:r>
          <w:rPr>
            <w:rFonts w:ascii="GHEA Grapalat" w:hAnsi="GHEA Grapalat"/>
            <w:i/>
          </w:rPr>
          <w:t xml:space="preserve">, </w:t>
        </w:r>
      </w:ins>
      <w:r w:rsidRPr="00F6697F">
        <w:rPr>
          <w:rFonts w:ascii="GHEA Grapalat" w:hAnsi="GHEA Grapalat"/>
          <w:i/>
        </w:rPr>
        <w:t>а в графе</w:t>
      </w:r>
      <w:r>
        <w:rPr>
          <w:rFonts w:ascii="GHEA Grapalat" w:hAnsi="GHEA Grapalat"/>
          <w:i/>
        </w:rPr>
        <w:t xml:space="preserve"> </w:t>
      </w:r>
      <w:r w:rsidRPr="00124BE9">
        <w:rPr>
          <w:rFonts w:ascii="GHEA Grapalat" w:hAnsi="GHEA Grapalat"/>
          <w:i/>
        </w:rPr>
        <w:t xml:space="preserve"> "</w:t>
      </w:r>
      <w:r w:rsidRPr="00F6697F">
        <w:rPr>
          <w:rFonts w:ascii="GHEA Grapalat" w:hAnsi="GHEA Grapalat"/>
          <w:i/>
        </w:rPr>
        <w:t xml:space="preserve"> </w:t>
      </w:r>
      <w:r>
        <w:rPr>
          <w:rFonts w:ascii="GHEA Grapalat" w:hAnsi="GHEA Grapalat"/>
          <w:i/>
        </w:rPr>
        <w:t>конец</w:t>
      </w:r>
      <w:r w:rsidRPr="00F6697F">
        <w:rPr>
          <w:rFonts w:ascii="GHEA Grapalat" w:hAnsi="GHEA Grapalat"/>
          <w:i/>
        </w:rPr>
        <w:t xml:space="preserve"> " срок исполнения устанавливается </w:t>
      </w:r>
      <w:r>
        <w:rPr>
          <w:rFonts w:ascii="GHEA Grapalat" w:hAnsi="GHEA Grapalat"/>
          <w:i/>
        </w:rPr>
        <w:t xml:space="preserve">в </w:t>
      </w:r>
      <w:r w:rsidRPr="00F6697F">
        <w:rPr>
          <w:rFonts w:ascii="GHEA Grapalat" w:hAnsi="GHEA Grapalat"/>
          <w:i/>
        </w:rPr>
        <w:t>календарны</w:t>
      </w:r>
      <w:r>
        <w:rPr>
          <w:rFonts w:ascii="GHEA Grapalat" w:hAnsi="GHEA Grapalat"/>
          <w:i/>
        </w:rPr>
        <w:t xml:space="preserve">х </w:t>
      </w:r>
      <w:r w:rsidRPr="00F6697F">
        <w:rPr>
          <w:rFonts w:ascii="GHEA Grapalat" w:hAnsi="GHEA Grapalat"/>
          <w:i/>
        </w:rPr>
        <w:t>дня</w:t>
      </w:r>
      <w:r>
        <w:rPr>
          <w:rFonts w:ascii="GHEA Grapalat" w:hAnsi="GHEA Grapalat"/>
          <w:i/>
        </w:rPr>
        <w:t>х.</w:t>
      </w:r>
    </w:p>
    <w:p w:rsidR="00B14897" w:rsidRPr="00124BE9" w:rsidRDefault="00B14897" w:rsidP="00BB28C8">
      <w:pPr>
        <w:pStyle w:val="af2"/>
        <w:widowControl w:val="0"/>
      </w:pPr>
      <w:r w:rsidRPr="00124BE9">
        <w:rPr>
          <w:rFonts w:ascii="GHEA Grapalat" w:hAnsi="GHEA Grapalat"/>
          <w:i/>
        </w:rPr>
        <w:t>.</w:t>
      </w:r>
    </w:p>
  </w:footnote>
  <w:footnote w:id="42">
    <w:p w:rsidR="00B14897" w:rsidRPr="00124BE9" w:rsidRDefault="00B14897" w:rsidP="00BB28C8">
      <w:pPr>
        <w:pStyle w:val="af2"/>
        <w:widowControl w:val="0"/>
        <w:jc w:val="both"/>
      </w:pPr>
      <w:r w:rsidRPr="00124BE9">
        <w:rPr>
          <w:rStyle w:val="af6"/>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43">
    <w:p w:rsidR="00B14897" w:rsidRPr="00124BE9" w:rsidRDefault="00B14897" w:rsidP="00BB28C8">
      <w:pPr>
        <w:pStyle w:val="af2"/>
        <w:widowControl w:val="0"/>
        <w:jc w:val="both"/>
      </w:pPr>
      <w:r w:rsidRPr="00124BE9">
        <w:rPr>
          <w:rStyle w:val="af6"/>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B5136AB"/>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02FE"/>
    <w:multiLevelType w:val="hybridMultilevel"/>
    <w:tmpl w:val="6016C6B6"/>
    <w:lvl w:ilvl="0" w:tplc="53429480">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3"/>
  </w:num>
  <w:num w:numId="2">
    <w:abstractNumId w:val="11"/>
  </w:num>
  <w:num w:numId="3">
    <w:abstractNumId w:val="21"/>
  </w:num>
  <w:num w:numId="4">
    <w:abstractNumId w:val="16"/>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9"/>
  </w:num>
  <w:num w:numId="12">
    <w:abstractNumId w:val="31"/>
  </w:num>
  <w:num w:numId="13">
    <w:abstractNumId w:val="28"/>
  </w:num>
  <w:num w:numId="14">
    <w:abstractNumId w:val="13"/>
  </w:num>
  <w:num w:numId="15">
    <w:abstractNumId w:val="30"/>
  </w:num>
  <w:num w:numId="16">
    <w:abstractNumId w:val="15"/>
  </w:num>
  <w:num w:numId="17">
    <w:abstractNumId w:val="6"/>
  </w:num>
  <w:num w:numId="18">
    <w:abstractNumId w:val="1"/>
  </w:num>
  <w:num w:numId="19">
    <w:abstractNumId w:val="17"/>
  </w:num>
  <w:num w:numId="20">
    <w:abstractNumId w:val="17"/>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8"/>
  </w:num>
  <w:num w:numId="24">
    <w:abstractNumId w:val="20"/>
  </w:num>
  <w:num w:numId="25">
    <w:abstractNumId w:val="22"/>
  </w:num>
  <w:num w:numId="26">
    <w:abstractNumId w:val="14"/>
  </w:num>
  <w:num w:numId="27">
    <w:abstractNumId w:val="7"/>
  </w:num>
  <w:num w:numId="28">
    <w:abstractNumId w:val="12"/>
  </w:num>
  <w:num w:numId="29">
    <w:abstractNumId w:val="4"/>
  </w:num>
  <w:num w:numId="30">
    <w:abstractNumId w:val="3"/>
  </w:num>
  <w:num w:numId="31">
    <w:abstractNumId w:val="0"/>
  </w:num>
  <w:num w:numId="32">
    <w:abstractNumId w:val="10"/>
  </w:num>
  <w:num w:numId="33">
    <w:abstractNumId w:val="27"/>
  </w:num>
  <w:num w:numId="34">
    <w:abstractNumId w:val="25"/>
  </w:num>
  <w:num w:numId="35">
    <w:abstractNumId w:val="29"/>
  </w:num>
  <w:num w:numId="36">
    <w:abstractNumId w:val="2"/>
  </w:num>
  <w:num w:numId="37">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1D8"/>
    <w:rsid w:val="00000345"/>
    <w:rsid w:val="0000037D"/>
    <w:rsid w:val="00000958"/>
    <w:rsid w:val="000013D6"/>
    <w:rsid w:val="000016BB"/>
    <w:rsid w:val="00001BDF"/>
    <w:rsid w:val="00002C23"/>
    <w:rsid w:val="000031E3"/>
    <w:rsid w:val="000033BC"/>
    <w:rsid w:val="00003574"/>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5DD"/>
    <w:rsid w:val="000238FE"/>
    <w:rsid w:val="000239B5"/>
    <w:rsid w:val="00023B6C"/>
    <w:rsid w:val="00023F8F"/>
    <w:rsid w:val="000246E6"/>
    <w:rsid w:val="00025353"/>
    <w:rsid w:val="00025A85"/>
    <w:rsid w:val="00026351"/>
    <w:rsid w:val="00026426"/>
    <w:rsid w:val="00027166"/>
    <w:rsid w:val="000275BF"/>
    <w:rsid w:val="0003004D"/>
    <w:rsid w:val="00030728"/>
    <w:rsid w:val="00030D40"/>
    <w:rsid w:val="000312D9"/>
    <w:rsid w:val="000313A6"/>
    <w:rsid w:val="000316DF"/>
    <w:rsid w:val="000320D9"/>
    <w:rsid w:val="000330A3"/>
    <w:rsid w:val="000335FC"/>
    <w:rsid w:val="00033946"/>
    <w:rsid w:val="00033B20"/>
    <w:rsid w:val="00034CED"/>
    <w:rsid w:val="00035859"/>
    <w:rsid w:val="00036C98"/>
    <w:rsid w:val="00037DDE"/>
    <w:rsid w:val="000408D8"/>
    <w:rsid w:val="0004111D"/>
    <w:rsid w:val="000424BA"/>
    <w:rsid w:val="00042BD4"/>
    <w:rsid w:val="00042FC8"/>
    <w:rsid w:val="00043225"/>
    <w:rsid w:val="0004387F"/>
    <w:rsid w:val="00043D25"/>
    <w:rsid w:val="00046BAC"/>
    <w:rsid w:val="0004722F"/>
    <w:rsid w:val="000473EF"/>
    <w:rsid w:val="00051490"/>
    <w:rsid w:val="0005196C"/>
    <w:rsid w:val="00051B7F"/>
    <w:rsid w:val="00052084"/>
    <w:rsid w:val="0005376A"/>
    <w:rsid w:val="000537FF"/>
    <w:rsid w:val="00053BFB"/>
    <w:rsid w:val="000540F1"/>
    <w:rsid w:val="000550DA"/>
    <w:rsid w:val="00055129"/>
    <w:rsid w:val="00055195"/>
    <w:rsid w:val="00055CC2"/>
    <w:rsid w:val="00056516"/>
    <w:rsid w:val="00056AB4"/>
    <w:rsid w:val="00057264"/>
    <w:rsid w:val="00057418"/>
    <w:rsid w:val="000604CF"/>
    <w:rsid w:val="00060DB0"/>
    <w:rsid w:val="00060FB1"/>
    <w:rsid w:val="0006117A"/>
    <w:rsid w:val="000612B9"/>
    <w:rsid w:val="0006220B"/>
    <w:rsid w:val="0006311D"/>
    <w:rsid w:val="00063AEF"/>
    <w:rsid w:val="00063FC7"/>
    <w:rsid w:val="00064369"/>
    <w:rsid w:val="00065C3B"/>
    <w:rsid w:val="0006703E"/>
    <w:rsid w:val="00070108"/>
    <w:rsid w:val="000702A0"/>
    <w:rsid w:val="000704B9"/>
    <w:rsid w:val="00070DBB"/>
    <w:rsid w:val="00071119"/>
    <w:rsid w:val="00071450"/>
    <w:rsid w:val="00071C65"/>
    <w:rsid w:val="00071D1C"/>
    <w:rsid w:val="00072575"/>
    <w:rsid w:val="00072BC8"/>
    <w:rsid w:val="00073430"/>
    <w:rsid w:val="000735B0"/>
    <w:rsid w:val="00073A04"/>
    <w:rsid w:val="00073A09"/>
    <w:rsid w:val="00074CC1"/>
    <w:rsid w:val="00074F4F"/>
    <w:rsid w:val="000752B1"/>
    <w:rsid w:val="00075997"/>
    <w:rsid w:val="000763E5"/>
    <w:rsid w:val="00077036"/>
    <w:rsid w:val="00077062"/>
    <w:rsid w:val="00077BB9"/>
    <w:rsid w:val="000808DF"/>
    <w:rsid w:val="00080C4E"/>
    <w:rsid w:val="00080E73"/>
    <w:rsid w:val="00080E81"/>
    <w:rsid w:val="000811C1"/>
    <w:rsid w:val="000814B8"/>
    <w:rsid w:val="000822C1"/>
    <w:rsid w:val="00082ADC"/>
    <w:rsid w:val="00082DE0"/>
    <w:rsid w:val="00083558"/>
    <w:rsid w:val="000845F6"/>
    <w:rsid w:val="000846BD"/>
    <w:rsid w:val="00084B51"/>
    <w:rsid w:val="0008563D"/>
    <w:rsid w:val="000858EB"/>
    <w:rsid w:val="00085931"/>
    <w:rsid w:val="00086B1E"/>
    <w:rsid w:val="000878DB"/>
    <w:rsid w:val="00087A30"/>
    <w:rsid w:val="00090699"/>
    <w:rsid w:val="000911CA"/>
    <w:rsid w:val="00092D0A"/>
    <w:rsid w:val="0009380C"/>
    <w:rsid w:val="00094180"/>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322"/>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518C"/>
    <w:rsid w:val="000B6A70"/>
    <w:rsid w:val="000B700B"/>
    <w:rsid w:val="000B751B"/>
    <w:rsid w:val="000B7635"/>
    <w:rsid w:val="000B7641"/>
    <w:rsid w:val="000B7C54"/>
    <w:rsid w:val="000C062F"/>
    <w:rsid w:val="000C0A9D"/>
    <w:rsid w:val="000C165F"/>
    <w:rsid w:val="000C264F"/>
    <w:rsid w:val="000C2964"/>
    <w:rsid w:val="000C36C6"/>
    <w:rsid w:val="000C3F69"/>
    <w:rsid w:val="000C4775"/>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53"/>
    <w:rsid w:val="000D6A89"/>
    <w:rsid w:val="000D6C21"/>
    <w:rsid w:val="000D701E"/>
    <w:rsid w:val="000D77C1"/>
    <w:rsid w:val="000E1C31"/>
    <w:rsid w:val="000E1E78"/>
    <w:rsid w:val="000E21F2"/>
    <w:rsid w:val="000E2427"/>
    <w:rsid w:val="000E267C"/>
    <w:rsid w:val="000E308B"/>
    <w:rsid w:val="000E3D1E"/>
    <w:rsid w:val="000E3F9A"/>
    <w:rsid w:val="000E4039"/>
    <w:rsid w:val="000E426E"/>
    <w:rsid w:val="000E4C35"/>
    <w:rsid w:val="000E5A91"/>
    <w:rsid w:val="000E5C19"/>
    <w:rsid w:val="000E624C"/>
    <w:rsid w:val="000E7612"/>
    <w:rsid w:val="000E7716"/>
    <w:rsid w:val="000E79BD"/>
    <w:rsid w:val="000F109E"/>
    <w:rsid w:val="000F2653"/>
    <w:rsid w:val="000F31EB"/>
    <w:rsid w:val="000F332D"/>
    <w:rsid w:val="000F338E"/>
    <w:rsid w:val="000F3922"/>
    <w:rsid w:val="000F3939"/>
    <w:rsid w:val="000F3B31"/>
    <w:rsid w:val="000F3BA2"/>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10433"/>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67B6"/>
    <w:rsid w:val="00117020"/>
    <w:rsid w:val="00117833"/>
    <w:rsid w:val="00117964"/>
    <w:rsid w:val="00117DAA"/>
    <w:rsid w:val="0012082E"/>
    <w:rsid w:val="00122FC9"/>
    <w:rsid w:val="00123294"/>
    <w:rsid w:val="001235E7"/>
    <w:rsid w:val="001239F9"/>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7D3"/>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08D"/>
    <w:rsid w:val="0014472E"/>
    <w:rsid w:val="00144E38"/>
    <w:rsid w:val="00144F73"/>
    <w:rsid w:val="001454D3"/>
    <w:rsid w:val="001457AE"/>
    <w:rsid w:val="001458D6"/>
    <w:rsid w:val="00145CC3"/>
    <w:rsid w:val="00146685"/>
    <w:rsid w:val="00146FC5"/>
    <w:rsid w:val="00147CD0"/>
    <w:rsid w:val="00147F14"/>
    <w:rsid w:val="001504AC"/>
    <w:rsid w:val="0015125B"/>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3E5"/>
    <w:rsid w:val="00161428"/>
    <w:rsid w:val="00161B32"/>
    <w:rsid w:val="0016213E"/>
    <w:rsid w:val="00163324"/>
    <w:rsid w:val="0016336E"/>
    <w:rsid w:val="001647D2"/>
    <w:rsid w:val="00164BBC"/>
    <w:rsid w:val="0016519F"/>
    <w:rsid w:val="00165A51"/>
    <w:rsid w:val="00166832"/>
    <w:rsid w:val="00166FBD"/>
    <w:rsid w:val="001679A6"/>
    <w:rsid w:val="00171E80"/>
    <w:rsid w:val="001723D6"/>
    <w:rsid w:val="001724D7"/>
    <w:rsid w:val="0017292A"/>
    <w:rsid w:val="00172BC4"/>
    <w:rsid w:val="001732FB"/>
    <w:rsid w:val="001735C2"/>
    <w:rsid w:val="00174304"/>
    <w:rsid w:val="00174DAB"/>
    <w:rsid w:val="00174FE1"/>
    <w:rsid w:val="001756C0"/>
    <w:rsid w:val="00175F8F"/>
    <w:rsid w:val="00175FDC"/>
    <w:rsid w:val="001763F5"/>
    <w:rsid w:val="00176A38"/>
    <w:rsid w:val="00176A92"/>
    <w:rsid w:val="00176DAB"/>
    <w:rsid w:val="00177A5C"/>
    <w:rsid w:val="00177D71"/>
    <w:rsid w:val="00180134"/>
    <w:rsid w:val="00180D64"/>
    <w:rsid w:val="00180EB9"/>
    <w:rsid w:val="00180EE9"/>
    <w:rsid w:val="00181881"/>
    <w:rsid w:val="00181C60"/>
    <w:rsid w:val="00181F0F"/>
    <w:rsid w:val="00181F75"/>
    <w:rsid w:val="00182071"/>
    <w:rsid w:val="00183004"/>
    <w:rsid w:val="0018301A"/>
    <w:rsid w:val="001831C4"/>
    <w:rsid w:val="00183DD8"/>
    <w:rsid w:val="00183FEA"/>
    <w:rsid w:val="001849D9"/>
    <w:rsid w:val="00184D18"/>
    <w:rsid w:val="00184F17"/>
    <w:rsid w:val="001852A2"/>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5BE"/>
    <w:rsid w:val="00196CE4"/>
    <w:rsid w:val="00196F14"/>
    <w:rsid w:val="001A070B"/>
    <w:rsid w:val="001A0B47"/>
    <w:rsid w:val="001A17F8"/>
    <w:rsid w:val="001A232C"/>
    <w:rsid w:val="001A23A6"/>
    <w:rsid w:val="001A2579"/>
    <w:rsid w:val="001A2B0A"/>
    <w:rsid w:val="001A2F72"/>
    <w:rsid w:val="001A3195"/>
    <w:rsid w:val="001A3F67"/>
    <w:rsid w:val="001A3FEC"/>
    <w:rsid w:val="001A43A4"/>
    <w:rsid w:val="001A4EF7"/>
    <w:rsid w:val="001A54A3"/>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57A6"/>
    <w:rsid w:val="001C6688"/>
    <w:rsid w:val="001C76F7"/>
    <w:rsid w:val="001C7EB3"/>
    <w:rsid w:val="001D0249"/>
    <w:rsid w:val="001D0644"/>
    <w:rsid w:val="001D129F"/>
    <w:rsid w:val="001D1A03"/>
    <w:rsid w:val="001D1D00"/>
    <w:rsid w:val="001D2058"/>
    <w:rsid w:val="001D209D"/>
    <w:rsid w:val="001D2D62"/>
    <w:rsid w:val="001D509C"/>
    <w:rsid w:val="001D5785"/>
    <w:rsid w:val="001D5A3F"/>
    <w:rsid w:val="001D5C13"/>
    <w:rsid w:val="001D5EBF"/>
    <w:rsid w:val="001D5FF7"/>
    <w:rsid w:val="001D6531"/>
    <w:rsid w:val="001D7228"/>
    <w:rsid w:val="001D74FA"/>
    <w:rsid w:val="001D78C5"/>
    <w:rsid w:val="001E0216"/>
    <w:rsid w:val="001E06D6"/>
    <w:rsid w:val="001E07D4"/>
    <w:rsid w:val="001E0BC2"/>
    <w:rsid w:val="001E2794"/>
    <w:rsid w:val="001E2814"/>
    <w:rsid w:val="001E3D3F"/>
    <w:rsid w:val="001E47D5"/>
    <w:rsid w:val="001E4A24"/>
    <w:rsid w:val="001E5412"/>
    <w:rsid w:val="001E55B2"/>
    <w:rsid w:val="001E5866"/>
    <w:rsid w:val="001E7733"/>
    <w:rsid w:val="001F0335"/>
    <w:rsid w:val="001F0371"/>
    <w:rsid w:val="001F0B18"/>
    <w:rsid w:val="001F0EFD"/>
    <w:rsid w:val="001F0F81"/>
    <w:rsid w:val="001F1783"/>
    <w:rsid w:val="001F1DF0"/>
    <w:rsid w:val="001F1DF7"/>
    <w:rsid w:val="001F2926"/>
    <w:rsid w:val="001F2C4C"/>
    <w:rsid w:val="001F2FF2"/>
    <w:rsid w:val="001F3237"/>
    <w:rsid w:val="001F386B"/>
    <w:rsid w:val="001F3BF5"/>
    <w:rsid w:val="001F3FAE"/>
    <w:rsid w:val="001F41EB"/>
    <w:rsid w:val="001F5834"/>
    <w:rsid w:val="001F5FDE"/>
    <w:rsid w:val="001F6578"/>
    <w:rsid w:val="001F760C"/>
    <w:rsid w:val="001F7821"/>
    <w:rsid w:val="001F7877"/>
    <w:rsid w:val="002004DB"/>
    <w:rsid w:val="002017CB"/>
    <w:rsid w:val="00201DA0"/>
    <w:rsid w:val="00201F2E"/>
    <w:rsid w:val="002028BF"/>
    <w:rsid w:val="00202F4D"/>
    <w:rsid w:val="002032CE"/>
    <w:rsid w:val="002038C2"/>
    <w:rsid w:val="0020390F"/>
    <w:rsid w:val="00203917"/>
    <w:rsid w:val="00204426"/>
    <w:rsid w:val="002046BF"/>
    <w:rsid w:val="00204B03"/>
    <w:rsid w:val="00204E53"/>
    <w:rsid w:val="00204EEA"/>
    <w:rsid w:val="00205689"/>
    <w:rsid w:val="00205D7E"/>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899"/>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12B"/>
    <w:rsid w:val="002273AD"/>
    <w:rsid w:val="0022770A"/>
    <w:rsid w:val="00227C9F"/>
    <w:rsid w:val="00230460"/>
    <w:rsid w:val="00230A6E"/>
    <w:rsid w:val="00230B12"/>
    <w:rsid w:val="00230C8F"/>
    <w:rsid w:val="00230D36"/>
    <w:rsid w:val="00230DB1"/>
    <w:rsid w:val="00232FE2"/>
    <w:rsid w:val="00233B5F"/>
    <w:rsid w:val="00233BB7"/>
    <w:rsid w:val="002346A4"/>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66B"/>
    <w:rsid w:val="00243E78"/>
    <w:rsid w:val="00244B38"/>
    <w:rsid w:val="00244B5D"/>
    <w:rsid w:val="002452F5"/>
    <w:rsid w:val="00246C8C"/>
    <w:rsid w:val="0025145E"/>
    <w:rsid w:val="00251CF9"/>
    <w:rsid w:val="00252C9C"/>
    <w:rsid w:val="002542AE"/>
    <w:rsid w:val="00254A36"/>
    <w:rsid w:val="002554A3"/>
    <w:rsid w:val="002559B9"/>
    <w:rsid w:val="00255E60"/>
    <w:rsid w:val="0025682A"/>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004"/>
    <w:rsid w:val="00266522"/>
    <w:rsid w:val="002665A4"/>
    <w:rsid w:val="002674D5"/>
    <w:rsid w:val="002704F9"/>
    <w:rsid w:val="0027052A"/>
    <w:rsid w:val="00270D59"/>
    <w:rsid w:val="00270F2A"/>
    <w:rsid w:val="002716CA"/>
    <w:rsid w:val="00271DF6"/>
    <w:rsid w:val="0027256A"/>
    <w:rsid w:val="002737BA"/>
    <w:rsid w:val="002737E0"/>
    <w:rsid w:val="00273A88"/>
    <w:rsid w:val="00273B4F"/>
    <w:rsid w:val="00274353"/>
    <w:rsid w:val="0027499F"/>
    <w:rsid w:val="00274F0E"/>
    <w:rsid w:val="002754C4"/>
    <w:rsid w:val="0027573B"/>
    <w:rsid w:val="00276441"/>
    <w:rsid w:val="00276B03"/>
    <w:rsid w:val="0027775F"/>
    <w:rsid w:val="00277D41"/>
    <w:rsid w:val="00277F14"/>
    <w:rsid w:val="00280E91"/>
    <w:rsid w:val="00281D16"/>
    <w:rsid w:val="00283198"/>
    <w:rsid w:val="00283E26"/>
    <w:rsid w:val="00283F0A"/>
    <w:rsid w:val="002845EA"/>
    <w:rsid w:val="002846B1"/>
    <w:rsid w:val="002849A6"/>
    <w:rsid w:val="00284C6E"/>
    <w:rsid w:val="00286CDB"/>
    <w:rsid w:val="0028726A"/>
    <w:rsid w:val="002873B9"/>
    <w:rsid w:val="00291919"/>
    <w:rsid w:val="00291EFF"/>
    <w:rsid w:val="002926D4"/>
    <w:rsid w:val="00293A25"/>
    <w:rsid w:val="00293A76"/>
    <w:rsid w:val="002941F2"/>
    <w:rsid w:val="0029453A"/>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1BA"/>
    <w:rsid w:val="002B121D"/>
    <w:rsid w:val="002B155B"/>
    <w:rsid w:val="002B1ABE"/>
    <w:rsid w:val="002B23A8"/>
    <w:rsid w:val="002B24A4"/>
    <w:rsid w:val="002B24E8"/>
    <w:rsid w:val="002B32D6"/>
    <w:rsid w:val="002B372D"/>
    <w:rsid w:val="002B3A94"/>
    <w:rsid w:val="002B3E53"/>
    <w:rsid w:val="002B487D"/>
    <w:rsid w:val="002B4FD9"/>
    <w:rsid w:val="002B51FB"/>
    <w:rsid w:val="002B5F87"/>
    <w:rsid w:val="002B6548"/>
    <w:rsid w:val="002B6B4A"/>
    <w:rsid w:val="002B71EB"/>
    <w:rsid w:val="002B7388"/>
    <w:rsid w:val="002B74B1"/>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3B3"/>
    <w:rsid w:val="002C4B4C"/>
    <w:rsid w:val="002C4DBF"/>
    <w:rsid w:val="002C605B"/>
    <w:rsid w:val="002C627F"/>
    <w:rsid w:val="002C6828"/>
    <w:rsid w:val="002C6CF7"/>
    <w:rsid w:val="002C7037"/>
    <w:rsid w:val="002D02FE"/>
    <w:rsid w:val="002D1535"/>
    <w:rsid w:val="002D156F"/>
    <w:rsid w:val="002D1AAA"/>
    <w:rsid w:val="002D207D"/>
    <w:rsid w:val="002D20E8"/>
    <w:rsid w:val="002D236D"/>
    <w:rsid w:val="002D2DC6"/>
    <w:rsid w:val="002D3491"/>
    <w:rsid w:val="002D3C61"/>
    <w:rsid w:val="002D4250"/>
    <w:rsid w:val="002D456F"/>
    <w:rsid w:val="002D4575"/>
    <w:rsid w:val="002D4EEB"/>
    <w:rsid w:val="002D5580"/>
    <w:rsid w:val="002D5CF0"/>
    <w:rsid w:val="002D601F"/>
    <w:rsid w:val="002D6A4F"/>
    <w:rsid w:val="002D6F33"/>
    <w:rsid w:val="002D7D70"/>
    <w:rsid w:val="002E069D"/>
    <w:rsid w:val="002E0768"/>
    <w:rsid w:val="002E0877"/>
    <w:rsid w:val="002E2964"/>
    <w:rsid w:val="002E2C90"/>
    <w:rsid w:val="002E30B8"/>
    <w:rsid w:val="002E3165"/>
    <w:rsid w:val="002E37FB"/>
    <w:rsid w:val="002E4305"/>
    <w:rsid w:val="002E4710"/>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37FB"/>
    <w:rsid w:val="002F6164"/>
    <w:rsid w:val="002F6FA0"/>
    <w:rsid w:val="002F7000"/>
    <w:rsid w:val="002F7391"/>
    <w:rsid w:val="002F7A7E"/>
    <w:rsid w:val="003005F7"/>
    <w:rsid w:val="00301193"/>
    <w:rsid w:val="00301221"/>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52B"/>
    <w:rsid w:val="00307F3C"/>
    <w:rsid w:val="00310046"/>
    <w:rsid w:val="003101E4"/>
    <w:rsid w:val="00310A82"/>
    <w:rsid w:val="00310B6E"/>
    <w:rsid w:val="00310DD3"/>
    <w:rsid w:val="00310ED2"/>
    <w:rsid w:val="00311076"/>
    <w:rsid w:val="00311C27"/>
    <w:rsid w:val="00312694"/>
    <w:rsid w:val="00313403"/>
    <w:rsid w:val="003141B6"/>
    <w:rsid w:val="00314A80"/>
    <w:rsid w:val="00314E49"/>
    <w:rsid w:val="00316381"/>
    <w:rsid w:val="003163A5"/>
    <w:rsid w:val="003169A4"/>
    <w:rsid w:val="00317394"/>
    <w:rsid w:val="00317BD2"/>
    <w:rsid w:val="003203EF"/>
    <w:rsid w:val="0032067F"/>
    <w:rsid w:val="0032071C"/>
    <w:rsid w:val="00321A56"/>
    <w:rsid w:val="00321B20"/>
    <w:rsid w:val="003229AC"/>
    <w:rsid w:val="003234B7"/>
    <w:rsid w:val="00323C68"/>
    <w:rsid w:val="003240F7"/>
    <w:rsid w:val="00325043"/>
    <w:rsid w:val="00325546"/>
    <w:rsid w:val="003259C5"/>
    <w:rsid w:val="00325CC0"/>
    <w:rsid w:val="00326507"/>
    <w:rsid w:val="003267C8"/>
    <w:rsid w:val="003270A4"/>
    <w:rsid w:val="00327436"/>
    <w:rsid w:val="00330E00"/>
    <w:rsid w:val="00331472"/>
    <w:rsid w:val="0033253D"/>
    <w:rsid w:val="003325FD"/>
    <w:rsid w:val="003326E2"/>
    <w:rsid w:val="00332D6F"/>
    <w:rsid w:val="00333314"/>
    <w:rsid w:val="00333B85"/>
    <w:rsid w:val="00334564"/>
    <w:rsid w:val="003347CE"/>
    <w:rsid w:val="003355DB"/>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5CB0"/>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685"/>
    <w:rsid w:val="00364E7A"/>
    <w:rsid w:val="003650C5"/>
    <w:rsid w:val="0036520F"/>
    <w:rsid w:val="003653B7"/>
    <w:rsid w:val="00365501"/>
    <w:rsid w:val="003666F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1B7"/>
    <w:rsid w:val="00377976"/>
    <w:rsid w:val="003802B8"/>
    <w:rsid w:val="00380721"/>
    <w:rsid w:val="00380FA2"/>
    <w:rsid w:val="00381658"/>
    <w:rsid w:val="00381E92"/>
    <w:rsid w:val="00382B60"/>
    <w:rsid w:val="0038317B"/>
    <w:rsid w:val="00383467"/>
    <w:rsid w:val="0038400D"/>
    <w:rsid w:val="0038438D"/>
    <w:rsid w:val="0038517B"/>
    <w:rsid w:val="00385C27"/>
    <w:rsid w:val="00386A7E"/>
    <w:rsid w:val="00386E4B"/>
    <w:rsid w:val="003871DA"/>
    <w:rsid w:val="00391276"/>
    <w:rsid w:val="0039134D"/>
    <w:rsid w:val="00391836"/>
    <w:rsid w:val="00391E56"/>
    <w:rsid w:val="00391F90"/>
    <w:rsid w:val="0039240E"/>
    <w:rsid w:val="00392525"/>
    <w:rsid w:val="0039333F"/>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074"/>
    <w:rsid w:val="003A39AC"/>
    <w:rsid w:val="003A5049"/>
    <w:rsid w:val="003A5533"/>
    <w:rsid w:val="003A62A4"/>
    <w:rsid w:val="003A645E"/>
    <w:rsid w:val="003A6791"/>
    <w:rsid w:val="003A6AEC"/>
    <w:rsid w:val="003A734A"/>
    <w:rsid w:val="003B0CA7"/>
    <w:rsid w:val="003B0D6E"/>
    <w:rsid w:val="003B0E7B"/>
    <w:rsid w:val="003B16F5"/>
    <w:rsid w:val="003B1B10"/>
    <w:rsid w:val="003B1FC0"/>
    <w:rsid w:val="003B3302"/>
    <w:rsid w:val="003B3A13"/>
    <w:rsid w:val="003B3E74"/>
    <w:rsid w:val="003B43A2"/>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805"/>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6E3"/>
    <w:rsid w:val="003D07B5"/>
    <w:rsid w:val="003D0C67"/>
    <w:rsid w:val="003D0E3C"/>
    <w:rsid w:val="003D1153"/>
    <w:rsid w:val="003D117E"/>
    <w:rsid w:val="003D14E9"/>
    <w:rsid w:val="003D1CF4"/>
    <w:rsid w:val="003D2146"/>
    <w:rsid w:val="003D2FE2"/>
    <w:rsid w:val="003D365B"/>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DE2"/>
    <w:rsid w:val="003E6FA4"/>
    <w:rsid w:val="003E7802"/>
    <w:rsid w:val="003F1EEA"/>
    <w:rsid w:val="003F208A"/>
    <w:rsid w:val="003F2273"/>
    <w:rsid w:val="003F264A"/>
    <w:rsid w:val="003F28E4"/>
    <w:rsid w:val="003F300B"/>
    <w:rsid w:val="003F4583"/>
    <w:rsid w:val="003F4C5E"/>
    <w:rsid w:val="003F66A5"/>
    <w:rsid w:val="003F6CF8"/>
    <w:rsid w:val="003F73C7"/>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8F5"/>
    <w:rsid w:val="004069FB"/>
    <w:rsid w:val="004072C8"/>
    <w:rsid w:val="0040761D"/>
    <w:rsid w:val="0041023E"/>
    <w:rsid w:val="00410555"/>
    <w:rsid w:val="004106FE"/>
    <w:rsid w:val="00410C31"/>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574B"/>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21BB"/>
    <w:rsid w:val="00452896"/>
    <w:rsid w:val="00454D73"/>
    <w:rsid w:val="0045525D"/>
    <w:rsid w:val="004553CA"/>
    <w:rsid w:val="0045669A"/>
    <w:rsid w:val="00456A36"/>
    <w:rsid w:val="00456B02"/>
    <w:rsid w:val="004575B1"/>
    <w:rsid w:val="00457745"/>
    <w:rsid w:val="00460CA5"/>
    <w:rsid w:val="0046186C"/>
    <w:rsid w:val="0046188C"/>
    <w:rsid w:val="00461ABD"/>
    <w:rsid w:val="004623A3"/>
    <w:rsid w:val="00462E00"/>
    <w:rsid w:val="00463606"/>
    <w:rsid w:val="004636DA"/>
    <w:rsid w:val="00463B0B"/>
    <w:rsid w:val="00464493"/>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1FA"/>
    <w:rsid w:val="00473311"/>
    <w:rsid w:val="00473CF5"/>
    <w:rsid w:val="004749BD"/>
    <w:rsid w:val="00475591"/>
    <w:rsid w:val="0047567E"/>
    <w:rsid w:val="00475DA7"/>
    <w:rsid w:val="0047619C"/>
    <w:rsid w:val="004763CF"/>
    <w:rsid w:val="00476599"/>
    <w:rsid w:val="00476A47"/>
    <w:rsid w:val="00476E9A"/>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3A"/>
    <w:rsid w:val="00493AF9"/>
    <w:rsid w:val="00493C6A"/>
    <w:rsid w:val="00493CC7"/>
    <w:rsid w:val="0049623A"/>
    <w:rsid w:val="0049655D"/>
    <w:rsid w:val="0049697A"/>
    <w:rsid w:val="004974D8"/>
    <w:rsid w:val="004A0302"/>
    <w:rsid w:val="004A0321"/>
    <w:rsid w:val="004A1734"/>
    <w:rsid w:val="004A1C5D"/>
    <w:rsid w:val="004A3051"/>
    <w:rsid w:val="004A329D"/>
    <w:rsid w:val="004A3453"/>
    <w:rsid w:val="004A3859"/>
    <w:rsid w:val="004A51CE"/>
    <w:rsid w:val="004A5D87"/>
    <w:rsid w:val="004A6204"/>
    <w:rsid w:val="004A6299"/>
    <w:rsid w:val="004A712A"/>
    <w:rsid w:val="004A7722"/>
    <w:rsid w:val="004A798D"/>
    <w:rsid w:val="004B1ADC"/>
    <w:rsid w:val="004B2363"/>
    <w:rsid w:val="004B2714"/>
    <w:rsid w:val="004B28E1"/>
    <w:rsid w:val="004B2F56"/>
    <w:rsid w:val="004B3228"/>
    <w:rsid w:val="004B383E"/>
    <w:rsid w:val="004B4574"/>
    <w:rsid w:val="004B4580"/>
    <w:rsid w:val="004B4A95"/>
    <w:rsid w:val="004B4B72"/>
    <w:rsid w:val="004B5371"/>
    <w:rsid w:val="004B5522"/>
    <w:rsid w:val="004B571E"/>
    <w:rsid w:val="004B5C46"/>
    <w:rsid w:val="004B60F5"/>
    <w:rsid w:val="004B61C2"/>
    <w:rsid w:val="004B6770"/>
    <w:rsid w:val="004B68FF"/>
    <w:rsid w:val="004B6A49"/>
    <w:rsid w:val="004B6D52"/>
    <w:rsid w:val="004B7B69"/>
    <w:rsid w:val="004C17D2"/>
    <w:rsid w:val="004C1D9B"/>
    <w:rsid w:val="004C217A"/>
    <w:rsid w:val="004C2B3E"/>
    <w:rsid w:val="004C3803"/>
    <w:rsid w:val="004C3F9B"/>
    <w:rsid w:val="004C474D"/>
    <w:rsid w:val="004C5579"/>
    <w:rsid w:val="004C5C21"/>
    <w:rsid w:val="004C5CF3"/>
    <w:rsid w:val="004C6070"/>
    <w:rsid w:val="004C78E7"/>
    <w:rsid w:val="004D0281"/>
    <w:rsid w:val="004D0AE2"/>
    <w:rsid w:val="004D0EA7"/>
    <w:rsid w:val="004D1193"/>
    <w:rsid w:val="004D134A"/>
    <w:rsid w:val="004D1C32"/>
    <w:rsid w:val="004D1E87"/>
    <w:rsid w:val="004D1F4A"/>
    <w:rsid w:val="004D2727"/>
    <w:rsid w:val="004D28BA"/>
    <w:rsid w:val="004D2B0B"/>
    <w:rsid w:val="004D2B4B"/>
    <w:rsid w:val="004D466D"/>
    <w:rsid w:val="004D54B3"/>
    <w:rsid w:val="004D5671"/>
    <w:rsid w:val="004D5FF6"/>
    <w:rsid w:val="004D6073"/>
    <w:rsid w:val="004D64A9"/>
    <w:rsid w:val="004D687E"/>
    <w:rsid w:val="004D7784"/>
    <w:rsid w:val="004D77AD"/>
    <w:rsid w:val="004E037F"/>
    <w:rsid w:val="004E04C8"/>
    <w:rsid w:val="004E07D8"/>
    <w:rsid w:val="004E0B7B"/>
    <w:rsid w:val="004E13DF"/>
    <w:rsid w:val="004E144F"/>
    <w:rsid w:val="004E1503"/>
    <w:rsid w:val="004E1977"/>
    <w:rsid w:val="004E1B0A"/>
    <w:rsid w:val="004E1C69"/>
    <w:rsid w:val="004E1C8E"/>
    <w:rsid w:val="004E27C5"/>
    <w:rsid w:val="004E2FC6"/>
    <w:rsid w:val="004E3919"/>
    <w:rsid w:val="004E442C"/>
    <w:rsid w:val="004E54F5"/>
    <w:rsid w:val="004E5843"/>
    <w:rsid w:val="004E59BE"/>
    <w:rsid w:val="004E60CD"/>
    <w:rsid w:val="004E675F"/>
    <w:rsid w:val="004E68E0"/>
    <w:rsid w:val="004E6A12"/>
    <w:rsid w:val="004E6E9A"/>
    <w:rsid w:val="004F019E"/>
    <w:rsid w:val="004F0926"/>
    <w:rsid w:val="004F0CAA"/>
    <w:rsid w:val="004F2130"/>
    <w:rsid w:val="004F2639"/>
    <w:rsid w:val="004F2E2A"/>
    <w:rsid w:val="004F2EEC"/>
    <w:rsid w:val="004F30DA"/>
    <w:rsid w:val="004F3B83"/>
    <w:rsid w:val="004F3C4E"/>
    <w:rsid w:val="004F4BC7"/>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2A"/>
    <w:rsid w:val="005167C7"/>
    <w:rsid w:val="005169CF"/>
    <w:rsid w:val="00516DDC"/>
    <w:rsid w:val="005170F3"/>
    <w:rsid w:val="00520445"/>
    <w:rsid w:val="0052057E"/>
    <w:rsid w:val="00520BDB"/>
    <w:rsid w:val="00520F57"/>
    <w:rsid w:val="005215E3"/>
    <w:rsid w:val="005216EB"/>
    <w:rsid w:val="00521B22"/>
    <w:rsid w:val="00521B59"/>
    <w:rsid w:val="00521E76"/>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C3"/>
    <w:rsid w:val="00532EDD"/>
    <w:rsid w:val="00533989"/>
    <w:rsid w:val="00534395"/>
    <w:rsid w:val="00534468"/>
    <w:rsid w:val="00534816"/>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B05"/>
    <w:rsid w:val="00544D9F"/>
    <w:rsid w:val="005455E8"/>
    <w:rsid w:val="005457B4"/>
    <w:rsid w:val="00545F4E"/>
    <w:rsid w:val="00546454"/>
    <w:rsid w:val="005473A5"/>
    <w:rsid w:val="0054752B"/>
    <w:rsid w:val="005500CE"/>
    <w:rsid w:val="005502DE"/>
    <w:rsid w:val="005506F6"/>
    <w:rsid w:val="00550A62"/>
    <w:rsid w:val="005525A4"/>
    <w:rsid w:val="00552934"/>
    <w:rsid w:val="00552D6E"/>
    <w:rsid w:val="00553DC6"/>
    <w:rsid w:val="00553DFD"/>
    <w:rsid w:val="005544AC"/>
    <w:rsid w:val="00554C36"/>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69A4"/>
    <w:rsid w:val="00566B75"/>
    <w:rsid w:val="00567040"/>
    <w:rsid w:val="00567893"/>
    <w:rsid w:val="00567AF9"/>
    <w:rsid w:val="005716B8"/>
    <w:rsid w:val="00571702"/>
    <w:rsid w:val="00571F29"/>
    <w:rsid w:val="005739AB"/>
    <w:rsid w:val="00573BD6"/>
    <w:rsid w:val="00574057"/>
    <w:rsid w:val="005744FC"/>
    <w:rsid w:val="005746AB"/>
    <w:rsid w:val="005747A5"/>
    <w:rsid w:val="00574B01"/>
    <w:rsid w:val="00574CC8"/>
    <w:rsid w:val="005757D1"/>
    <w:rsid w:val="00575C75"/>
    <w:rsid w:val="00576B25"/>
    <w:rsid w:val="00577582"/>
    <w:rsid w:val="005775F6"/>
    <w:rsid w:val="00577E4E"/>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01"/>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7A5"/>
    <w:rsid w:val="0059697A"/>
    <w:rsid w:val="00596EE4"/>
    <w:rsid w:val="005A1236"/>
    <w:rsid w:val="005A17BE"/>
    <w:rsid w:val="005A3009"/>
    <w:rsid w:val="005A32A6"/>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CCC"/>
    <w:rsid w:val="005E1F72"/>
    <w:rsid w:val="005E24FD"/>
    <w:rsid w:val="005E2F4D"/>
    <w:rsid w:val="005E2FA5"/>
    <w:rsid w:val="005E3501"/>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3820"/>
    <w:rsid w:val="005F40EC"/>
    <w:rsid w:val="005F53F2"/>
    <w:rsid w:val="005F5608"/>
    <w:rsid w:val="005F581A"/>
    <w:rsid w:val="005F7B34"/>
    <w:rsid w:val="005F7C1D"/>
    <w:rsid w:val="0060038D"/>
    <w:rsid w:val="00604C65"/>
    <w:rsid w:val="0060526C"/>
    <w:rsid w:val="0060591F"/>
    <w:rsid w:val="00605E16"/>
    <w:rsid w:val="00605F9B"/>
    <w:rsid w:val="00606328"/>
    <w:rsid w:val="0060652B"/>
    <w:rsid w:val="00606B84"/>
    <w:rsid w:val="00607120"/>
    <w:rsid w:val="00607F7B"/>
    <w:rsid w:val="006105DA"/>
    <w:rsid w:val="00610893"/>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041"/>
    <w:rsid w:val="006237BD"/>
    <w:rsid w:val="006237DE"/>
    <w:rsid w:val="00623998"/>
    <w:rsid w:val="00623F24"/>
    <w:rsid w:val="00624EC1"/>
    <w:rsid w:val="00625529"/>
    <w:rsid w:val="006263C5"/>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471"/>
    <w:rsid w:val="0063365D"/>
    <w:rsid w:val="006337A5"/>
    <w:rsid w:val="00633AED"/>
    <w:rsid w:val="00633E1E"/>
    <w:rsid w:val="00634DC9"/>
    <w:rsid w:val="006356C0"/>
    <w:rsid w:val="00635D52"/>
    <w:rsid w:val="006365A9"/>
    <w:rsid w:val="00636A8E"/>
    <w:rsid w:val="006371D0"/>
    <w:rsid w:val="00637246"/>
    <w:rsid w:val="00637856"/>
    <w:rsid w:val="00637DAB"/>
    <w:rsid w:val="006417C7"/>
    <w:rsid w:val="00642172"/>
    <w:rsid w:val="006422E0"/>
    <w:rsid w:val="00642EFE"/>
    <w:rsid w:val="0064473D"/>
    <w:rsid w:val="00644850"/>
    <w:rsid w:val="00644CE2"/>
    <w:rsid w:val="00645866"/>
    <w:rsid w:val="00645DDB"/>
    <w:rsid w:val="00645FC9"/>
    <w:rsid w:val="0064738A"/>
    <w:rsid w:val="00650073"/>
    <w:rsid w:val="00650458"/>
    <w:rsid w:val="006505D2"/>
    <w:rsid w:val="00650850"/>
    <w:rsid w:val="0065124D"/>
    <w:rsid w:val="00651408"/>
    <w:rsid w:val="006519EF"/>
    <w:rsid w:val="00651E02"/>
    <w:rsid w:val="0065206B"/>
    <w:rsid w:val="006521E5"/>
    <w:rsid w:val="00654778"/>
    <w:rsid w:val="00654A51"/>
    <w:rsid w:val="00654ADD"/>
    <w:rsid w:val="00654B3F"/>
    <w:rsid w:val="00655541"/>
    <w:rsid w:val="00655E71"/>
    <w:rsid w:val="00655EBD"/>
    <w:rsid w:val="00660138"/>
    <w:rsid w:val="006607D5"/>
    <w:rsid w:val="006608AD"/>
    <w:rsid w:val="00661E7D"/>
    <w:rsid w:val="00662165"/>
    <w:rsid w:val="00662623"/>
    <w:rsid w:val="0066349B"/>
    <w:rsid w:val="00663F9F"/>
    <w:rsid w:val="006650C4"/>
    <w:rsid w:val="00665120"/>
    <w:rsid w:val="00665605"/>
    <w:rsid w:val="006657A3"/>
    <w:rsid w:val="006657EE"/>
    <w:rsid w:val="00665EB9"/>
    <w:rsid w:val="0066621D"/>
    <w:rsid w:val="00666775"/>
    <w:rsid w:val="006672BA"/>
    <w:rsid w:val="006672E6"/>
    <w:rsid w:val="00667960"/>
    <w:rsid w:val="00667A56"/>
    <w:rsid w:val="00667C83"/>
    <w:rsid w:val="00667D39"/>
    <w:rsid w:val="0067066B"/>
    <w:rsid w:val="0067102D"/>
    <w:rsid w:val="00671A82"/>
    <w:rsid w:val="006722A4"/>
    <w:rsid w:val="00672E18"/>
    <w:rsid w:val="0067389F"/>
    <w:rsid w:val="00673BD3"/>
    <w:rsid w:val="00673D0A"/>
    <w:rsid w:val="00674E7A"/>
    <w:rsid w:val="00675740"/>
    <w:rsid w:val="0067579A"/>
    <w:rsid w:val="00676178"/>
    <w:rsid w:val="00677658"/>
    <w:rsid w:val="00681F45"/>
    <w:rsid w:val="00682E8D"/>
    <w:rsid w:val="00682F00"/>
    <w:rsid w:val="0068321D"/>
    <w:rsid w:val="006845B4"/>
    <w:rsid w:val="00684668"/>
    <w:rsid w:val="00685962"/>
    <w:rsid w:val="00685A30"/>
    <w:rsid w:val="00685C48"/>
    <w:rsid w:val="00687302"/>
    <w:rsid w:val="00687381"/>
    <w:rsid w:val="00687E34"/>
    <w:rsid w:val="006906E8"/>
    <w:rsid w:val="006908AA"/>
    <w:rsid w:val="00691009"/>
    <w:rsid w:val="006912BB"/>
    <w:rsid w:val="00692C09"/>
    <w:rsid w:val="00692FA3"/>
    <w:rsid w:val="00693101"/>
    <w:rsid w:val="006937F1"/>
    <w:rsid w:val="00693C4E"/>
    <w:rsid w:val="006947EF"/>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2F70"/>
    <w:rsid w:val="006A3C8A"/>
    <w:rsid w:val="006A3DED"/>
    <w:rsid w:val="006A475C"/>
    <w:rsid w:val="006A4AFC"/>
    <w:rsid w:val="006A4B0D"/>
    <w:rsid w:val="006A5026"/>
    <w:rsid w:val="006A584F"/>
    <w:rsid w:val="006A6338"/>
    <w:rsid w:val="006A6D19"/>
    <w:rsid w:val="006A6E86"/>
    <w:rsid w:val="006A757B"/>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561"/>
    <w:rsid w:val="006B6951"/>
    <w:rsid w:val="006C00A3"/>
    <w:rsid w:val="006C08B6"/>
    <w:rsid w:val="006C0B68"/>
    <w:rsid w:val="006C1293"/>
    <w:rsid w:val="006C12EC"/>
    <w:rsid w:val="006C1D25"/>
    <w:rsid w:val="006C222B"/>
    <w:rsid w:val="006C229E"/>
    <w:rsid w:val="006C288C"/>
    <w:rsid w:val="006C2B56"/>
    <w:rsid w:val="006C2C13"/>
    <w:rsid w:val="006C2F98"/>
    <w:rsid w:val="006C3115"/>
    <w:rsid w:val="006C47F0"/>
    <w:rsid w:val="006C58B5"/>
    <w:rsid w:val="006C679A"/>
    <w:rsid w:val="006C784D"/>
    <w:rsid w:val="006C7FD7"/>
    <w:rsid w:val="006D0B02"/>
    <w:rsid w:val="006D0D6F"/>
    <w:rsid w:val="006D0E83"/>
    <w:rsid w:val="006D1826"/>
    <w:rsid w:val="006D1BA0"/>
    <w:rsid w:val="006D2DF7"/>
    <w:rsid w:val="006D4448"/>
    <w:rsid w:val="006D4E1D"/>
    <w:rsid w:val="006D5516"/>
    <w:rsid w:val="006D6150"/>
    <w:rsid w:val="006D6926"/>
    <w:rsid w:val="006D71ED"/>
    <w:rsid w:val="006D7219"/>
    <w:rsid w:val="006E0048"/>
    <w:rsid w:val="006E15CD"/>
    <w:rsid w:val="006E1E8F"/>
    <w:rsid w:val="006E35A0"/>
    <w:rsid w:val="006E49D7"/>
    <w:rsid w:val="006E50E4"/>
    <w:rsid w:val="006E534B"/>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3FF8"/>
    <w:rsid w:val="006F49AA"/>
    <w:rsid w:val="006F58E6"/>
    <w:rsid w:val="006F5C0C"/>
    <w:rsid w:val="006F6413"/>
    <w:rsid w:val="006F69A0"/>
    <w:rsid w:val="006F758E"/>
    <w:rsid w:val="00700C81"/>
    <w:rsid w:val="00701157"/>
    <w:rsid w:val="007014DE"/>
    <w:rsid w:val="007017E0"/>
    <w:rsid w:val="007019EA"/>
    <w:rsid w:val="00702A06"/>
    <w:rsid w:val="007032AC"/>
    <w:rsid w:val="007035C9"/>
    <w:rsid w:val="00704898"/>
    <w:rsid w:val="00705492"/>
    <w:rsid w:val="00705706"/>
    <w:rsid w:val="00705F60"/>
    <w:rsid w:val="00706EA3"/>
    <w:rsid w:val="007072C5"/>
    <w:rsid w:val="0070731F"/>
    <w:rsid w:val="00707B86"/>
    <w:rsid w:val="00712311"/>
    <w:rsid w:val="00712DB8"/>
    <w:rsid w:val="007131F4"/>
    <w:rsid w:val="00713746"/>
    <w:rsid w:val="00713D57"/>
    <w:rsid w:val="0071687B"/>
    <w:rsid w:val="0071689A"/>
    <w:rsid w:val="00716F47"/>
    <w:rsid w:val="00717E6E"/>
    <w:rsid w:val="007204FD"/>
    <w:rsid w:val="00720542"/>
    <w:rsid w:val="007210AC"/>
    <w:rsid w:val="00721677"/>
    <w:rsid w:val="00721CBC"/>
    <w:rsid w:val="00721CEE"/>
    <w:rsid w:val="00721DB5"/>
    <w:rsid w:val="00722665"/>
    <w:rsid w:val="00723462"/>
    <w:rsid w:val="00723E02"/>
    <w:rsid w:val="007248D6"/>
    <w:rsid w:val="007248F1"/>
    <w:rsid w:val="0072587C"/>
    <w:rsid w:val="00725ED3"/>
    <w:rsid w:val="00726A35"/>
    <w:rsid w:val="00727466"/>
    <w:rsid w:val="007304FF"/>
    <w:rsid w:val="00730648"/>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AFA"/>
    <w:rsid w:val="00750E05"/>
    <w:rsid w:val="00750FFF"/>
    <w:rsid w:val="00751116"/>
    <w:rsid w:val="00751C28"/>
    <w:rsid w:val="007525C0"/>
    <w:rsid w:val="00752E11"/>
    <w:rsid w:val="00753C9B"/>
    <w:rsid w:val="00753DCB"/>
    <w:rsid w:val="00753E6E"/>
    <w:rsid w:val="007542A6"/>
    <w:rsid w:val="00754697"/>
    <w:rsid w:val="007547BE"/>
    <w:rsid w:val="00754E14"/>
    <w:rsid w:val="00754F3A"/>
    <w:rsid w:val="007554B5"/>
    <w:rsid w:val="00755AA2"/>
    <w:rsid w:val="007561E6"/>
    <w:rsid w:val="0075698B"/>
    <w:rsid w:val="007570E9"/>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0F29"/>
    <w:rsid w:val="0077159F"/>
    <w:rsid w:val="00771A24"/>
    <w:rsid w:val="00771A7D"/>
    <w:rsid w:val="00771C0F"/>
    <w:rsid w:val="00771DCB"/>
    <w:rsid w:val="00772280"/>
    <w:rsid w:val="007723F7"/>
    <w:rsid w:val="0077263B"/>
    <w:rsid w:val="00772CBC"/>
    <w:rsid w:val="00772F69"/>
    <w:rsid w:val="00773485"/>
    <w:rsid w:val="0077364F"/>
    <w:rsid w:val="00773841"/>
    <w:rsid w:val="007739D9"/>
    <w:rsid w:val="00773BD2"/>
    <w:rsid w:val="00773E7C"/>
    <w:rsid w:val="00774C67"/>
    <w:rsid w:val="0077504D"/>
    <w:rsid w:val="00775FAF"/>
    <w:rsid w:val="00776E6C"/>
    <w:rsid w:val="00777072"/>
    <w:rsid w:val="0077784D"/>
    <w:rsid w:val="00780D44"/>
    <w:rsid w:val="007811AE"/>
    <w:rsid w:val="007813EB"/>
    <w:rsid w:val="00781688"/>
    <w:rsid w:val="007827C7"/>
    <w:rsid w:val="00782D3C"/>
    <w:rsid w:val="00782D60"/>
    <w:rsid w:val="0078387F"/>
    <w:rsid w:val="007839E7"/>
    <w:rsid w:val="00784A96"/>
    <w:rsid w:val="00784CB7"/>
    <w:rsid w:val="007854B2"/>
    <w:rsid w:val="00786041"/>
    <w:rsid w:val="00786A78"/>
    <w:rsid w:val="00786EB3"/>
    <w:rsid w:val="007874CB"/>
    <w:rsid w:val="0078774A"/>
    <w:rsid w:val="00787A1B"/>
    <w:rsid w:val="00787B55"/>
    <w:rsid w:val="00790268"/>
    <w:rsid w:val="00790715"/>
    <w:rsid w:val="00791764"/>
    <w:rsid w:val="00791FCA"/>
    <w:rsid w:val="00791FE4"/>
    <w:rsid w:val="0079282B"/>
    <w:rsid w:val="007930E2"/>
    <w:rsid w:val="00793108"/>
    <w:rsid w:val="00793343"/>
    <w:rsid w:val="007938B0"/>
    <w:rsid w:val="007939CF"/>
    <w:rsid w:val="00793E8B"/>
    <w:rsid w:val="00794790"/>
    <w:rsid w:val="0079529B"/>
    <w:rsid w:val="0079574B"/>
    <w:rsid w:val="00796008"/>
    <w:rsid w:val="00796076"/>
    <w:rsid w:val="007961A6"/>
    <w:rsid w:val="00796586"/>
    <w:rsid w:val="00796679"/>
    <w:rsid w:val="007968A3"/>
    <w:rsid w:val="00796D4A"/>
    <w:rsid w:val="00796ECC"/>
    <w:rsid w:val="007A12AE"/>
    <w:rsid w:val="007A14E0"/>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C89"/>
    <w:rsid w:val="007C3D16"/>
    <w:rsid w:val="007C3FF3"/>
    <w:rsid w:val="007C4876"/>
    <w:rsid w:val="007C49D4"/>
    <w:rsid w:val="007C4E0B"/>
    <w:rsid w:val="007C4EF7"/>
    <w:rsid w:val="007C55BD"/>
    <w:rsid w:val="007C5F44"/>
    <w:rsid w:val="007C6CF3"/>
    <w:rsid w:val="007C6F4D"/>
    <w:rsid w:val="007C7140"/>
    <w:rsid w:val="007C7F1C"/>
    <w:rsid w:val="007D02FE"/>
    <w:rsid w:val="007D0798"/>
    <w:rsid w:val="007D0927"/>
    <w:rsid w:val="007D0C96"/>
    <w:rsid w:val="007D1213"/>
    <w:rsid w:val="007D12B1"/>
    <w:rsid w:val="007D13EE"/>
    <w:rsid w:val="007D1692"/>
    <w:rsid w:val="007D1E6B"/>
    <w:rsid w:val="007D26E3"/>
    <w:rsid w:val="007D2B56"/>
    <w:rsid w:val="007D3E45"/>
    <w:rsid w:val="007D4017"/>
    <w:rsid w:val="007D41A3"/>
    <w:rsid w:val="007D4470"/>
    <w:rsid w:val="007D4C2A"/>
    <w:rsid w:val="007D4E09"/>
    <w:rsid w:val="007D7074"/>
    <w:rsid w:val="007D716A"/>
    <w:rsid w:val="007D7707"/>
    <w:rsid w:val="007D7B25"/>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8FE"/>
    <w:rsid w:val="007F5A5F"/>
    <w:rsid w:val="007F6722"/>
    <w:rsid w:val="007F7C4E"/>
    <w:rsid w:val="008013BF"/>
    <w:rsid w:val="008013DA"/>
    <w:rsid w:val="00801AC7"/>
    <w:rsid w:val="00802408"/>
    <w:rsid w:val="00802C55"/>
    <w:rsid w:val="00803069"/>
    <w:rsid w:val="008030B6"/>
    <w:rsid w:val="00803ED8"/>
    <w:rsid w:val="008040A9"/>
    <w:rsid w:val="0080437A"/>
    <w:rsid w:val="00804EE9"/>
    <w:rsid w:val="008055DB"/>
    <w:rsid w:val="00806EF0"/>
    <w:rsid w:val="00807146"/>
    <w:rsid w:val="00807178"/>
    <w:rsid w:val="0080777B"/>
    <w:rsid w:val="00807F1E"/>
    <w:rsid w:val="00807F3B"/>
    <w:rsid w:val="008105B4"/>
    <w:rsid w:val="008106C0"/>
    <w:rsid w:val="00810F23"/>
    <w:rsid w:val="008111A5"/>
    <w:rsid w:val="00811D16"/>
    <w:rsid w:val="0081220F"/>
    <w:rsid w:val="00812B4F"/>
    <w:rsid w:val="00813D84"/>
    <w:rsid w:val="00813F3D"/>
    <w:rsid w:val="00814DBD"/>
    <w:rsid w:val="0081568C"/>
    <w:rsid w:val="00816505"/>
    <w:rsid w:val="0081738C"/>
    <w:rsid w:val="00820257"/>
    <w:rsid w:val="0082102B"/>
    <w:rsid w:val="008218B4"/>
    <w:rsid w:val="00821921"/>
    <w:rsid w:val="008223F5"/>
    <w:rsid w:val="00822942"/>
    <w:rsid w:val="008229D3"/>
    <w:rsid w:val="00822E50"/>
    <w:rsid w:val="0082346E"/>
    <w:rsid w:val="0082440E"/>
    <w:rsid w:val="00824F68"/>
    <w:rsid w:val="00824F95"/>
    <w:rsid w:val="008258A1"/>
    <w:rsid w:val="00825AAE"/>
    <w:rsid w:val="00826193"/>
    <w:rsid w:val="008264EB"/>
    <w:rsid w:val="00827CDA"/>
    <w:rsid w:val="00830036"/>
    <w:rsid w:val="00830445"/>
    <w:rsid w:val="00830AD3"/>
    <w:rsid w:val="00830F26"/>
    <w:rsid w:val="00831C52"/>
    <w:rsid w:val="00831D6D"/>
    <w:rsid w:val="00831DC3"/>
    <w:rsid w:val="00832225"/>
    <w:rsid w:val="008326D8"/>
    <w:rsid w:val="0083296C"/>
    <w:rsid w:val="0083475E"/>
    <w:rsid w:val="008348C6"/>
    <w:rsid w:val="00834CD0"/>
    <w:rsid w:val="00835374"/>
    <w:rsid w:val="00835822"/>
    <w:rsid w:val="00835B3E"/>
    <w:rsid w:val="00835E00"/>
    <w:rsid w:val="00836400"/>
    <w:rsid w:val="008365E4"/>
    <w:rsid w:val="00836C9C"/>
    <w:rsid w:val="00837337"/>
    <w:rsid w:val="0083765C"/>
    <w:rsid w:val="00837F16"/>
    <w:rsid w:val="00840327"/>
    <w:rsid w:val="008404E2"/>
    <w:rsid w:val="00840C7D"/>
    <w:rsid w:val="00840FE0"/>
    <w:rsid w:val="008410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57D09"/>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3F5"/>
    <w:rsid w:val="0087341E"/>
    <w:rsid w:val="0087360C"/>
    <w:rsid w:val="00873A3C"/>
    <w:rsid w:val="00873D42"/>
    <w:rsid w:val="00873FE9"/>
    <w:rsid w:val="008743F2"/>
    <w:rsid w:val="00874EE2"/>
    <w:rsid w:val="00875295"/>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4756"/>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053"/>
    <w:rsid w:val="008A5A38"/>
    <w:rsid w:val="008A5CEA"/>
    <w:rsid w:val="008A70A4"/>
    <w:rsid w:val="008A7905"/>
    <w:rsid w:val="008B0198"/>
    <w:rsid w:val="008B0507"/>
    <w:rsid w:val="008B0973"/>
    <w:rsid w:val="008B1233"/>
    <w:rsid w:val="008B12AF"/>
    <w:rsid w:val="008B1605"/>
    <w:rsid w:val="008B1D60"/>
    <w:rsid w:val="008B1F31"/>
    <w:rsid w:val="008B2F9A"/>
    <w:rsid w:val="008B4DB1"/>
    <w:rsid w:val="008B4FDA"/>
    <w:rsid w:val="008B56A4"/>
    <w:rsid w:val="008B614F"/>
    <w:rsid w:val="008B73CD"/>
    <w:rsid w:val="008B7BD1"/>
    <w:rsid w:val="008B7BE2"/>
    <w:rsid w:val="008C0D09"/>
    <w:rsid w:val="008C0EEA"/>
    <w:rsid w:val="008C16C2"/>
    <w:rsid w:val="008C17DA"/>
    <w:rsid w:val="008C208B"/>
    <w:rsid w:val="008C343E"/>
    <w:rsid w:val="008C3509"/>
    <w:rsid w:val="008C353D"/>
    <w:rsid w:val="008C3747"/>
    <w:rsid w:val="008C417C"/>
    <w:rsid w:val="008C5943"/>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DF"/>
    <w:rsid w:val="008E10BF"/>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A8B"/>
    <w:rsid w:val="008E6E51"/>
    <w:rsid w:val="008F0732"/>
    <w:rsid w:val="008F0977"/>
    <w:rsid w:val="008F1F9B"/>
    <w:rsid w:val="008F2148"/>
    <w:rsid w:val="008F2225"/>
    <w:rsid w:val="008F2365"/>
    <w:rsid w:val="008F2B76"/>
    <w:rsid w:val="008F43E8"/>
    <w:rsid w:val="008F4537"/>
    <w:rsid w:val="008F527F"/>
    <w:rsid w:val="008F6B74"/>
    <w:rsid w:val="00900E5A"/>
    <w:rsid w:val="009016BC"/>
    <w:rsid w:val="00902D0C"/>
    <w:rsid w:val="00903382"/>
    <w:rsid w:val="00903898"/>
    <w:rsid w:val="00903A1A"/>
    <w:rsid w:val="00903D4D"/>
    <w:rsid w:val="00903E2C"/>
    <w:rsid w:val="009044F1"/>
    <w:rsid w:val="0090481C"/>
    <w:rsid w:val="00904926"/>
    <w:rsid w:val="00904B1C"/>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3B6"/>
    <w:rsid w:val="00915A97"/>
    <w:rsid w:val="009160C2"/>
    <w:rsid w:val="00916A53"/>
    <w:rsid w:val="00916E77"/>
    <w:rsid w:val="00917234"/>
    <w:rsid w:val="009178C8"/>
    <w:rsid w:val="00917D0C"/>
    <w:rsid w:val="00917FAA"/>
    <w:rsid w:val="00920009"/>
    <w:rsid w:val="0092041F"/>
    <w:rsid w:val="0092053F"/>
    <w:rsid w:val="00921F3B"/>
    <w:rsid w:val="009229DF"/>
    <w:rsid w:val="009230C2"/>
    <w:rsid w:val="00923711"/>
    <w:rsid w:val="00924434"/>
    <w:rsid w:val="00926875"/>
    <w:rsid w:val="0092717E"/>
    <w:rsid w:val="00927888"/>
    <w:rsid w:val="009302D2"/>
    <w:rsid w:val="00930DF1"/>
    <w:rsid w:val="00931A1F"/>
    <w:rsid w:val="00932115"/>
    <w:rsid w:val="0093312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10C"/>
    <w:rsid w:val="00940C2A"/>
    <w:rsid w:val="009414B2"/>
    <w:rsid w:val="00941728"/>
    <w:rsid w:val="009418AC"/>
    <w:rsid w:val="00941924"/>
    <w:rsid w:val="00941E17"/>
    <w:rsid w:val="009426A2"/>
    <w:rsid w:val="00942740"/>
    <w:rsid w:val="0094479B"/>
    <w:rsid w:val="00944C2A"/>
    <w:rsid w:val="0094684E"/>
    <w:rsid w:val="009471C4"/>
    <w:rsid w:val="00947B00"/>
    <w:rsid w:val="00947CCF"/>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6E8"/>
    <w:rsid w:val="00956D11"/>
    <w:rsid w:val="00957055"/>
    <w:rsid w:val="009603C1"/>
    <w:rsid w:val="00960802"/>
    <w:rsid w:val="009619D8"/>
    <w:rsid w:val="00961D10"/>
    <w:rsid w:val="00962791"/>
    <w:rsid w:val="009627B3"/>
    <w:rsid w:val="00963403"/>
    <w:rsid w:val="009639DF"/>
    <w:rsid w:val="009639FF"/>
    <w:rsid w:val="00963E00"/>
    <w:rsid w:val="00963EF7"/>
    <w:rsid w:val="009647B3"/>
    <w:rsid w:val="009648D5"/>
    <w:rsid w:val="00965350"/>
    <w:rsid w:val="0096578E"/>
    <w:rsid w:val="00965901"/>
    <w:rsid w:val="00965B76"/>
    <w:rsid w:val="00965E05"/>
    <w:rsid w:val="00965FCF"/>
    <w:rsid w:val="009666E0"/>
    <w:rsid w:val="00967049"/>
    <w:rsid w:val="009673B8"/>
    <w:rsid w:val="00970000"/>
    <w:rsid w:val="0097080F"/>
    <w:rsid w:val="00971BF8"/>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2B2"/>
    <w:rsid w:val="0098244A"/>
    <w:rsid w:val="00983AF5"/>
    <w:rsid w:val="00984456"/>
    <w:rsid w:val="00984BDB"/>
    <w:rsid w:val="00984DE5"/>
    <w:rsid w:val="00985291"/>
    <w:rsid w:val="00985643"/>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4F5C"/>
    <w:rsid w:val="009C5A1D"/>
    <w:rsid w:val="009C5CB9"/>
    <w:rsid w:val="009C6103"/>
    <w:rsid w:val="009C7913"/>
    <w:rsid w:val="009D14F2"/>
    <w:rsid w:val="009D158E"/>
    <w:rsid w:val="009D2AE5"/>
    <w:rsid w:val="009D2ED7"/>
    <w:rsid w:val="009D352B"/>
    <w:rsid w:val="009D47AF"/>
    <w:rsid w:val="009D54D5"/>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8F7"/>
    <w:rsid w:val="009F0AB3"/>
    <w:rsid w:val="009F0E95"/>
    <w:rsid w:val="009F10E4"/>
    <w:rsid w:val="009F18D0"/>
    <w:rsid w:val="009F1FF7"/>
    <w:rsid w:val="009F2C5D"/>
    <w:rsid w:val="009F30E4"/>
    <w:rsid w:val="009F337A"/>
    <w:rsid w:val="009F4638"/>
    <w:rsid w:val="009F4D9F"/>
    <w:rsid w:val="009F5D9B"/>
    <w:rsid w:val="009F64A7"/>
    <w:rsid w:val="009F7683"/>
    <w:rsid w:val="009F799F"/>
    <w:rsid w:val="009F7BD5"/>
    <w:rsid w:val="009F7C54"/>
    <w:rsid w:val="009F7D78"/>
    <w:rsid w:val="00A00A1F"/>
    <w:rsid w:val="00A00BCA"/>
    <w:rsid w:val="00A00E74"/>
    <w:rsid w:val="00A01157"/>
    <w:rsid w:val="00A0285A"/>
    <w:rsid w:val="00A02942"/>
    <w:rsid w:val="00A02BF9"/>
    <w:rsid w:val="00A03791"/>
    <w:rsid w:val="00A039C5"/>
    <w:rsid w:val="00A03FEC"/>
    <w:rsid w:val="00A04202"/>
    <w:rsid w:val="00A04DB0"/>
    <w:rsid w:val="00A06CC8"/>
    <w:rsid w:val="00A06CFE"/>
    <w:rsid w:val="00A07021"/>
    <w:rsid w:val="00A0752B"/>
    <w:rsid w:val="00A102AD"/>
    <w:rsid w:val="00A104D1"/>
    <w:rsid w:val="00A10D1E"/>
    <w:rsid w:val="00A10D1F"/>
    <w:rsid w:val="00A112E2"/>
    <w:rsid w:val="00A11C37"/>
    <w:rsid w:val="00A11E49"/>
    <w:rsid w:val="00A11F49"/>
    <w:rsid w:val="00A1275F"/>
    <w:rsid w:val="00A12A5E"/>
    <w:rsid w:val="00A12C95"/>
    <w:rsid w:val="00A134CC"/>
    <w:rsid w:val="00A14672"/>
    <w:rsid w:val="00A14685"/>
    <w:rsid w:val="00A14ED9"/>
    <w:rsid w:val="00A150A9"/>
    <w:rsid w:val="00A150D1"/>
    <w:rsid w:val="00A15B72"/>
    <w:rsid w:val="00A15BEC"/>
    <w:rsid w:val="00A1623D"/>
    <w:rsid w:val="00A17ABE"/>
    <w:rsid w:val="00A20240"/>
    <w:rsid w:val="00A205BF"/>
    <w:rsid w:val="00A2065C"/>
    <w:rsid w:val="00A20B69"/>
    <w:rsid w:val="00A21601"/>
    <w:rsid w:val="00A218B1"/>
    <w:rsid w:val="00A21DA8"/>
    <w:rsid w:val="00A21F69"/>
    <w:rsid w:val="00A22062"/>
    <w:rsid w:val="00A220A4"/>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5C"/>
    <w:rsid w:val="00A369EB"/>
    <w:rsid w:val="00A36EEB"/>
    <w:rsid w:val="00A37070"/>
    <w:rsid w:val="00A3793B"/>
    <w:rsid w:val="00A4028C"/>
    <w:rsid w:val="00A40446"/>
    <w:rsid w:val="00A4096A"/>
    <w:rsid w:val="00A412F1"/>
    <w:rsid w:val="00A41F94"/>
    <w:rsid w:val="00A425B6"/>
    <w:rsid w:val="00A42E71"/>
    <w:rsid w:val="00A43166"/>
    <w:rsid w:val="00A4360B"/>
    <w:rsid w:val="00A43D3A"/>
    <w:rsid w:val="00A4426D"/>
    <w:rsid w:val="00A45057"/>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6AF7"/>
    <w:rsid w:val="00A57259"/>
    <w:rsid w:val="00A572D8"/>
    <w:rsid w:val="00A603AF"/>
    <w:rsid w:val="00A60C3C"/>
    <w:rsid w:val="00A60D0F"/>
    <w:rsid w:val="00A60D60"/>
    <w:rsid w:val="00A61746"/>
    <w:rsid w:val="00A619F2"/>
    <w:rsid w:val="00A62933"/>
    <w:rsid w:val="00A63445"/>
    <w:rsid w:val="00A63D83"/>
    <w:rsid w:val="00A63EB8"/>
    <w:rsid w:val="00A64339"/>
    <w:rsid w:val="00A6477C"/>
    <w:rsid w:val="00A65116"/>
    <w:rsid w:val="00A651DA"/>
    <w:rsid w:val="00A65307"/>
    <w:rsid w:val="00A65C38"/>
    <w:rsid w:val="00A6609C"/>
    <w:rsid w:val="00A660E4"/>
    <w:rsid w:val="00A66431"/>
    <w:rsid w:val="00A66D88"/>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57DE"/>
    <w:rsid w:val="00A7602C"/>
    <w:rsid w:val="00A76200"/>
    <w:rsid w:val="00A766CB"/>
    <w:rsid w:val="00A76C15"/>
    <w:rsid w:val="00A779D8"/>
    <w:rsid w:val="00A80309"/>
    <w:rsid w:val="00A8081F"/>
    <w:rsid w:val="00A8134C"/>
    <w:rsid w:val="00A81620"/>
    <w:rsid w:val="00A81DD5"/>
    <w:rsid w:val="00A82156"/>
    <w:rsid w:val="00A8328A"/>
    <w:rsid w:val="00A86287"/>
    <w:rsid w:val="00A90975"/>
    <w:rsid w:val="00A90B9C"/>
    <w:rsid w:val="00A90E28"/>
    <w:rsid w:val="00A90FCD"/>
    <w:rsid w:val="00A9203E"/>
    <w:rsid w:val="00A921FF"/>
    <w:rsid w:val="00A93710"/>
    <w:rsid w:val="00A9488E"/>
    <w:rsid w:val="00A949E2"/>
    <w:rsid w:val="00A94FA9"/>
    <w:rsid w:val="00A95C09"/>
    <w:rsid w:val="00A961A4"/>
    <w:rsid w:val="00A96293"/>
    <w:rsid w:val="00A96817"/>
    <w:rsid w:val="00A9694C"/>
    <w:rsid w:val="00A975F3"/>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6EB"/>
    <w:rsid w:val="00AB2976"/>
    <w:rsid w:val="00AB2E1E"/>
    <w:rsid w:val="00AB2F8A"/>
    <w:rsid w:val="00AB36B8"/>
    <w:rsid w:val="00AB3FFE"/>
    <w:rsid w:val="00AB4EAB"/>
    <w:rsid w:val="00AB5AF2"/>
    <w:rsid w:val="00AB5D5B"/>
    <w:rsid w:val="00AB5E50"/>
    <w:rsid w:val="00AB64C0"/>
    <w:rsid w:val="00AB65DB"/>
    <w:rsid w:val="00AB73AB"/>
    <w:rsid w:val="00AB77E2"/>
    <w:rsid w:val="00AB7D2E"/>
    <w:rsid w:val="00AC0541"/>
    <w:rsid w:val="00AC082E"/>
    <w:rsid w:val="00AC0E56"/>
    <w:rsid w:val="00AC30D5"/>
    <w:rsid w:val="00AC341B"/>
    <w:rsid w:val="00AC3B57"/>
    <w:rsid w:val="00AC3F2F"/>
    <w:rsid w:val="00AC4996"/>
    <w:rsid w:val="00AC4EAF"/>
    <w:rsid w:val="00AC5387"/>
    <w:rsid w:val="00AC5807"/>
    <w:rsid w:val="00AC6523"/>
    <w:rsid w:val="00AC6F53"/>
    <w:rsid w:val="00AC743C"/>
    <w:rsid w:val="00AC7A2E"/>
    <w:rsid w:val="00AD0591"/>
    <w:rsid w:val="00AD0BEB"/>
    <w:rsid w:val="00AD1066"/>
    <w:rsid w:val="00AD1BFE"/>
    <w:rsid w:val="00AD2081"/>
    <w:rsid w:val="00AD305B"/>
    <w:rsid w:val="00AD34C9"/>
    <w:rsid w:val="00AD383F"/>
    <w:rsid w:val="00AD522C"/>
    <w:rsid w:val="00AD5D68"/>
    <w:rsid w:val="00AD6738"/>
    <w:rsid w:val="00AD67F0"/>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42E"/>
    <w:rsid w:val="00AF3655"/>
    <w:rsid w:val="00AF3F18"/>
    <w:rsid w:val="00AF4211"/>
    <w:rsid w:val="00AF4E1A"/>
    <w:rsid w:val="00AF564E"/>
    <w:rsid w:val="00AF582B"/>
    <w:rsid w:val="00AF591C"/>
    <w:rsid w:val="00AF5B0F"/>
    <w:rsid w:val="00AF5CA3"/>
    <w:rsid w:val="00AF7BE8"/>
    <w:rsid w:val="00B00003"/>
    <w:rsid w:val="00B011DF"/>
    <w:rsid w:val="00B01410"/>
    <w:rsid w:val="00B01495"/>
    <w:rsid w:val="00B01568"/>
    <w:rsid w:val="00B025A2"/>
    <w:rsid w:val="00B027B8"/>
    <w:rsid w:val="00B02A31"/>
    <w:rsid w:val="00B03678"/>
    <w:rsid w:val="00B03F63"/>
    <w:rsid w:val="00B04537"/>
    <w:rsid w:val="00B04817"/>
    <w:rsid w:val="00B048B2"/>
    <w:rsid w:val="00B051BE"/>
    <w:rsid w:val="00B057C1"/>
    <w:rsid w:val="00B05EC7"/>
    <w:rsid w:val="00B06362"/>
    <w:rsid w:val="00B06A4B"/>
    <w:rsid w:val="00B07942"/>
    <w:rsid w:val="00B07E76"/>
    <w:rsid w:val="00B07F48"/>
    <w:rsid w:val="00B101FF"/>
    <w:rsid w:val="00B1092A"/>
    <w:rsid w:val="00B110DE"/>
    <w:rsid w:val="00B11297"/>
    <w:rsid w:val="00B11432"/>
    <w:rsid w:val="00B11B38"/>
    <w:rsid w:val="00B12288"/>
    <w:rsid w:val="00B12330"/>
    <w:rsid w:val="00B12C72"/>
    <w:rsid w:val="00B1352B"/>
    <w:rsid w:val="00B138F3"/>
    <w:rsid w:val="00B13B21"/>
    <w:rsid w:val="00B14473"/>
    <w:rsid w:val="00B14486"/>
    <w:rsid w:val="00B14730"/>
    <w:rsid w:val="00B14897"/>
    <w:rsid w:val="00B14E56"/>
    <w:rsid w:val="00B1537B"/>
    <w:rsid w:val="00B16483"/>
    <w:rsid w:val="00B16E83"/>
    <w:rsid w:val="00B1718B"/>
    <w:rsid w:val="00B176AF"/>
    <w:rsid w:val="00B17EB1"/>
    <w:rsid w:val="00B2066D"/>
    <w:rsid w:val="00B20FD7"/>
    <w:rsid w:val="00B21689"/>
    <w:rsid w:val="00B217A5"/>
    <w:rsid w:val="00B217BB"/>
    <w:rsid w:val="00B2182F"/>
    <w:rsid w:val="00B21A31"/>
    <w:rsid w:val="00B21F34"/>
    <w:rsid w:val="00B225D5"/>
    <w:rsid w:val="00B2277F"/>
    <w:rsid w:val="00B2283B"/>
    <w:rsid w:val="00B22CEE"/>
    <w:rsid w:val="00B24E0E"/>
    <w:rsid w:val="00B25035"/>
    <w:rsid w:val="00B25447"/>
    <w:rsid w:val="00B2561E"/>
    <w:rsid w:val="00B2572B"/>
    <w:rsid w:val="00B25FC4"/>
    <w:rsid w:val="00B2681D"/>
    <w:rsid w:val="00B2752E"/>
    <w:rsid w:val="00B27FD9"/>
    <w:rsid w:val="00B30203"/>
    <w:rsid w:val="00B30456"/>
    <w:rsid w:val="00B304E3"/>
    <w:rsid w:val="00B30994"/>
    <w:rsid w:val="00B32124"/>
    <w:rsid w:val="00B32C46"/>
    <w:rsid w:val="00B32D39"/>
    <w:rsid w:val="00B333DF"/>
    <w:rsid w:val="00B34CEA"/>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4C6D"/>
    <w:rsid w:val="00B45501"/>
    <w:rsid w:val="00B45B39"/>
    <w:rsid w:val="00B46279"/>
    <w:rsid w:val="00B46D58"/>
    <w:rsid w:val="00B470E7"/>
    <w:rsid w:val="00B4794D"/>
    <w:rsid w:val="00B507CD"/>
    <w:rsid w:val="00B50F8D"/>
    <w:rsid w:val="00B514E8"/>
    <w:rsid w:val="00B51C5B"/>
    <w:rsid w:val="00B51D9F"/>
    <w:rsid w:val="00B5219E"/>
    <w:rsid w:val="00B52987"/>
    <w:rsid w:val="00B52C16"/>
    <w:rsid w:val="00B5319F"/>
    <w:rsid w:val="00B532B4"/>
    <w:rsid w:val="00B5353D"/>
    <w:rsid w:val="00B53B93"/>
    <w:rsid w:val="00B53D73"/>
    <w:rsid w:val="00B54A07"/>
    <w:rsid w:val="00B54C65"/>
    <w:rsid w:val="00B54F63"/>
    <w:rsid w:val="00B55057"/>
    <w:rsid w:val="00B553D4"/>
    <w:rsid w:val="00B57948"/>
    <w:rsid w:val="00B57D12"/>
    <w:rsid w:val="00B61677"/>
    <w:rsid w:val="00B62020"/>
    <w:rsid w:val="00B62122"/>
    <w:rsid w:val="00B62B67"/>
    <w:rsid w:val="00B62D06"/>
    <w:rsid w:val="00B62F78"/>
    <w:rsid w:val="00B63078"/>
    <w:rsid w:val="00B63353"/>
    <w:rsid w:val="00B64118"/>
    <w:rsid w:val="00B64BF8"/>
    <w:rsid w:val="00B64C48"/>
    <w:rsid w:val="00B64ECA"/>
    <w:rsid w:val="00B6578B"/>
    <w:rsid w:val="00B6601D"/>
    <w:rsid w:val="00B666FB"/>
    <w:rsid w:val="00B66AB9"/>
    <w:rsid w:val="00B66C0B"/>
    <w:rsid w:val="00B67CCD"/>
    <w:rsid w:val="00B70DF8"/>
    <w:rsid w:val="00B7135E"/>
    <w:rsid w:val="00B71540"/>
    <w:rsid w:val="00B715EA"/>
    <w:rsid w:val="00B716B0"/>
    <w:rsid w:val="00B71D73"/>
    <w:rsid w:val="00B71FA8"/>
    <w:rsid w:val="00B73AB8"/>
    <w:rsid w:val="00B73CEE"/>
    <w:rsid w:val="00B73DE0"/>
    <w:rsid w:val="00B744F6"/>
    <w:rsid w:val="00B74B63"/>
    <w:rsid w:val="00B74B9D"/>
    <w:rsid w:val="00B74BB0"/>
    <w:rsid w:val="00B75687"/>
    <w:rsid w:val="00B80444"/>
    <w:rsid w:val="00B80C17"/>
    <w:rsid w:val="00B81AD3"/>
    <w:rsid w:val="00B853BF"/>
    <w:rsid w:val="00B8636F"/>
    <w:rsid w:val="00B86BCB"/>
    <w:rsid w:val="00B86C5F"/>
    <w:rsid w:val="00B90C0A"/>
    <w:rsid w:val="00B90C52"/>
    <w:rsid w:val="00B9100A"/>
    <w:rsid w:val="00B91849"/>
    <w:rsid w:val="00B925B0"/>
    <w:rsid w:val="00B92A78"/>
    <w:rsid w:val="00B92CA7"/>
    <w:rsid w:val="00B92CCA"/>
    <w:rsid w:val="00B932B8"/>
    <w:rsid w:val="00B93BE1"/>
    <w:rsid w:val="00B941D0"/>
    <w:rsid w:val="00B95C25"/>
    <w:rsid w:val="00B95FE0"/>
    <w:rsid w:val="00B96B73"/>
    <w:rsid w:val="00B975FA"/>
    <w:rsid w:val="00B9778A"/>
    <w:rsid w:val="00B9796D"/>
    <w:rsid w:val="00BA1665"/>
    <w:rsid w:val="00BA17C2"/>
    <w:rsid w:val="00BA1BC1"/>
    <w:rsid w:val="00BA1C04"/>
    <w:rsid w:val="00BA20A5"/>
    <w:rsid w:val="00BA251C"/>
    <w:rsid w:val="00BA2853"/>
    <w:rsid w:val="00BA3554"/>
    <w:rsid w:val="00BA3E22"/>
    <w:rsid w:val="00BA4929"/>
    <w:rsid w:val="00BA632C"/>
    <w:rsid w:val="00BA6E63"/>
    <w:rsid w:val="00BA6FB2"/>
    <w:rsid w:val="00BA7007"/>
    <w:rsid w:val="00BA7128"/>
    <w:rsid w:val="00BA7C2B"/>
    <w:rsid w:val="00BB1C9B"/>
    <w:rsid w:val="00BB28C8"/>
    <w:rsid w:val="00BB3575"/>
    <w:rsid w:val="00BB4ADD"/>
    <w:rsid w:val="00BB4D52"/>
    <w:rsid w:val="00BB500A"/>
    <w:rsid w:val="00BB50D0"/>
    <w:rsid w:val="00BB51B4"/>
    <w:rsid w:val="00BB52F9"/>
    <w:rsid w:val="00BB5B81"/>
    <w:rsid w:val="00BB67B5"/>
    <w:rsid w:val="00BB682B"/>
    <w:rsid w:val="00BB74CF"/>
    <w:rsid w:val="00BC0BAC"/>
    <w:rsid w:val="00BC1555"/>
    <w:rsid w:val="00BC1804"/>
    <w:rsid w:val="00BC1DA7"/>
    <w:rsid w:val="00BC2255"/>
    <w:rsid w:val="00BC256B"/>
    <w:rsid w:val="00BC2912"/>
    <w:rsid w:val="00BC2E4D"/>
    <w:rsid w:val="00BC354F"/>
    <w:rsid w:val="00BC3E66"/>
    <w:rsid w:val="00BC4594"/>
    <w:rsid w:val="00BC50BB"/>
    <w:rsid w:val="00BC54CA"/>
    <w:rsid w:val="00BC5D2F"/>
    <w:rsid w:val="00BC6807"/>
    <w:rsid w:val="00BC6E1C"/>
    <w:rsid w:val="00BC6EE1"/>
    <w:rsid w:val="00BC6FA9"/>
    <w:rsid w:val="00BC723A"/>
    <w:rsid w:val="00BC7B92"/>
    <w:rsid w:val="00BD0588"/>
    <w:rsid w:val="00BD0D0A"/>
    <w:rsid w:val="00BD1509"/>
    <w:rsid w:val="00BD2920"/>
    <w:rsid w:val="00BD3389"/>
    <w:rsid w:val="00BD3B55"/>
    <w:rsid w:val="00BD3E23"/>
    <w:rsid w:val="00BD4817"/>
    <w:rsid w:val="00BD4B37"/>
    <w:rsid w:val="00BD50E7"/>
    <w:rsid w:val="00BD572E"/>
    <w:rsid w:val="00BD5E4C"/>
    <w:rsid w:val="00BD5F94"/>
    <w:rsid w:val="00BD6BF7"/>
    <w:rsid w:val="00BD6E80"/>
    <w:rsid w:val="00BD6EF7"/>
    <w:rsid w:val="00BD72E6"/>
    <w:rsid w:val="00BD7D80"/>
    <w:rsid w:val="00BE01AE"/>
    <w:rsid w:val="00BE1110"/>
    <w:rsid w:val="00BE1C5E"/>
    <w:rsid w:val="00BE2236"/>
    <w:rsid w:val="00BE2335"/>
    <w:rsid w:val="00BE2572"/>
    <w:rsid w:val="00BE3418"/>
    <w:rsid w:val="00BE40B1"/>
    <w:rsid w:val="00BE439E"/>
    <w:rsid w:val="00BE45B6"/>
    <w:rsid w:val="00BE5381"/>
    <w:rsid w:val="00BE54A9"/>
    <w:rsid w:val="00BE5525"/>
    <w:rsid w:val="00BE557F"/>
    <w:rsid w:val="00BE6363"/>
    <w:rsid w:val="00BE6F5D"/>
    <w:rsid w:val="00BE7FE1"/>
    <w:rsid w:val="00BF0913"/>
    <w:rsid w:val="00BF09F8"/>
    <w:rsid w:val="00BF0BF6"/>
    <w:rsid w:val="00BF0FF6"/>
    <w:rsid w:val="00BF0FF8"/>
    <w:rsid w:val="00BF154A"/>
    <w:rsid w:val="00BF1D90"/>
    <w:rsid w:val="00BF270F"/>
    <w:rsid w:val="00BF3134"/>
    <w:rsid w:val="00BF46D6"/>
    <w:rsid w:val="00BF4795"/>
    <w:rsid w:val="00BF4D4C"/>
    <w:rsid w:val="00BF4E90"/>
    <w:rsid w:val="00BF4FFD"/>
    <w:rsid w:val="00BF52B3"/>
    <w:rsid w:val="00BF5421"/>
    <w:rsid w:val="00BF603D"/>
    <w:rsid w:val="00BF7253"/>
    <w:rsid w:val="00BF762F"/>
    <w:rsid w:val="00BF79C6"/>
    <w:rsid w:val="00C0080D"/>
    <w:rsid w:val="00C008F7"/>
    <w:rsid w:val="00C00E33"/>
    <w:rsid w:val="00C010D8"/>
    <w:rsid w:val="00C024D3"/>
    <w:rsid w:val="00C02868"/>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32F1"/>
    <w:rsid w:val="00C134C5"/>
    <w:rsid w:val="00C13B79"/>
    <w:rsid w:val="00C14561"/>
    <w:rsid w:val="00C14716"/>
    <w:rsid w:val="00C14F1A"/>
    <w:rsid w:val="00C156C3"/>
    <w:rsid w:val="00C15BC3"/>
    <w:rsid w:val="00C16602"/>
    <w:rsid w:val="00C16C37"/>
    <w:rsid w:val="00C16F3F"/>
    <w:rsid w:val="00C17414"/>
    <w:rsid w:val="00C201CC"/>
    <w:rsid w:val="00C207A1"/>
    <w:rsid w:val="00C20B97"/>
    <w:rsid w:val="00C213AC"/>
    <w:rsid w:val="00C2151D"/>
    <w:rsid w:val="00C22421"/>
    <w:rsid w:val="00C231A0"/>
    <w:rsid w:val="00C232E0"/>
    <w:rsid w:val="00C232FF"/>
    <w:rsid w:val="00C23520"/>
    <w:rsid w:val="00C23B1B"/>
    <w:rsid w:val="00C23D48"/>
    <w:rsid w:val="00C23F1D"/>
    <w:rsid w:val="00C24256"/>
    <w:rsid w:val="00C24846"/>
    <w:rsid w:val="00C24CA6"/>
    <w:rsid w:val="00C24DBE"/>
    <w:rsid w:val="00C26B4D"/>
    <w:rsid w:val="00C26CF7"/>
    <w:rsid w:val="00C27A88"/>
    <w:rsid w:val="00C27BA4"/>
    <w:rsid w:val="00C3050C"/>
    <w:rsid w:val="00C30550"/>
    <w:rsid w:val="00C3071E"/>
    <w:rsid w:val="00C30BFB"/>
    <w:rsid w:val="00C3130B"/>
    <w:rsid w:val="00C31373"/>
    <w:rsid w:val="00C324F0"/>
    <w:rsid w:val="00C33115"/>
    <w:rsid w:val="00C3325B"/>
    <w:rsid w:val="00C33B35"/>
    <w:rsid w:val="00C3421C"/>
    <w:rsid w:val="00C34296"/>
    <w:rsid w:val="00C34414"/>
    <w:rsid w:val="00C3484C"/>
    <w:rsid w:val="00C34AFD"/>
    <w:rsid w:val="00C35487"/>
    <w:rsid w:val="00C358EA"/>
    <w:rsid w:val="00C364E8"/>
    <w:rsid w:val="00C366B6"/>
    <w:rsid w:val="00C372FD"/>
    <w:rsid w:val="00C37724"/>
    <w:rsid w:val="00C3797F"/>
    <w:rsid w:val="00C37AE7"/>
    <w:rsid w:val="00C40119"/>
    <w:rsid w:val="00C4095B"/>
    <w:rsid w:val="00C410E6"/>
    <w:rsid w:val="00C412EE"/>
    <w:rsid w:val="00C42879"/>
    <w:rsid w:val="00C43213"/>
    <w:rsid w:val="00C43524"/>
    <w:rsid w:val="00C4358F"/>
    <w:rsid w:val="00C435DD"/>
    <w:rsid w:val="00C43769"/>
    <w:rsid w:val="00C43D00"/>
    <w:rsid w:val="00C447B8"/>
    <w:rsid w:val="00C44836"/>
    <w:rsid w:val="00C4487D"/>
    <w:rsid w:val="00C45620"/>
    <w:rsid w:val="00C45778"/>
    <w:rsid w:val="00C457A7"/>
    <w:rsid w:val="00C45B20"/>
    <w:rsid w:val="00C464BA"/>
    <w:rsid w:val="00C47000"/>
    <w:rsid w:val="00C47611"/>
    <w:rsid w:val="00C4795F"/>
    <w:rsid w:val="00C47A9F"/>
    <w:rsid w:val="00C47D55"/>
    <w:rsid w:val="00C50D71"/>
    <w:rsid w:val="00C51512"/>
    <w:rsid w:val="00C524AD"/>
    <w:rsid w:val="00C527F9"/>
    <w:rsid w:val="00C532B4"/>
    <w:rsid w:val="00C53926"/>
    <w:rsid w:val="00C53D1C"/>
    <w:rsid w:val="00C54CEE"/>
    <w:rsid w:val="00C5588A"/>
    <w:rsid w:val="00C5590F"/>
    <w:rsid w:val="00C56BBA"/>
    <w:rsid w:val="00C57D7E"/>
    <w:rsid w:val="00C606C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6AD"/>
    <w:rsid w:val="00C66A65"/>
    <w:rsid w:val="00C67E80"/>
    <w:rsid w:val="00C67FAB"/>
    <w:rsid w:val="00C706F4"/>
    <w:rsid w:val="00C70C1A"/>
    <w:rsid w:val="00C70FDD"/>
    <w:rsid w:val="00C71222"/>
    <w:rsid w:val="00C71E26"/>
    <w:rsid w:val="00C72606"/>
    <w:rsid w:val="00C7261B"/>
    <w:rsid w:val="00C72D0E"/>
    <w:rsid w:val="00C72E21"/>
    <w:rsid w:val="00C73E62"/>
    <w:rsid w:val="00C73F7D"/>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211"/>
    <w:rsid w:val="00C85E52"/>
    <w:rsid w:val="00C85FFA"/>
    <w:rsid w:val="00C861E9"/>
    <w:rsid w:val="00C864DC"/>
    <w:rsid w:val="00C86AB3"/>
    <w:rsid w:val="00C86F9C"/>
    <w:rsid w:val="00C87B15"/>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4AE0"/>
    <w:rsid w:val="00CA5671"/>
    <w:rsid w:val="00CA590C"/>
    <w:rsid w:val="00CA5B8D"/>
    <w:rsid w:val="00CA5DD1"/>
    <w:rsid w:val="00CA770E"/>
    <w:rsid w:val="00CA7AA9"/>
    <w:rsid w:val="00CA7C54"/>
    <w:rsid w:val="00CB0129"/>
    <w:rsid w:val="00CB0217"/>
    <w:rsid w:val="00CB0901"/>
    <w:rsid w:val="00CB0A01"/>
    <w:rsid w:val="00CB0EE3"/>
    <w:rsid w:val="00CB1211"/>
    <w:rsid w:val="00CB13C7"/>
    <w:rsid w:val="00CB1483"/>
    <w:rsid w:val="00CB1A0F"/>
    <w:rsid w:val="00CB35B7"/>
    <w:rsid w:val="00CB3CB1"/>
    <w:rsid w:val="00CB41AB"/>
    <w:rsid w:val="00CB4B5C"/>
    <w:rsid w:val="00CB4C1E"/>
    <w:rsid w:val="00CB5290"/>
    <w:rsid w:val="00CB6248"/>
    <w:rsid w:val="00CB63ED"/>
    <w:rsid w:val="00CB6775"/>
    <w:rsid w:val="00CB68EF"/>
    <w:rsid w:val="00CB759C"/>
    <w:rsid w:val="00CB79A4"/>
    <w:rsid w:val="00CB7FB9"/>
    <w:rsid w:val="00CC0326"/>
    <w:rsid w:val="00CC0A8D"/>
    <w:rsid w:val="00CC3BAC"/>
    <w:rsid w:val="00CC518E"/>
    <w:rsid w:val="00CC5DD5"/>
    <w:rsid w:val="00CC6362"/>
    <w:rsid w:val="00CC69D0"/>
    <w:rsid w:val="00CC71F5"/>
    <w:rsid w:val="00CC73F0"/>
    <w:rsid w:val="00CD01CC"/>
    <w:rsid w:val="00CD043A"/>
    <w:rsid w:val="00CD073B"/>
    <w:rsid w:val="00CD1E50"/>
    <w:rsid w:val="00CD2A3B"/>
    <w:rsid w:val="00CD2E1D"/>
    <w:rsid w:val="00CD3548"/>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054"/>
    <w:rsid w:val="00CF15DB"/>
    <w:rsid w:val="00CF1653"/>
    <w:rsid w:val="00CF1742"/>
    <w:rsid w:val="00CF2304"/>
    <w:rsid w:val="00CF248C"/>
    <w:rsid w:val="00CF2692"/>
    <w:rsid w:val="00CF34D0"/>
    <w:rsid w:val="00CF34DE"/>
    <w:rsid w:val="00CF3B1A"/>
    <w:rsid w:val="00CF3C20"/>
    <w:rsid w:val="00CF7A4E"/>
    <w:rsid w:val="00D00401"/>
    <w:rsid w:val="00D0068C"/>
    <w:rsid w:val="00D008B5"/>
    <w:rsid w:val="00D00A05"/>
    <w:rsid w:val="00D00A61"/>
    <w:rsid w:val="00D00BED"/>
    <w:rsid w:val="00D00DA3"/>
    <w:rsid w:val="00D01B3C"/>
    <w:rsid w:val="00D02020"/>
    <w:rsid w:val="00D020E4"/>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351"/>
    <w:rsid w:val="00D11611"/>
    <w:rsid w:val="00D132BC"/>
    <w:rsid w:val="00D13662"/>
    <w:rsid w:val="00D13E20"/>
    <w:rsid w:val="00D142B3"/>
    <w:rsid w:val="00D14FAA"/>
    <w:rsid w:val="00D150B0"/>
    <w:rsid w:val="00D15272"/>
    <w:rsid w:val="00D15C89"/>
    <w:rsid w:val="00D15F26"/>
    <w:rsid w:val="00D15F98"/>
    <w:rsid w:val="00D161B8"/>
    <w:rsid w:val="00D17258"/>
    <w:rsid w:val="00D20407"/>
    <w:rsid w:val="00D21019"/>
    <w:rsid w:val="00D219A5"/>
    <w:rsid w:val="00D21AD1"/>
    <w:rsid w:val="00D21C38"/>
    <w:rsid w:val="00D21E30"/>
    <w:rsid w:val="00D22464"/>
    <w:rsid w:val="00D22B3B"/>
    <w:rsid w:val="00D22CBB"/>
    <w:rsid w:val="00D232F1"/>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37511"/>
    <w:rsid w:val="00D411B6"/>
    <w:rsid w:val="00D413F3"/>
    <w:rsid w:val="00D4164A"/>
    <w:rsid w:val="00D41AE8"/>
    <w:rsid w:val="00D41CCB"/>
    <w:rsid w:val="00D41F7D"/>
    <w:rsid w:val="00D42D33"/>
    <w:rsid w:val="00D42E80"/>
    <w:rsid w:val="00D433D6"/>
    <w:rsid w:val="00D43420"/>
    <w:rsid w:val="00D4396D"/>
    <w:rsid w:val="00D4557B"/>
    <w:rsid w:val="00D463EA"/>
    <w:rsid w:val="00D46D5B"/>
    <w:rsid w:val="00D47237"/>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D11"/>
    <w:rsid w:val="00D77EF7"/>
    <w:rsid w:val="00D800E8"/>
    <w:rsid w:val="00D806D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7C5"/>
    <w:rsid w:val="00D95F89"/>
    <w:rsid w:val="00D970D2"/>
    <w:rsid w:val="00D976EB"/>
    <w:rsid w:val="00D97C11"/>
    <w:rsid w:val="00DA0948"/>
    <w:rsid w:val="00DA0A4E"/>
    <w:rsid w:val="00DA0F94"/>
    <w:rsid w:val="00DA0FDD"/>
    <w:rsid w:val="00DA1AF1"/>
    <w:rsid w:val="00DA2289"/>
    <w:rsid w:val="00DA3EA6"/>
    <w:rsid w:val="00DA3F9C"/>
    <w:rsid w:val="00DA41B1"/>
    <w:rsid w:val="00DA4643"/>
    <w:rsid w:val="00DA480A"/>
    <w:rsid w:val="00DA5D3D"/>
    <w:rsid w:val="00DA687B"/>
    <w:rsid w:val="00DA698A"/>
    <w:rsid w:val="00DA6C97"/>
    <w:rsid w:val="00DA6D27"/>
    <w:rsid w:val="00DB01A7"/>
    <w:rsid w:val="00DB14F9"/>
    <w:rsid w:val="00DB151B"/>
    <w:rsid w:val="00DB2996"/>
    <w:rsid w:val="00DB2BCC"/>
    <w:rsid w:val="00DB2E02"/>
    <w:rsid w:val="00DB3E17"/>
    <w:rsid w:val="00DB40C0"/>
    <w:rsid w:val="00DB41B7"/>
    <w:rsid w:val="00DB4273"/>
    <w:rsid w:val="00DB4CC7"/>
    <w:rsid w:val="00DB5AD0"/>
    <w:rsid w:val="00DB6244"/>
    <w:rsid w:val="00DB64C8"/>
    <w:rsid w:val="00DB6629"/>
    <w:rsid w:val="00DB680A"/>
    <w:rsid w:val="00DB6D02"/>
    <w:rsid w:val="00DB7289"/>
    <w:rsid w:val="00DC0D74"/>
    <w:rsid w:val="00DC14CE"/>
    <w:rsid w:val="00DC1B3F"/>
    <w:rsid w:val="00DC1D04"/>
    <w:rsid w:val="00DC2360"/>
    <w:rsid w:val="00DC30CC"/>
    <w:rsid w:val="00DC375D"/>
    <w:rsid w:val="00DC3B67"/>
    <w:rsid w:val="00DC5332"/>
    <w:rsid w:val="00DC567F"/>
    <w:rsid w:val="00DC59F5"/>
    <w:rsid w:val="00DC5D72"/>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CF9"/>
    <w:rsid w:val="00DD66E7"/>
    <w:rsid w:val="00DD6BD8"/>
    <w:rsid w:val="00DD6FDA"/>
    <w:rsid w:val="00DD771F"/>
    <w:rsid w:val="00DE1323"/>
    <w:rsid w:val="00DE134D"/>
    <w:rsid w:val="00DE13D5"/>
    <w:rsid w:val="00DE199F"/>
    <w:rsid w:val="00DE1D22"/>
    <w:rsid w:val="00DE2562"/>
    <w:rsid w:val="00DE26E4"/>
    <w:rsid w:val="00DE3244"/>
    <w:rsid w:val="00DE3538"/>
    <w:rsid w:val="00DE3C28"/>
    <w:rsid w:val="00DE3F97"/>
    <w:rsid w:val="00DE48C9"/>
    <w:rsid w:val="00DE4E15"/>
    <w:rsid w:val="00DE54C9"/>
    <w:rsid w:val="00DE5B89"/>
    <w:rsid w:val="00DE5B97"/>
    <w:rsid w:val="00DE65EA"/>
    <w:rsid w:val="00DE7706"/>
    <w:rsid w:val="00DE7753"/>
    <w:rsid w:val="00DE7F8F"/>
    <w:rsid w:val="00DF01E3"/>
    <w:rsid w:val="00DF09E7"/>
    <w:rsid w:val="00DF0BD2"/>
    <w:rsid w:val="00DF11C4"/>
    <w:rsid w:val="00DF1625"/>
    <w:rsid w:val="00DF19A1"/>
    <w:rsid w:val="00DF2F68"/>
    <w:rsid w:val="00DF3688"/>
    <w:rsid w:val="00DF44E3"/>
    <w:rsid w:val="00DF5182"/>
    <w:rsid w:val="00DF749E"/>
    <w:rsid w:val="00E004B7"/>
    <w:rsid w:val="00E006C3"/>
    <w:rsid w:val="00E00AD1"/>
    <w:rsid w:val="00E01503"/>
    <w:rsid w:val="00E020C1"/>
    <w:rsid w:val="00E02310"/>
    <w:rsid w:val="00E02449"/>
    <w:rsid w:val="00E02F60"/>
    <w:rsid w:val="00E040F0"/>
    <w:rsid w:val="00E0418D"/>
    <w:rsid w:val="00E04204"/>
    <w:rsid w:val="00E042BC"/>
    <w:rsid w:val="00E04589"/>
    <w:rsid w:val="00E045AE"/>
    <w:rsid w:val="00E046C2"/>
    <w:rsid w:val="00E04C40"/>
    <w:rsid w:val="00E04FA9"/>
    <w:rsid w:val="00E0545A"/>
    <w:rsid w:val="00E05CF6"/>
    <w:rsid w:val="00E05F32"/>
    <w:rsid w:val="00E05FDF"/>
    <w:rsid w:val="00E06E9D"/>
    <w:rsid w:val="00E070E6"/>
    <w:rsid w:val="00E10031"/>
    <w:rsid w:val="00E10BB7"/>
    <w:rsid w:val="00E12144"/>
    <w:rsid w:val="00E123CE"/>
    <w:rsid w:val="00E1385B"/>
    <w:rsid w:val="00E13BA4"/>
    <w:rsid w:val="00E13FD9"/>
    <w:rsid w:val="00E141C7"/>
    <w:rsid w:val="00E14672"/>
    <w:rsid w:val="00E15EC9"/>
    <w:rsid w:val="00E161F1"/>
    <w:rsid w:val="00E16286"/>
    <w:rsid w:val="00E16A26"/>
    <w:rsid w:val="00E17450"/>
    <w:rsid w:val="00E1773C"/>
    <w:rsid w:val="00E177DB"/>
    <w:rsid w:val="00E17B7F"/>
    <w:rsid w:val="00E20011"/>
    <w:rsid w:val="00E207EB"/>
    <w:rsid w:val="00E20B3E"/>
    <w:rsid w:val="00E20E95"/>
    <w:rsid w:val="00E21361"/>
    <w:rsid w:val="00E21547"/>
    <w:rsid w:val="00E2168D"/>
    <w:rsid w:val="00E2217F"/>
    <w:rsid w:val="00E222A7"/>
    <w:rsid w:val="00E22448"/>
    <w:rsid w:val="00E2288D"/>
    <w:rsid w:val="00E2292F"/>
    <w:rsid w:val="00E22E51"/>
    <w:rsid w:val="00E23A9A"/>
    <w:rsid w:val="00E23E9C"/>
    <w:rsid w:val="00E23F7F"/>
    <w:rsid w:val="00E23F8C"/>
    <w:rsid w:val="00E2406F"/>
    <w:rsid w:val="00E242FF"/>
    <w:rsid w:val="00E24AEE"/>
    <w:rsid w:val="00E24EBF"/>
    <w:rsid w:val="00E25B05"/>
    <w:rsid w:val="00E25D59"/>
    <w:rsid w:val="00E2620A"/>
    <w:rsid w:val="00E2624C"/>
    <w:rsid w:val="00E26284"/>
    <w:rsid w:val="00E267E5"/>
    <w:rsid w:val="00E26A48"/>
    <w:rsid w:val="00E27E53"/>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288"/>
    <w:rsid w:val="00E43CEB"/>
    <w:rsid w:val="00E444C4"/>
    <w:rsid w:val="00E44D86"/>
    <w:rsid w:val="00E44FD5"/>
    <w:rsid w:val="00E45007"/>
    <w:rsid w:val="00E45430"/>
    <w:rsid w:val="00E4584B"/>
    <w:rsid w:val="00E45ACA"/>
    <w:rsid w:val="00E45C7F"/>
    <w:rsid w:val="00E46422"/>
    <w:rsid w:val="00E468D1"/>
    <w:rsid w:val="00E46DBA"/>
    <w:rsid w:val="00E47BA1"/>
    <w:rsid w:val="00E508E7"/>
    <w:rsid w:val="00E50D8D"/>
    <w:rsid w:val="00E51117"/>
    <w:rsid w:val="00E51CD0"/>
    <w:rsid w:val="00E51D3B"/>
    <w:rsid w:val="00E51D78"/>
    <w:rsid w:val="00E51EEA"/>
    <w:rsid w:val="00E54297"/>
    <w:rsid w:val="00E54B2C"/>
    <w:rsid w:val="00E5510F"/>
    <w:rsid w:val="00E55EBF"/>
    <w:rsid w:val="00E6008B"/>
    <w:rsid w:val="00E6044F"/>
    <w:rsid w:val="00E60526"/>
    <w:rsid w:val="00E61214"/>
    <w:rsid w:val="00E62730"/>
    <w:rsid w:val="00E6288F"/>
    <w:rsid w:val="00E62C19"/>
    <w:rsid w:val="00E62CB8"/>
    <w:rsid w:val="00E63619"/>
    <w:rsid w:val="00E6367A"/>
    <w:rsid w:val="00E63C0F"/>
    <w:rsid w:val="00E63C8D"/>
    <w:rsid w:val="00E64337"/>
    <w:rsid w:val="00E64589"/>
    <w:rsid w:val="00E6482F"/>
    <w:rsid w:val="00E648D1"/>
    <w:rsid w:val="00E64D24"/>
    <w:rsid w:val="00E65F37"/>
    <w:rsid w:val="00E6683E"/>
    <w:rsid w:val="00E66866"/>
    <w:rsid w:val="00E672AF"/>
    <w:rsid w:val="00E674AE"/>
    <w:rsid w:val="00E67BA7"/>
    <w:rsid w:val="00E67FD5"/>
    <w:rsid w:val="00E7077A"/>
    <w:rsid w:val="00E70A0B"/>
    <w:rsid w:val="00E70FC4"/>
    <w:rsid w:val="00E7182E"/>
    <w:rsid w:val="00E720BB"/>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0984"/>
    <w:rsid w:val="00E81D32"/>
    <w:rsid w:val="00E84054"/>
    <w:rsid w:val="00E84171"/>
    <w:rsid w:val="00E8425F"/>
    <w:rsid w:val="00E843C1"/>
    <w:rsid w:val="00E8561F"/>
    <w:rsid w:val="00E85A49"/>
    <w:rsid w:val="00E85BF3"/>
    <w:rsid w:val="00E861BF"/>
    <w:rsid w:val="00E87699"/>
    <w:rsid w:val="00E90E72"/>
    <w:rsid w:val="00E90FD0"/>
    <w:rsid w:val="00E914CF"/>
    <w:rsid w:val="00E91A69"/>
    <w:rsid w:val="00E91D37"/>
    <w:rsid w:val="00E91F17"/>
    <w:rsid w:val="00E92272"/>
    <w:rsid w:val="00E92BAA"/>
    <w:rsid w:val="00E930B7"/>
    <w:rsid w:val="00E93CA2"/>
    <w:rsid w:val="00E9429A"/>
    <w:rsid w:val="00E94CF3"/>
    <w:rsid w:val="00E94D7F"/>
    <w:rsid w:val="00E95645"/>
    <w:rsid w:val="00E95CE6"/>
    <w:rsid w:val="00E95E47"/>
    <w:rsid w:val="00E969ED"/>
    <w:rsid w:val="00E96B46"/>
    <w:rsid w:val="00E9746B"/>
    <w:rsid w:val="00EA059F"/>
    <w:rsid w:val="00EA06E9"/>
    <w:rsid w:val="00EA0AEE"/>
    <w:rsid w:val="00EA0D10"/>
    <w:rsid w:val="00EA140F"/>
    <w:rsid w:val="00EA150B"/>
    <w:rsid w:val="00EA1641"/>
    <w:rsid w:val="00EA1765"/>
    <w:rsid w:val="00EA31E0"/>
    <w:rsid w:val="00EA381C"/>
    <w:rsid w:val="00EA3E33"/>
    <w:rsid w:val="00EA3FD0"/>
    <w:rsid w:val="00EA40DF"/>
    <w:rsid w:val="00EA42CB"/>
    <w:rsid w:val="00EA4AE7"/>
    <w:rsid w:val="00EA50FE"/>
    <w:rsid w:val="00EA58C8"/>
    <w:rsid w:val="00EA5961"/>
    <w:rsid w:val="00EA596B"/>
    <w:rsid w:val="00EA625E"/>
    <w:rsid w:val="00EA6DF8"/>
    <w:rsid w:val="00EA7170"/>
    <w:rsid w:val="00EA7394"/>
    <w:rsid w:val="00EA7474"/>
    <w:rsid w:val="00EA7CA6"/>
    <w:rsid w:val="00EA7FA5"/>
    <w:rsid w:val="00EB0B3D"/>
    <w:rsid w:val="00EB1587"/>
    <w:rsid w:val="00EB2387"/>
    <w:rsid w:val="00EB2758"/>
    <w:rsid w:val="00EB2A85"/>
    <w:rsid w:val="00EB2AE8"/>
    <w:rsid w:val="00EB37A2"/>
    <w:rsid w:val="00EB3853"/>
    <w:rsid w:val="00EB395D"/>
    <w:rsid w:val="00EB3BFA"/>
    <w:rsid w:val="00EB3C28"/>
    <w:rsid w:val="00EB3DD2"/>
    <w:rsid w:val="00EB42B2"/>
    <w:rsid w:val="00EB487B"/>
    <w:rsid w:val="00EB5576"/>
    <w:rsid w:val="00EB572B"/>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486F"/>
    <w:rsid w:val="00EC5078"/>
    <w:rsid w:val="00EC5C41"/>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3C24"/>
    <w:rsid w:val="00EE4047"/>
    <w:rsid w:val="00EE4358"/>
    <w:rsid w:val="00EE55F5"/>
    <w:rsid w:val="00EE5855"/>
    <w:rsid w:val="00EE58A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4C"/>
    <w:rsid w:val="00EF548A"/>
    <w:rsid w:val="00EF5BF0"/>
    <w:rsid w:val="00EF6526"/>
    <w:rsid w:val="00EF6D97"/>
    <w:rsid w:val="00EF7868"/>
    <w:rsid w:val="00F00565"/>
    <w:rsid w:val="00F005EE"/>
    <w:rsid w:val="00F00C96"/>
    <w:rsid w:val="00F01D1E"/>
    <w:rsid w:val="00F01DE1"/>
    <w:rsid w:val="00F04430"/>
    <w:rsid w:val="00F04532"/>
    <w:rsid w:val="00F04AA1"/>
    <w:rsid w:val="00F04FC3"/>
    <w:rsid w:val="00F0578D"/>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4595"/>
    <w:rsid w:val="00F14F37"/>
    <w:rsid w:val="00F154A2"/>
    <w:rsid w:val="00F15CED"/>
    <w:rsid w:val="00F15F72"/>
    <w:rsid w:val="00F16B7F"/>
    <w:rsid w:val="00F1738A"/>
    <w:rsid w:val="00F17B6A"/>
    <w:rsid w:val="00F205A7"/>
    <w:rsid w:val="00F20B78"/>
    <w:rsid w:val="00F20CF5"/>
    <w:rsid w:val="00F20DA5"/>
    <w:rsid w:val="00F20EA8"/>
    <w:rsid w:val="00F213FC"/>
    <w:rsid w:val="00F215E2"/>
    <w:rsid w:val="00F21C25"/>
    <w:rsid w:val="00F22027"/>
    <w:rsid w:val="00F23100"/>
    <w:rsid w:val="00F23A51"/>
    <w:rsid w:val="00F23CD8"/>
    <w:rsid w:val="00F242C1"/>
    <w:rsid w:val="00F242D7"/>
    <w:rsid w:val="00F24327"/>
    <w:rsid w:val="00F24A51"/>
    <w:rsid w:val="00F24C2B"/>
    <w:rsid w:val="00F24D41"/>
    <w:rsid w:val="00F24E9E"/>
    <w:rsid w:val="00F25410"/>
    <w:rsid w:val="00F25B39"/>
    <w:rsid w:val="00F26162"/>
    <w:rsid w:val="00F263B3"/>
    <w:rsid w:val="00F26A4C"/>
    <w:rsid w:val="00F26B08"/>
    <w:rsid w:val="00F274C5"/>
    <w:rsid w:val="00F27A50"/>
    <w:rsid w:val="00F31A4A"/>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4C9"/>
    <w:rsid w:val="00F4395E"/>
    <w:rsid w:val="00F43A66"/>
    <w:rsid w:val="00F43DE4"/>
    <w:rsid w:val="00F445EC"/>
    <w:rsid w:val="00F449C0"/>
    <w:rsid w:val="00F44F6C"/>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471"/>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2F0"/>
    <w:rsid w:val="00F667B5"/>
    <w:rsid w:val="00F676CB"/>
    <w:rsid w:val="00F67946"/>
    <w:rsid w:val="00F67CD4"/>
    <w:rsid w:val="00F70372"/>
    <w:rsid w:val="00F70E55"/>
    <w:rsid w:val="00F7173E"/>
    <w:rsid w:val="00F71F29"/>
    <w:rsid w:val="00F72026"/>
    <w:rsid w:val="00F7342A"/>
    <w:rsid w:val="00F73CAB"/>
    <w:rsid w:val="00F73D7F"/>
    <w:rsid w:val="00F742F9"/>
    <w:rsid w:val="00F743B3"/>
    <w:rsid w:val="00F7451F"/>
    <w:rsid w:val="00F7467F"/>
    <w:rsid w:val="00F74984"/>
    <w:rsid w:val="00F7541A"/>
    <w:rsid w:val="00F7609B"/>
    <w:rsid w:val="00F760B1"/>
    <w:rsid w:val="00F763EC"/>
    <w:rsid w:val="00F76E60"/>
    <w:rsid w:val="00F775CA"/>
    <w:rsid w:val="00F80761"/>
    <w:rsid w:val="00F822EA"/>
    <w:rsid w:val="00F825AC"/>
    <w:rsid w:val="00F82623"/>
    <w:rsid w:val="00F83409"/>
    <w:rsid w:val="00F839B3"/>
    <w:rsid w:val="00F83B76"/>
    <w:rsid w:val="00F83E0A"/>
    <w:rsid w:val="00F8462A"/>
    <w:rsid w:val="00F84E6B"/>
    <w:rsid w:val="00F855BB"/>
    <w:rsid w:val="00F85674"/>
    <w:rsid w:val="00F85DFC"/>
    <w:rsid w:val="00F85F62"/>
    <w:rsid w:val="00F86162"/>
    <w:rsid w:val="00F86ED5"/>
    <w:rsid w:val="00F871C2"/>
    <w:rsid w:val="00F8732B"/>
    <w:rsid w:val="00F87FD4"/>
    <w:rsid w:val="00F901B7"/>
    <w:rsid w:val="00F914CF"/>
    <w:rsid w:val="00F91C1F"/>
    <w:rsid w:val="00F9206A"/>
    <w:rsid w:val="00F92A53"/>
    <w:rsid w:val="00F92AC4"/>
    <w:rsid w:val="00F930CD"/>
    <w:rsid w:val="00F932ED"/>
    <w:rsid w:val="00F9448B"/>
    <w:rsid w:val="00F94C8F"/>
    <w:rsid w:val="00F954E8"/>
    <w:rsid w:val="00F95B3F"/>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1F0"/>
    <w:rsid w:val="00FB72F4"/>
    <w:rsid w:val="00FB7899"/>
    <w:rsid w:val="00FB78E7"/>
    <w:rsid w:val="00FB796B"/>
    <w:rsid w:val="00FC016A"/>
    <w:rsid w:val="00FC01CE"/>
    <w:rsid w:val="00FC096C"/>
    <w:rsid w:val="00FC0FDC"/>
    <w:rsid w:val="00FC22F4"/>
    <w:rsid w:val="00FC283C"/>
    <w:rsid w:val="00FC2944"/>
    <w:rsid w:val="00FC2FB3"/>
    <w:rsid w:val="00FC32D2"/>
    <w:rsid w:val="00FC4412"/>
    <w:rsid w:val="00FC4AC0"/>
    <w:rsid w:val="00FC4B16"/>
    <w:rsid w:val="00FC4B36"/>
    <w:rsid w:val="00FC561F"/>
    <w:rsid w:val="00FC5F19"/>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345"/>
    <w:rsid w:val="00FE0FD2"/>
    <w:rsid w:val="00FE1316"/>
    <w:rsid w:val="00FE1FAB"/>
    <w:rsid w:val="00FE2AA4"/>
    <w:rsid w:val="00FE2DB6"/>
    <w:rsid w:val="00FE42E1"/>
    <w:rsid w:val="00FE449E"/>
    <w:rsid w:val="00FE54DC"/>
    <w:rsid w:val="00FE5743"/>
    <w:rsid w:val="00FE669D"/>
    <w:rsid w:val="00FE6887"/>
    <w:rsid w:val="00FE6C2A"/>
    <w:rsid w:val="00FE6DBA"/>
    <w:rsid w:val="00FE76B9"/>
    <w:rsid w:val="00FE7898"/>
    <w:rsid w:val="00FF0766"/>
    <w:rsid w:val="00FF0775"/>
    <w:rsid w:val="00FF0C97"/>
    <w:rsid w:val="00FF0FE2"/>
    <w:rsid w:val="00FF145F"/>
    <w:rsid w:val="00FF1D27"/>
    <w:rsid w:val="00FF2714"/>
    <w:rsid w:val="00FF28EE"/>
    <w:rsid w:val="00FF2E56"/>
    <w:rsid w:val="00FF3050"/>
    <w:rsid w:val="00FF331F"/>
    <w:rsid w:val="00FF34AF"/>
    <w:rsid w:val="00FF3D6A"/>
    <w:rsid w:val="00FF3DE9"/>
    <w:rsid w:val="00FF3E38"/>
    <w:rsid w:val="00FF3E3D"/>
    <w:rsid w:val="00FF3F2A"/>
    <w:rsid w:val="00FF3F8F"/>
    <w:rsid w:val="00FF5437"/>
    <w:rsid w:val="00FF6934"/>
    <w:rsid w:val="00FF6A6E"/>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FF4D64C-5E59-4443-85B9-2CD257B1D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
    <w:name w:val="HTML Preformatted"/>
    <w:basedOn w:val="a"/>
    <w:link w:val="HTML0"/>
    <w:uiPriority w:val="99"/>
    <w:unhideWhenUsed/>
    <w:rsid w:val="00B14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B14730"/>
    <w:rPr>
      <w:rFonts w:ascii="Courier New" w:hAnsi="Courier New" w:cs="Courier New"/>
      <w:lang w:val="en-US" w:eastAsia="en-US" w:bidi="ar-SA"/>
    </w:rPr>
  </w:style>
  <w:style w:type="character" w:customStyle="1" w:styleId="y2iqfc">
    <w:name w:val="y2iqfc"/>
    <w:basedOn w:val="a0"/>
    <w:rsid w:val="0079529B"/>
  </w:style>
  <w:style w:type="character" w:customStyle="1" w:styleId="ezkurwreuab5ozgtqnkl">
    <w:name w:val="ezkurwreuab5ozgtqnkl"/>
    <w:basedOn w:val="a0"/>
    <w:rsid w:val="00857D09"/>
  </w:style>
  <w:style w:type="table" w:customStyle="1" w:styleId="12">
    <w:name w:val="Сетка таблицы1"/>
    <w:basedOn w:val="a1"/>
    <w:next w:val="aff2"/>
    <w:uiPriority w:val="39"/>
    <w:rsid w:val="00544B05"/>
    <w:rPr>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8713223">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223952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36384532">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40CF45-20E4-43FD-9B05-BA3CE8928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2711</TotalTime>
  <Pages>114</Pages>
  <Words>29889</Words>
  <Characters>170373</Characters>
  <Application>Microsoft Office Word</Application>
  <DocSecurity>0</DocSecurity>
  <Lines>1419</Lines>
  <Paragraphs>399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199863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1739</cp:revision>
  <cp:lastPrinted>2018-02-16T07:12:00Z</cp:lastPrinted>
  <dcterms:created xsi:type="dcterms:W3CDTF">2019-10-28T07:04:00Z</dcterms:created>
  <dcterms:modified xsi:type="dcterms:W3CDTF">2025-07-03T07:41:00Z</dcterms:modified>
</cp:coreProperties>
</file>